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tcPr>
          <w:p w14:paraId="4E50DFB9" w14:textId="77777777" w:rsidR="00974E99" w:rsidRPr="00F55AD7" w:rsidRDefault="00974E99" w:rsidP="00E21A27">
            <w:pPr>
              <w:pStyle w:val="Documenttype"/>
            </w:pPr>
            <w:r w:rsidRPr="00F55AD7">
              <w:t>I</w:t>
            </w:r>
            <w:bookmarkStart w:id="0" w:name="_Ref446317644"/>
            <w:bookmarkEnd w:id="0"/>
            <w:r w:rsidRPr="00F55AD7">
              <w:t xml:space="preserve">ALA </w:t>
            </w:r>
            <w:r w:rsidR="0093492E" w:rsidRPr="00F55AD7">
              <w:t>G</w:t>
            </w:r>
            <w:r w:rsidR="00722236" w:rsidRPr="00F55AD7">
              <w:t>uideline</w:t>
            </w:r>
          </w:p>
        </w:tc>
      </w:tr>
    </w:tbl>
    <w:p w14:paraId="11ABFCF1" w14:textId="5375BAD0" w:rsidR="008972C3" w:rsidRPr="00F55AD7" w:rsidRDefault="008972C3" w:rsidP="003274DB"/>
    <w:p w14:paraId="668CA962" w14:textId="312972FC" w:rsidR="001E3AEE" w:rsidRPr="00F55AD7" w:rsidRDefault="001E3AEE" w:rsidP="003274DB"/>
    <w:p w14:paraId="0E135310" w14:textId="77777777" w:rsidR="00D74AE1" w:rsidRPr="00F55AD7" w:rsidRDefault="00D74AE1" w:rsidP="003274DB"/>
    <w:p w14:paraId="1666586B" w14:textId="14593420" w:rsidR="0093492E" w:rsidRPr="00F55AD7" w:rsidRDefault="00670869" w:rsidP="00A151CC">
      <w:pPr>
        <w:pStyle w:val="docunumber"/>
      </w:pPr>
      <w:r>
        <w:t>G</w:t>
      </w:r>
      <w:r w:rsidR="0042051F">
        <w:t>1156</w:t>
      </w:r>
      <w:r w:rsidR="000768D0">
        <w:t xml:space="preserve"> </w:t>
      </w:r>
    </w:p>
    <w:p w14:paraId="075AD9C6" w14:textId="62D1F709" w:rsidR="00776004" w:rsidRDefault="00B44C4F" w:rsidP="00004E76">
      <w:pPr>
        <w:pStyle w:val="Documentname"/>
      </w:pPr>
      <w:r>
        <w:t>R</w:t>
      </w:r>
      <w:r w:rsidR="006913F1">
        <w:t xml:space="preserve">ecruitment, </w:t>
      </w:r>
      <w:r w:rsidR="00F4265B">
        <w:t>T</w:t>
      </w:r>
      <w:r w:rsidR="006913F1">
        <w:t xml:space="preserve">raining and </w:t>
      </w:r>
      <w:r w:rsidR="00C208C9">
        <w:t xml:space="preserve">Certification </w:t>
      </w:r>
      <w:r w:rsidR="006913F1">
        <w:t xml:space="preserve">of VTS </w:t>
      </w:r>
      <w:r w:rsidR="00F4265B">
        <w:t>P</w:t>
      </w:r>
      <w:r w:rsidR="006913F1">
        <w:t>ersonnel</w:t>
      </w:r>
    </w:p>
    <w:p w14:paraId="163750C2" w14:textId="5E0E7CD4" w:rsidR="000768D0" w:rsidRDefault="000768D0" w:rsidP="006D7E51"/>
    <w:p w14:paraId="4696129C" w14:textId="77777777" w:rsidR="006D7E51" w:rsidRPr="000768D0" w:rsidRDefault="006D7E51" w:rsidP="00004E76"/>
    <w:p w14:paraId="4AB795F4" w14:textId="77777777" w:rsidR="007412EB" w:rsidRDefault="007412EB" w:rsidP="006D7E51"/>
    <w:p w14:paraId="49DAE1C6" w14:textId="77777777" w:rsidR="007412EB" w:rsidRDefault="007412EB" w:rsidP="006D7E51"/>
    <w:p w14:paraId="77514B98" w14:textId="04CDEB9A" w:rsidR="00BE7900" w:rsidRDefault="00BE7900" w:rsidP="006D7E51"/>
    <w:p w14:paraId="6AD41D47" w14:textId="66741EAF" w:rsidR="00BE7900" w:rsidRDefault="00BE7900" w:rsidP="006D7E51"/>
    <w:p w14:paraId="0FC9FD03" w14:textId="52FC22F9" w:rsidR="00BE7900" w:rsidRDefault="00BE7900" w:rsidP="006D7E51"/>
    <w:p w14:paraId="2DD67DDB" w14:textId="18A6F468" w:rsidR="00BE7900" w:rsidRDefault="00BE7900" w:rsidP="006D7E51"/>
    <w:p w14:paraId="57FAF5F3" w14:textId="51BA3FA5" w:rsidR="00BE7900" w:rsidRDefault="00BE7900" w:rsidP="006D7E51"/>
    <w:p w14:paraId="6BE0A55A" w14:textId="77777777" w:rsidR="00BE7900" w:rsidRPr="00F55AD7" w:rsidRDefault="00BE7900" w:rsidP="006D7E51"/>
    <w:p w14:paraId="160C2403" w14:textId="137DAFD7" w:rsidR="004E0BBB" w:rsidRPr="00F55AD7" w:rsidRDefault="002735DD" w:rsidP="004E0BBB">
      <w:pPr>
        <w:pStyle w:val="Editionnumber"/>
      </w:pPr>
      <w:r>
        <w:t xml:space="preserve">Edition </w:t>
      </w:r>
      <w:ins w:id="1" w:author="Keeta Rowlands" w:date="2024-12-09T10:56:00Z" w16du:dateUtc="2024-12-09T10:56:00Z">
        <w:r w:rsidR="001F7E07">
          <w:t>2.0</w:t>
        </w:r>
      </w:ins>
      <w:del w:id="2" w:author="Keeta Rowlands" w:date="2024-12-09T10:56:00Z" w16du:dateUtc="2024-12-09T10:56:00Z">
        <w:r w:rsidR="00784C4B" w:rsidDel="001F7E07">
          <w:delText>1.</w:delText>
        </w:r>
        <w:r w:rsidR="0014573C" w:rsidDel="001F7E07">
          <w:delText>1</w:delText>
        </w:r>
      </w:del>
    </w:p>
    <w:p w14:paraId="0AA16B5B" w14:textId="413A9F81" w:rsidR="00BC27F6" w:rsidRDefault="0016703E" w:rsidP="005605DB">
      <w:pPr>
        <w:pStyle w:val="Documentdate"/>
      </w:pPr>
      <w:del w:id="3" w:author="Jillian Carson-Jackson" w:date="2025-02-08T12:48:00Z" w16du:dateUtc="2025-02-08T01:48:00Z">
        <w:r w:rsidDel="002F3923">
          <w:delText>January</w:delText>
        </w:r>
        <w:r w:rsidR="00861FDF" w:rsidDel="002F3923">
          <w:delText xml:space="preserve"> </w:delText>
        </w:r>
        <w:r w:rsidR="00571848" w:rsidDel="002F3923">
          <w:delText>202</w:delText>
        </w:r>
        <w:r w:rsidR="00861FDF" w:rsidDel="002F3923">
          <w:delText>2</w:delText>
        </w:r>
      </w:del>
      <w:ins w:id="4" w:author="Jillian Carson-Jackson" w:date="2025-02-08T12:48:00Z" w16du:dateUtc="2025-02-08T01:48:00Z">
        <w:r w:rsidR="002F3923">
          <w:t>[Date]</w:t>
        </w:r>
      </w:ins>
    </w:p>
    <w:p w14:paraId="48FDE1D8" w14:textId="77777777" w:rsidR="005605DB" w:rsidRDefault="005605DB" w:rsidP="007412EB"/>
    <w:p w14:paraId="4DB19DC5" w14:textId="2747B15B" w:rsidR="007412EB" w:rsidRDefault="008D25AF" w:rsidP="00004E76">
      <w:pPr>
        <w:pStyle w:val="MRN"/>
      </w:pPr>
      <w:r>
        <w:t>u</w:t>
      </w:r>
      <w:r w:rsidR="007412EB">
        <w:t>rn:mrn:iala:pub:g1156:</w:t>
      </w:r>
      <w:r>
        <w:t>ed1.1</w:t>
      </w:r>
    </w:p>
    <w:p w14:paraId="0894D137" w14:textId="3D3FE197" w:rsidR="00DF1CA2" w:rsidRPr="00F55AD7" w:rsidRDefault="00B57731" w:rsidP="00004E76">
      <w:pPr>
        <w:rPr>
          <w:b/>
        </w:rPr>
        <w:sectPr w:rsidR="00DF1CA2"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ins w:id="5" w:author="Jillian Carson-Jackson" w:date="2025-05-06T21:12:00Z" w16du:dateUtc="2025-05-06T11:12:00Z">
        <w:r>
          <w:rPr>
            <w:b/>
          </w:rPr>
          <w:t xml:space="preserve"> </w:t>
        </w:r>
      </w:ins>
    </w:p>
    <w:p w14:paraId="502AF1A3" w14:textId="60AD442D" w:rsidR="00914E26" w:rsidRDefault="00914E26" w:rsidP="00914E26">
      <w:pPr>
        <w:pStyle w:val="BodyText"/>
      </w:pPr>
      <w:r w:rsidRPr="00F55AD7">
        <w:lastRenderedPageBreak/>
        <w:t xml:space="preserve">Revisions to this </w:t>
      </w:r>
      <w:r w:rsidR="00EA3ACC">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B72BF6" w:rsidRPr="00B72BF6" w14:paraId="20A51473" w14:textId="77777777" w:rsidTr="00682224">
        <w:tc>
          <w:tcPr>
            <w:tcW w:w="1908" w:type="dxa"/>
          </w:tcPr>
          <w:p w14:paraId="74436391" w14:textId="77777777" w:rsidR="00B72BF6" w:rsidRPr="00B72BF6" w:rsidRDefault="00B72BF6" w:rsidP="00B72BF6">
            <w:pPr>
              <w:spacing w:before="60" w:after="60"/>
              <w:ind w:left="113" w:right="113"/>
              <w:rPr>
                <w:b/>
                <w:color w:val="00558C"/>
                <w:sz w:val="20"/>
              </w:rPr>
            </w:pPr>
            <w:r w:rsidRPr="00B72BF6">
              <w:rPr>
                <w:b/>
                <w:color w:val="00558C"/>
                <w:sz w:val="20"/>
              </w:rPr>
              <w:t>Date</w:t>
            </w:r>
          </w:p>
        </w:tc>
        <w:tc>
          <w:tcPr>
            <w:tcW w:w="6025" w:type="dxa"/>
          </w:tcPr>
          <w:p w14:paraId="584FAFB4" w14:textId="77777777" w:rsidR="00B72BF6" w:rsidRPr="00B72BF6" w:rsidRDefault="00B72BF6" w:rsidP="00B72BF6">
            <w:pPr>
              <w:spacing w:before="60" w:after="60"/>
              <w:ind w:left="113" w:right="113"/>
              <w:rPr>
                <w:b/>
                <w:color w:val="00558C"/>
                <w:sz w:val="20"/>
              </w:rPr>
            </w:pPr>
            <w:r w:rsidRPr="00B72BF6">
              <w:rPr>
                <w:b/>
                <w:color w:val="00558C"/>
                <w:sz w:val="20"/>
              </w:rPr>
              <w:t>Details</w:t>
            </w:r>
          </w:p>
        </w:tc>
        <w:tc>
          <w:tcPr>
            <w:tcW w:w="2552" w:type="dxa"/>
          </w:tcPr>
          <w:p w14:paraId="04147A50" w14:textId="77777777" w:rsidR="00B72BF6" w:rsidRPr="00B72BF6" w:rsidRDefault="00B72BF6" w:rsidP="00B72BF6">
            <w:pPr>
              <w:spacing w:before="60" w:after="60"/>
              <w:ind w:left="113" w:right="113"/>
              <w:rPr>
                <w:b/>
                <w:color w:val="00558C"/>
                <w:sz w:val="20"/>
              </w:rPr>
            </w:pPr>
            <w:r w:rsidRPr="00B72BF6">
              <w:rPr>
                <w:b/>
                <w:color w:val="00558C"/>
                <w:sz w:val="20"/>
              </w:rPr>
              <w:t>Approval</w:t>
            </w:r>
          </w:p>
        </w:tc>
      </w:tr>
      <w:tr w:rsidR="00B72BF6" w:rsidRPr="00B72BF6" w14:paraId="6179F88D" w14:textId="77777777" w:rsidTr="00B72BF6">
        <w:trPr>
          <w:trHeight w:val="851"/>
        </w:trPr>
        <w:tc>
          <w:tcPr>
            <w:tcW w:w="1908" w:type="dxa"/>
          </w:tcPr>
          <w:p w14:paraId="780E3AE5" w14:textId="2649A8EA" w:rsidR="00B72BF6" w:rsidRPr="00B72BF6" w:rsidRDefault="00B72BF6" w:rsidP="00004E76">
            <w:pPr>
              <w:pStyle w:val="Tabletext"/>
            </w:pPr>
            <w:r>
              <w:t>December 2020</w:t>
            </w:r>
          </w:p>
        </w:tc>
        <w:tc>
          <w:tcPr>
            <w:tcW w:w="6025" w:type="dxa"/>
          </w:tcPr>
          <w:p w14:paraId="54F64918" w14:textId="10AD2C6F" w:rsidR="00B72BF6" w:rsidRPr="00B72BF6" w:rsidRDefault="00B72BF6" w:rsidP="00004E76">
            <w:pPr>
              <w:pStyle w:val="Tabletext"/>
            </w:pPr>
            <w:r>
              <w:t>New Guideline taking updated detail from the annex of the former edition 2.2 of Recommendation R0103.</w:t>
            </w:r>
          </w:p>
        </w:tc>
        <w:tc>
          <w:tcPr>
            <w:tcW w:w="2552" w:type="dxa"/>
          </w:tcPr>
          <w:p w14:paraId="075EF8C3" w14:textId="57E10C43" w:rsidR="00B72BF6" w:rsidRPr="00B72BF6" w:rsidRDefault="00B72BF6" w:rsidP="00004E76">
            <w:pPr>
              <w:pStyle w:val="Tabletext"/>
            </w:pPr>
          </w:p>
        </w:tc>
      </w:tr>
      <w:tr w:rsidR="00B72BF6" w:rsidRPr="00B72BF6" w14:paraId="06AA56E6" w14:textId="77777777" w:rsidTr="00B72BF6">
        <w:trPr>
          <w:trHeight w:val="851"/>
        </w:trPr>
        <w:tc>
          <w:tcPr>
            <w:tcW w:w="1908" w:type="dxa"/>
          </w:tcPr>
          <w:p w14:paraId="1F411D67" w14:textId="0B0B5DF7" w:rsidR="00B72BF6" w:rsidRPr="00B72BF6" w:rsidRDefault="0016703E" w:rsidP="00004E76">
            <w:pPr>
              <w:pStyle w:val="Tabletext"/>
            </w:pPr>
            <w:r w:rsidRPr="0016703E">
              <w:t>January</w:t>
            </w:r>
            <w:r w:rsidR="00B72BF6">
              <w:t xml:space="preserve"> 2022</w:t>
            </w:r>
          </w:p>
        </w:tc>
        <w:tc>
          <w:tcPr>
            <w:tcW w:w="6025" w:type="dxa"/>
          </w:tcPr>
          <w:p w14:paraId="2011CCA4" w14:textId="0FACD8C2" w:rsidR="00B72BF6" w:rsidRPr="00B72BF6" w:rsidRDefault="00033AA1" w:rsidP="00004E76">
            <w:pPr>
              <w:pStyle w:val="Tabletext"/>
            </w:pPr>
            <w:r w:rsidRPr="00033AA1">
              <w:t>Edition 1.</w:t>
            </w:r>
            <w:r>
              <w:t>1</w:t>
            </w:r>
            <w:r w:rsidRPr="00033AA1">
              <w:t xml:space="preserve"> Approved by Council December 2021 and published January 2022, in alignment with IMO Resolution A.1158(32) Guidelines for Vessel Traffic Services.</w:t>
            </w:r>
          </w:p>
        </w:tc>
        <w:tc>
          <w:tcPr>
            <w:tcW w:w="2552" w:type="dxa"/>
          </w:tcPr>
          <w:p w14:paraId="65E46959" w14:textId="114E0B7D" w:rsidR="00B72BF6" w:rsidRPr="00B72BF6" w:rsidRDefault="006D7E51" w:rsidP="00004E76">
            <w:pPr>
              <w:pStyle w:val="Tabletext"/>
            </w:pPr>
            <w:r>
              <w:t>Council 74</w:t>
            </w:r>
          </w:p>
        </w:tc>
      </w:tr>
      <w:tr w:rsidR="00B72BF6" w:rsidRPr="00B72BF6" w14:paraId="0D9BE51C" w14:textId="77777777" w:rsidTr="00B72BF6">
        <w:trPr>
          <w:trHeight w:val="851"/>
        </w:trPr>
        <w:tc>
          <w:tcPr>
            <w:tcW w:w="1908" w:type="dxa"/>
          </w:tcPr>
          <w:p w14:paraId="4FD467AE" w14:textId="2B3CC63C" w:rsidR="00B72BF6" w:rsidRPr="00B72BF6" w:rsidRDefault="00954EBC" w:rsidP="00004E76">
            <w:pPr>
              <w:pStyle w:val="Tabletext"/>
            </w:pPr>
            <w:r>
              <w:t>December 2023</w:t>
            </w:r>
          </w:p>
        </w:tc>
        <w:tc>
          <w:tcPr>
            <w:tcW w:w="6025" w:type="dxa"/>
          </w:tcPr>
          <w:p w14:paraId="229A6BE8" w14:textId="058A2BBC" w:rsidR="00B72BF6" w:rsidRPr="00B72BF6" w:rsidRDefault="00954EBC" w:rsidP="00004E76">
            <w:pPr>
              <w:pStyle w:val="Tabletext"/>
            </w:pPr>
            <w:r>
              <w:t xml:space="preserve">Edition 1.2 Editorial amendment to Figure.2. Updated to reflect the new </w:t>
            </w:r>
          </w:p>
        </w:tc>
        <w:tc>
          <w:tcPr>
            <w:tcW w:w="2552" w:type="dxa"/>
          </w:tcPr>
          <w:p w14:paraId="192A7A20" w14:textId="77777777" w:rsidR="00B72BF6" w:rsidRPr="00B72BF6" w:rsidRDefault="00B72BF6" w:rsidP="00004E76">
            <w:pPr>
              <w:pStyle w:val="Tabletext"/>
            </w:pPr>
          </w:p>
        </w:tc>
      </w:tr>
      <w:tr w:rsidR="00B72BF6" w:rsidRPr="00B72BF6" w14:paraId="77AC1A71" w14:textId="77777777" w:rsidTr="00B72BF6">
        <w:trPr>
          <w:trHeight w:val="851"/>
        </w:trPr>
        <w:tc>
          <w:tcPr>
            <w:tcW w:w="1908" w:type="dxa"/>
          </w:tcPr>
          <w:p w14:paraId="30B12197" w14:textId="7B7493C7" w:rsidR="00B72BF6" w:rsidRPr="00B72BF6" w:rsidRDefault="005B17F4" w:rsidP="00004E76">
            <w:pPr>
              <w:pStyle w:val="Tabletext"/>
            </w:pPr>
            <w:ins w:id="6" w:author="Jillian Carson-Jackson" w:date="2024-11-05T12:29:00Z" w16du:dateUtc="2024-11-05T01:29:00Z">
              <w:r>
                <w:t>Date</w:t>
              </w:r>
            </w:ins>
          </w:p>
        </w:tc>
        <w:tc>
          <w:tcPr>
            <w:tcW w:w="6025" w:type="dxa"/>
          </w:tcPr>
          <w:p w14:paraId="16625D19" w14:textId="7A504843" w:rsidR="00B72BF6" w:rsidRPr="00B72BF6" w:rsidRDefault="005B17F4" w:rsidP="00004E76">
            <w:pPr>
              <w:pStyle w:val="Tabletext"/>
            </w:pPr>
            <w:ins w:id="7" w:author="Jillian Carson-Jackson" w:date="2024-11-05T12:29:00Z" w16du:dateUtc="2024-11-05T01:29:00Z">
              <w:r>
                <w:t>Edition 2.0</w:t>
              </w:r>
            </w:ins>
            <w:ins w:id="8" w:author="Jillian Carson-Jackson" w:date="2024-11-05T12:30:00Z" w16du:dateUtc="2024-11-05T01:30:00Z">
              <w:r w:rsidR="0064573B">
                <w:t xml:space="preserve"> Update </w:t>
              </w:r>
            </w:ins>
            <w:ins w:id="9" w:author="Jillian Carson-Jackson" w:date="2024-11-05T12:29:00Z" w16du:dateUtc="2024-11-05T01:29:00Z">
              <w:r>
                <w:t>to</w:t>
              </w:r>
            </w:ins>
            <w:ins w:id="10" w:author="Jillian Carson-Jackson" w:date="2024-11-05T12:30:00Z" w16du:dateUtc="2024-11-05T01:30:00Z">
              <w:r>
                <w:t xml:space="preserve"> reflect outcomes of review of IALA Model Courses</w:t>
              </w:r>
              <w:r w:rsidR="0064573B">
                <w:t xml:space="preserve">. </w:t>
              </w:r>
            </w:ins>
          </w:p>
        </w:tc>
        <w:tc>
          <w:tcPr>
            <w:tcW w:w="2552" w:type="dxa"/>
          </w:tcPr>
          <w:p w14:paraId="569A473F" w14:textId="35027100" w:rsidR="00B72BF6" w:rsidRPr="00B72BF6" w:rsidRDefault="0064573B" w:rsidP="00004E76">
            <w:pPr>
              <w:pStyle w:val="Tabletext"/>
            </w:pPr>
            <w:ins w:id="11" w:author="Jillian Carson-Jackson" w:date="2024-11-05T12:30:00Z" w16du:dateUtc="2024-11-05T01:30:00Z">
              <w:r>
                <w:t>Council XX</w:t>
              </w:r>
            </w:ins>
          </w:p>
        </w:tc>
      </w:tr>
      <w:tr w:rsidR="00B72BF6" w:rsidRPr="00B72BF6" w14:paraId="24AB4BB0" w14:textId="77777777" w:rsidTr="00B72BF6">
        <w:trPr>
          <w:trHeight w:val="851"/>
        </w:trPr>
        <w:tc>
          <w:tcPr>
            <w:tcW w:w="1908" w:type="dxa"/>
          </w:tcPr>
          <w:p w14:paraId="207F6A19" w14:textId="77777777" w:rsidR="00B72BF6" w:rsidRPr="00B72BF6" w:rsidRDefault="00B72BF6" w:rsidP="00004E76">
            <w:pPr>
              <w:pStyle w:val="Tabletext"/>
            </w:pPr>
          </w:p>
        </w:tc>
        <w:tc>
          <w:tcPr>
            <w:tcW w:w="6025" w:type="dxa"/>
          </w:tcPr>
          <w:p w14:paraId="5315FD19" w14:textId="77777777" w:rsidR="00B72BF6" w:rsidRPr="00B72BF6" w:rsidRDefault="00B72BF6" w:rsidP="00004E76">
            <w:pPr>
              <w:pStyle w:val="Tabletext"/>
            </w:pPr>
          </w:p>
        </w:tc>
        <w:tc>
          <w:tcPr>
            <w:tcW w:w="2552" w:type="dxa"/>
          </w:tcPr>
          <w:p w14:paraId="0D9B94E2" w14:textId="77777777" w:rsidR="00B72BF6" w:rsidRPr="00B72BF6" w:rsidRDefault="00B72BF6" w:rsidP="00004E76">
            <w:pPr>
              <w:pStyle w:val="Tabletext"/>
            </w:pPr>
          </w:p>
        </w:tc>
      </w:tr>
      <w:tr w:rsidR="00B72BF6" w:rsidRPr="00B72BF6" w14:paraId="7134ABD1" w14:textId="77777777" w:rsidTr="00B72BF6">
        <w:trPr>
          <w:trHeight w:val="851"/>
        </w:trPr>
        <w:tc>
          <w:tcPr>
            <w:tcW w:w="1908" w:type="dxa"/>
          </w:tcPr>
          <w:p w14:paraId="5A837182" w14:textId="77777777" w:rsidR="00B72BF6" w:rsidRPr="00B72BF6" w:rsidRDefault="00B72BF6" w:rsidP="00004E76">
            <w:pPr>
              <w:pStyle w:val="Tabletext"/>
            </w:pPr>
          </w:p>
        </w:tc>
        <w:tc>
          <w:tcPr>
            <w:tcW w:w="6025" w:type="dxa"/>
          </w:tcPr>
          <w:p w14:paraId="7FA66881" w14:textId="77777777" w:rsidR="00B72BF6" w:rsidRPr="00B72BF6" w:rsidRDefault="00B72BF6" w:rsidP="00004E76">
            <w:pPr>
              <w:pStyle w:val="Tabletext"/>
            </w:pPr>
          </w:p>
        </w:tc>
        <w:tc>
          <w:tcPr>
            <w:tcW w:w="2552" w:type="dxa"/>
          </w:tcPr>
          <w:p w14:paraId="2E042CBA" w14:textId="77777777" w:rsidR="00B72BF6" w:rsidRPr="00B72BF6" w:rsidRDefault="00B72BF6" w:rsidP="00004E76">
            <w:pPr>
              <w:pStyle w:val="Tabletext"/>
            </w:pPr>
          </w:p>
        </w:tc>
      </w:tr>
      <w:tr w:rsidR="00B72BF6" w:rsidRPr="00B72BF6" w14:paraId="071ACCF9" w14:textId="77777777" w:rsidTr="00B72BF6">
        <w:trPr>
          <w:trHeight w:val="851"/>
        </w:trPr>
        <w:tc>
          <w:tcPr>
            <w:tcW w:w="1908" w:type="dxa"/>
          </w:tcPr>
          <w:p w14:paraId="0CB05F60" w14:textId="77777777" w:rsidR="00B72BF6" w:rsidRPr="00B72BF6" w:rsidRDefault="00B72BF6" w:rsidP="00004E76">
            <w:pPr>
              <w:pStyle w:val="Tabletext"/>
            </w:pPr>
          </w:p>
        </w:tc>
        <w:tc>
          <w:tcPr>
            <w:tcW w:w="6025" w:type="dxa"/>
          </w:tcPr>
          <w:p w14:paraId="65478F75" w14:textId="77777777" w:rsidR="00B72BF6" w:rsidRPr="00B72BF6" w:rsidRDefault="00B72BF6" w:rsidP="00004E76">
            <w:pPr>
              <w:pStyle w:val="Tabletext"/>
            </w:pPr>
          </w:p>
        </w:tc>
        <w:tc>
          <w:tcPr>
            <w:tcW w:w="2552" w:type="dxa"/>
          </w:tcPr>
          <w:p w14:paraId="05577471" w14:textId="77777777" w:rsidR="00B72BF6" w:rsidRPr="00B72BF6" w:rsidRDefault="00B72BF6" w:rsidP="00004E76">
            <w:pPr>
              <w:pStyle w:val="Tabletext"/>
            </w:pPr>
          </w:p>
        </w:tc>
      </w:tr>
    </w:tbl>
    <w:p w14:paraId="5689FE63" w14:textId="43852A1F" w:rsidR="00B72BF6" w:rsidRDefault="00B72BF6" w:rsidP="00914E26">
      <w:pPr>
        <w:pStyle w:val="BodyText"/>
      </w:pPr>
    </w:p>
    <w:p w14:paraId="66ADADD8" w14:textId="77777777" w:rsidR="00B72BF6" w:rsidRPr="00114F87" w:rsidRDefault="00B72BF6" w:rsidP="00914E26">
      <w:pPr>
        <w:pStyle w:val="BodyText"/>
      </w:pPr>
    </w:p>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19618C0B" w14:textId="7ADA9DC7" w:rsidR="00D33432" w:rsidRDefault="004A4EC4">
      <w:pPr>
        <w:pStyle w:val="TOC1"/>
        <w:rPr>
          <w:rFonts w:eastAsiaTheme="minorEastAsia"/>
          <w:b w:val="0"/>
          <w:caps w:val="0"/>
          <w:color w:val="auto"/>
          <w:kern w:val="2"/>
          <w:sz w:val="24"/>
          <w:szCs w:val="24"/>
          <w:lang w:val="en-AU" w:eastAsia="en-AU"/>
          <w14:ligatures w14:val="standardContextual"/>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D33432" w:rsidRPr="00053614">
        <w:t>1.</w:t>
      </w:r>
      <w:r w:rsidR="00D33432">
        <w:rPr>
          <w:rFonts w:eastAsiaTheme="minorEastAsia"/>
          <w:b w:val="0"/>
          <w:caps w:val="0"/>
          <w:color w:val="auto"/>
          <w:kern w:val="2"/>
          <w:sz w:val="24"/>
          <w:szCs w:val="24"/>
          <w:lang w:val="en-AU" w:eastAsia="en-AU"/>
          <w14:ligatures w14:val="standardContextual"/>
        </w:rPr>
        <w:tab/>
      </w:r>
      <w:r w:rsidR="00D33432">
        <w:t>INTRODUCTION</w:t>
      </w:r>
      <w:r w:rsidR="00D33432">
        <w:tab/>
      </w:r>
      <w:r w:rsidR="00D33432">
        <w:fldChar w:fldCharType="begin"/>
      </w:r>
      <w:r w:rsidR="00D33432">
        <w:instrText xml:space="preserve"> PAGEREF _Toc208001373 \h </w:instrText>
      </w:r>
      <w:r w:rsidR="00D33432">
        <w:fldChar w:fldCharType="separate"/>
      </w:r>
      <w:ins w:id="12" w:author="Abercrombie, Kerrie" w:date="2025-09-05T21:52:00Z" w16du:dateUtc="2025-09-05T11:52:00Z">
        <w:r w:rsidR="00D33432">
          <w:t>7</w:t>
        </w:r>
      </w:ins>
      <w:del w:id="13" w:author="Abercrombie, Kerrie" w:date="2025-09-05T21:52:00Z" w16du:dateUtc="2025-09-05T11:52:00Z">
        <w:r w:rsidR="00D33432" w:rsidDel="00D33432">
          <w:delText>5</w:delText>
        </w:r>
      </w:del>
      <w:r w:rsidR="00D33432">
        <w:fldChar w:fldCharType="end"/>
      </w:r>
    </w:p>
    <w:p w14:paraId="4E464F8C" w14:textId="2FE3DD85" w:rsidR="00D33432" w:rsidRDefault="00D33432">
      <w:pPr>
        <w:pStyle w:val="TOC1"/>
        <w:rPr>
          <w:rFonts w:eastAsiaTheme="minorEastAsia"/>
          <w:b w:val="0"/>
          <w:caps w:val="0"/>
          <w:color w:val="auto"/>
          <w:kern w:val="2"/>
          <w:sz w:val="24"/>
          <w:szCs w:val="24"/>
          <w:lang w:val="en-AU" w:eastAsia="en-AU"/>
          <w14:ligatures w14:val="standardContextual"/>
        </w:rPr>
      </w:pPr>
      <w:r w:rsidRPr="00053614">
        <w:t>2.</w:t>
      </w:r>
      <w:r>
        <w:rPr>
          <w:rFonts w:eastAsiaTheme="minorEastAsia"/>
          <w:b w:val="0"/>
          <w:caps w:val="0"/>
          <w:color w:val="auto"/>
          <w:kern w:val="2"/>
          <w:sz w:val="24"/>
          <w:szCs w:val="24"/>
          <w:lang w:val="en-AU" w:eastAsia="en-AU"/>
          <w14:ligatures w14:val="standardContextual"/>
        </w:rPr>
        <w:tab/>
      </w:r>
      <w:r>
        <w:t>DOCUMENT PURPOSE</w:t>
      </w:r>
      <w:r>
        <w:tab/>
      </w:r>
      <w:r>
        <w:fldChar w:fldCharType="begin"/>
      </w:r>
      <w:r>
        <w:instrText xml:space="preserve"> PAGEREF _Toc208001385 \h </w:instrText>
      </w:r>
      <w:r>
        <w:fldChar w:fldCharType="separate"/>
      </w:r>
      <w:ins w:id="14" w:author="Abercrombie, Kerrie" w:date="2025-09-05T21:52:00Z" w16du:dateUtc="2025-09-05T11:52:00Z">
        <w:r>
          <w:t>7</w:t>
        </w:r>
      </w:ins>
      <w:del w:id="15" w:author="Abercrombie, Kerrie" w:date="2025-09-05T21:52:00Z" w16du:dateUtc="2025-09-05T11:52:00Z">
        <w:r w:rsidDel="00D33432">
          <w:delText>5</w:delText>
        </w:r>
      </w:del>
      <w:r>
        <w:fldChar w:fldCharType="end"/>
      </w:r>
    </w:p>
    <w:p w14:paraId="7A66879F" w14:textId="53B60577" w:rsidR="00D33432" w:rsidRDefault="00D33432">
      <w:pPr>
        <w:pStyle w:val="TOC1"/>
        <w:rPr>
          <w:rFonts w:eastAsiaTheme="minorEastAsia"/>
          <w:b w:val="0"/>
          <w:caps w:val="0"/>
          <w:color w:val="auto"/>
          <w:kern w:val="2"/>
          <w:sz w:val="24"/>
          <w:szCs w:val="24"/>
          <w:lang w:val="en-AU" w:eastAsia="en-AU"/>
          <w14:ligatures w14:val="standardContextual"/>
        </w:rPr>
      </w:pPr>
      <w:r w:rsidRPr="00053614">
        <w:t>3.</w:t>
      </w:r>
      <w:r>
        <w:rPr>
          <w:rFonts w:eastAsiaTheme="minorEastAsia"/>
          <w:b w:val="0"/>
          <w:caps w:val="0"/>
          <w:color w:val="auto"/>
          <w:kern w:val="2"/>
          <w:sz w:val="24"/>
          <w:szCs w:val="24"/>
          <w:lang w:val="en-AU" w:eastAsia="en-AU"/>
          <w14:ligatures w14:val="standardContextual"/>
        </w:rPr>
        <w:tab/>
      </w:r>
      <w:r>
        <w:t>INTERNATIONAL FRAMEWORK FOR VTS TRAINING</w:t>
      </w:r>
      <w:r>
        <w:tab/>
      </w:r>
      <w:r>
        <w:fldChar w:fldCharType="begin"/>
      </w:r>
      <w:r>
        <w:instrText xml:space="preserve"> PAGEREF _Toc208001387 \h </w:instrText>
      </w:r>
      <w:r>
        <w:fldChar w:fldCharType="separate"/>
      </w:r>
      <w:ins w:id="16" w:author="Abercrombie, Kerrie" w:date="2025-09-05T21:52:00Z" w16du:dateUtc="2025-09-05T11:52:00Z">
        <w:r>
          <w:t>8</w:t>
        </w:r>
      </w:ins>
      <w:del w:id="17" w:author="Abercrombie, Kerrie" w:date="2025-09-05T21:52:00Z" w16du:dateUtc="2025-09-05T11:52:00Z">
        <w:r w:rsidDel="00D33432">
          <w:delText>5</w:delText>
        </w:r>
      </w:del>
      <w:r>
        <w:fldChar w:fldCharType="end"/>
      </w:r>
    </w:p>
    <w:p w14:paraId="4A6DCFD4" w14:textId="08FC9162" w:rsidR="00D33432" w:rsidRDefault="00D33432">
      <w:pPr>
        <w:pStyle w:val="TOC1"/>
        <w:rPr>
          <w:rFonts w:eastAsiaTheme="minorEastAsia"/>
          <w:b w:val="0"/>
          <w:caps w:val="0"/>
          <w:color w:val="auto"/>
          <w:kern w:val="2"/>
          <w:sz w:val="24"/>
          <w:szCs w:val="24"/>
          <w:lang w:val="en-AU" w:eastAsia="en-AU"/>
          <w14:ligatures w14:val="standardContextual"/>
        </w:rPr>
      </w:pPr>
      <w:r w:rsidRPr="00053614">
        <w:t>4.</w:t>
      </w:r>
      <w:r>
        <w:rPr>
          <w:rFonts w:eastAsiaTheme="minorEastAsia"/>
          <w:b w:val="0"/>
          <w:caps w:val="0"/>
          <w:color w:val="auto"/>
          <w:kern w:val="2"/>
          <w:sz w:val="24"/>
          <w:szCs w:val="24"/>
          <w:lang w:val="en-AU" w:eastAsia="en-AU"/>
          <w14:ligatures w14:val="standardContextual"/>
        </w:rPr>
        <w:tab/>
      </w:r>
      <w:r>
        <w:t>VTS PERSONNEL</w:t>
      </w:r>
      <w:r>
        <w:tab/>
      </w:r>
      <w:r>
        <w:fldChar w:fldCharType="begin"/>
      </w:r>
      <w:r>
        <w:instrText xml:space="preserve"> PAGEREF _Toc208001389 \h </w:instrText>
      </w:r>
      <w:r>
        <w:fldChar w:fldCharType="separate"/>
      </w:r>
      <w:ins w:id="18" w:author="Abercrombie, Kerrie" w:date="2025-09-05T21:52:00Z" w16du:dateUtc="2025-09-05T11:52:00Z">
        <w:r>
          <w:t>9</w:t>
        </w:r>
      </w:ins>
      <w:del w:id="19" w:author="Abercrombie, Kerrie" w:date="2025-09-05T21:52:00Z" w16du:dateUtc="2025-09-05T11:52:00Z">
        <w:r w:rsidDel="00D33432">
          <w:delText>6</w:delText>
        </w:r>
      </w:del>
      <w:r>
        <w:fldChar w:fldCharType="end"/>
      </w:r>
    </w:p>
    <w:p w14:paraId="71CAD599" w14:textId="5C620656" w:rsidR="00D33432" w:rsidRDefault="00D33432">
      <w:pPr>
        <w:pStyle w:val="TOC2"/>
        <w:rPr>
          <w:rFonts w:eastAsiaTheme="minorEastAsia"/>
          <w:color w:val="auto"/>
          <w:kern w:val="2"/>
          <w:sz w:val="24"/>
          <w:szCs w:val="24"/>
          <w:lang w:val="en-AU" w:eastAsia="en-AU"/>
          <w14:ligatures w14:val="standardContextual"/>
        </w:rPr>
      </w:pPr>
      <w:r w:rsidRPr="00053614">
        <w:t>4.1.</w:t>
      </w:r>
      <w:r>
        <w:rPr>
          <w:rFonts w:eastAsiaTheme="minorEastAsia"/>
          <w:color w:val="auto"/>
          <w:kern w:val="2"/>
          <w:sz w:val="24"/>
          <w:szCs w:val="24"/>
          <w:lang w:val="en-AU" w:eastAsia="en-AU"/>
          <w14:ligatures w14:val="standardContextual"/>
        </w:rPr>
        <w:tab/>
      </w:r>
      <w:r>
        <w:t>Job descriptions</w:t>
      </w:r>
      <w:r>
        <w:tab/>
      </w:r>
      <w:r>
        <w:fldChar w:fldCharType="begin"/>
      </w:r>
      <w:r>
        <w:instrText xml:space="preserve"> PAGEREF _Toc208001390 \h </w:instrText>
      </w:r>
      <w:r>
        <w:fldChar w:fldCharType="separate"/>
      </w:r>
      <w:ins w:id="20" w:author="Abercrombie, Kerrie" w:date="2025-09-05T21:52:00Z" w16du:dateUtc="2025-09-05T11:52:00Z">
        <w:r>
          <w:t>9</w:t>
        </w:r>
      </w:ins>
      <w:del w:id="21" w:author="Abercrombie, Kerrie" w:date="2025-09-05T21:52:00Z" w16du:dateUtc="2025-09-05T11:52:00Z">
        <w:r w:rsidDel="00D33432">
          <w:delText>6</w:delText>
        </w:r>
      </w:del>
      <w:r>
        <w:fldChar w:fldCharType="end"/>
      </w:r>
    </w:p>
    <w:p w14:paraId="0D7149C4" w14:textId="3799F1C0" w:rsidR="00D33432" w:rsidRDefault="00D33432">
      <w:pPr>
        <w:pStyle w:val="TOC2"/>
        <w:rPr>
          <w:rFonts w:eastAsiaTheme="minorEastAsia"/>
          <w:color w:val="auto"/>
          <w:kern w:val="2"/>
          <w:sz w:val="24"/>
          <w:szCs w:val="24"/>
          <w:lang w:val="en-AU" w:eastAsia="en-AU"/>
          <w14:ligatures w14:val="standardContextual"/>
        </w:rPr>
      </w:pPr>
      <w:r w:rsidRPr="00053614">
        <w:t>4.2.</w:t>
      </w:r>
      <w:r>
        <w:rPr>
          <w:rFonts w:eastAsiaTheme="minorEastAsia"/>
          <w:color w:val="auto"/>
          <w:kern w:val="2"/>
          <w:sz w:val="24"/>
          <w:szCs w:val="24"/>
          <w:lang w:val="en-AU" w:eastAsia="en-AU"/>
          <w14:ligatures w14:val="standardContextual"/>
        </w:rPr>
        <w:tab/>
      </w:r>
      <w:r>
        <w:t>VTS Operator</w:t>
      </w:r>
      <w:r>
        <w:tab/>
      </w:r>
      <w:r>
        <w:fldChar w:fldCharType="begin"/>
      </w:r>
      <w:r>
        <w:instrText xml:space="preserve"> PAGEREF _Toc208001397 \h </w:instrText>
      </w:r>
      <w:r>
        <w:fldChar w:fldCharType="separate"/>
      </w:r>
      <w:ins w:id="22" w:author="Abercrombie, Kerrie" w:date="2025-09-05T21:52:00Z" w16du:dateUtc="2025-09-05T11:52:00Z">
        <w:r>
          <w:t>9</w:t>
        </w:r>
      </w:ins>
      <w:del w:id="23" w:author="Abercrombie, Kerrie" w:date="2025-09-05T21:52:00Z" w16du:dateUtc="2025-09-05T11:52:00Z">
        <w:r w:rsidDel="00D33432">
          <w:delText>6</w:delText>
        </w:r>
      </w:del>
      <w:r>
        <w:fldChar w:fldCharType="end"/>
      </w:r>
    </w:p>
    <w:p w14:paraId="4E27AF5B" w14:textId="27DC2ACB" w:rsidR="00D33432" w:rsidRDefault="00D33432">
      <w:pPr>
        <w:pStyle w:val="TOC2"/>
        <w:rPr>
          <w:rFonts w:eastAsiaTheme="minorEastAsia"/>
          <w:color w:val="auto"/>
          <w:kern w:val="2"/>
          <w:sz w:val="24"/>
          <w:szCs w:val="24"/>
          <w:lang w:val="en-AU" w:eastAsia="en-AU"/>
          <w14:ligatures w14:val="standardContextual"/>
        </w:rPr>
      </w:pPr>
      <w:r w:rsidRPr="00053614">
        <w:t>4.3.</w:t>
      </w:r>
      <w:r>
        <w:rPr>
          <w:rFonts w:eastAsiaTheme="minorEastAsia"/>
          <w:color w:val="auto"/>
          <w:kern w:val="2"/>
          <w:sz w:val="24"/>
          <w:szCs w:val="24"/>
          <w:lang w:val="en-AU" w:eastAsia="en-AU"/>
          <w14:ligatures w14:val="standardContextual"/>
        </w:rPr>
        <w:tab/>
      </w:r>
      <w:r>
        <w:t>VTS Supervisor</w:t>
      </w:r>
      <w:r>
        <w:tab/>
      </w:r>
      <w:r>
        <w:fldChar w:fldCharType="begin"/>
      </w:r>
      <w:r>
        <w:instrText xml:space="preserve"> PAGEREF _Toc208001398 \h </w:instrText>
      </w:r>
      <w:r>
        <w:fldChar w:fldCharType="separate"/>
      </w:r>
      <w:ins w:id="24" w:author="Abercrombie, Kerrie" w:date="2025-09-05T21:52:00Z" w16du:dateUtc="2025-09-05T11:52:00Z">
        <w:r>
          <w:t>10</w:t>
        </w:r>
      </w:ins>
      <w:del w:id="25" w:author="Abercrombie, Kerrie" w:date="2025-09-05T21:52:00Z" w16du:dateUtc="2025-09-05T11:52:00Z">
        <w:r w:rsidDel="00D33432">
          <w:delText>6</w:delText>
        </w:r>
      </w:del>
      <w:r>
        <w:fldChar w:fldCharType="end"/>
      </w:r>
    </w:p>
    <w:p w14:paraId="637F1704" w14:textId="446271A2" w:rsidR="00D33432" w:rsidRDefault="00D33432">
      <w:pPr>
        <w:pStyle w:val="TOC2"/>
        <w:rPr>
          <w:rFonts w:eastAsiaTheme="minorEastAsia"/>
          <w:color w:val="auto"/>
          <w:kern w:val="2"/>
          <w:sz w:val="24"/>
          <w:szCs w:val="24"/>
          <w:lang w:val="en-AU" w:eastAsia="en-AU"/>
          <w14:ligatures w14:val="standardContextual"/>
        </w:rPr>
      </w:pPr>
      <w:r w:rsidRPr="00053614">
        <w:t>4.4.</w:t>
      </w:r>
      <w:r>
        <w:rPr>
          <w:rFonts w:eastAsiaTheme="minorEastAsia"/>
          <w:color w:val="auto"/>
          <w:kern w:val="2"/>
          <w:sz w:val="24"/>
          <w:szCs w:val="24"/>
          <w:lang w:val="en-AU" w:eastAsia="en-AU"/>
          <w14:ligatures w14:val="standardContextual"/>
        </w:rPr>
        <w:tab/>
      </w:r>
      <w:r>
        <w:t>VTS Manager</w:t>
      </w:r>
      <w:r>
        <w:tab/>
      </w:r>
      <w:r>
        <w:fldChar w:fldCharType="begin"/>
      </w:r>
      <w:r>
        <w:instrText xml:space="preserve"> PAGEREF _Toc208001400 \h </w:instrText>
      </w:r>
      <w:r>
        <w:fldChar w:fldCharType="separate"/>
      </w:r>
      <w:ins w:id="26" w:author="Abercrombie, Kerrie" w:date="2025-09-05T21:52:00Z" w16du:dateUtc="2025-09-05T11:52:00Z">
        <w:r>
          <w:t>10</w:t>
        </w:r>
      </w:ins>
      <w:del w:id="27" w:author="Abercrombie, Kerrie" w:date="2025-09-05T21:52:00Z" w16du:dateUtc="2025-09-05T11:52:00Z">
        <w:r w:rsidDel="00D33432">
          <w:delText>7</w:delText>
        </w:r>
      </w:del>
      <w:r>
        <w:fldChar w:fldCharType="end"/>
      </w:r>
    </w:p>
    <w:p w14:paraId="1DA2CFF1" w14:textId="0FAE1D0F" w:rsidR="00D33432" w:rsidRDefault="00D33432">
      <w:pPr>
        <w:pStyle w:val="TOC2"/>
        <w:rPr>
          <w:rFonts w:eastAsiaTheme="minorEastAsia"/>
          <w:color w:val="auto"/>
          <w:kern w:val="2"/>
          <w:sz w:val="24"/>
          <w:szCs w:val="24"/>
          <w:lang w:val="en-AU" w:eastAsia="en-AU"/>
          <w14:ligatures w14:val="standardContextual"/>
        </w:rPr>
      </w:pPr>
      <w:r w:rsidRPr="00053614">
        <w:t>4.5.</w:t>
      </w:r>
      <w:r>
        <w:rPr>
          <w:rFonts w:eastAsiaTheme="minorEastAsia"/>
          <w:color w:val="auto"/>
          <w:kern w:val="2"/>
          <w:sz w:val="24"/>
          <w:szCs w:val="24"/>
          <w:lang w:val="en-AU" w:eastAsia="en-AU"/>
          <w14:ligatures w14:val="standardContextual"/>
        </w:rPr>
        <w:tab/>
      </w:r>
      <w:r>
        <w:t>On the Job Training Instructor</w:t>
      </w:r>
      <w:r>
        <w:tab/>
      </w:r>
      <w:r>
        <w:fldChar w:fldCharType="begin"/>
      </w:r>
      <w:r>
        <w:instrText xml:space="preserve"> PAGEREF _Toc208001401 \h </w:instrText>
      </w:r>
      <w:r>
        <w:fldChar w:fldCharType="separate"/>
      </w:r>
      <w:ins w:id="28" w:author="Abercrombie, Kerrie" w:date="2025-09-05T21:52:00Z" w16du:dateUtc="2025-09-05T11:52:00Z">
        <w:r>
          <w:t>10</w:t>
        </w:r>
      </w:ins>
      <w:del w:id="29" w:author="Abercrombie, Kerrie" w:date="2025-09-05T21:52:00Z" w16du:dateUtc="2025-09-05T11:52:00Z">
        <w:r w:rsidDel="00D33432">
          <w:delText>7</w:delText>
        </w:r>
      </w:del>
      <w:r>
        <w:fldChar w:fldCharType="end"/>
      </w:r>
    </w:p>
    <w:p w14:paraId="0A102214" w14:textId="259D8DAF" w:rsidR="00D33432" w:rsidRDefault="00D33432">
      <w:pPr>
        <w:pStyle w:val="TOC1"/>
        <w:rPr>
          <w:rFonts w:eastAsiaTheme="minorEastAsia"/>
          <w:b w:val="0"/>
          <w:caps w:val="0"/>
          <w:color w:val="auto"/>
          <w:kern w:val="2"/>
          <w:sz w:val="24"/>
          <w:szCs w:val="24"/>
          <w:lang w:val="en-AU" w:eastAsia="en-AU"/>
          <w14:ligatures w14:val="standardContextual"/>
        </w:rPr>
      </w:pPr>
      <w:r w:rsidRPr="00053614">
        <w:t>5.</w:t>
      </w:r>
      <w:r>
        <w:rPr>
          <w:rFonts w:eastAsiaTheme="minorEastAsia"/>
          <w:b w:val="0"/>
          <w:caps w:val="0"/>
          <w:color w:val="auto"/>
          <w:kern w:val="2"/>
          <w:sz w:val="24"/>
          <w:szCs w:val="24"/>
          <w:lang w:val="en-AU" w:eastAsia="en-AU"/>
          <w14:ligatures w14:val="standardContextual"/>
        </w:rPr>
        <w:tab/>
      </w:r>
      <w:r>
        <w:t>SELECTION AND RECRUITMENT</w:t>
      </w:r>
      <w:r>
        <w:tab/>
      </w:r>
      <w:r>
        <w:fldChar w:fldCharType="begin"/>
      </w:r>
      <w:r>
        <w:instrText xml:space="preserve"> PAGEREF _Toc208001403 \h </w:instrText>
      </w:r>
      <w:r>
        <w:fldChar w:fldCharType="separate"/>
      </w:r>
      <w:ins w:id="30" w:author="Abercrombie, Kerrie" w:date="2025-09-05T21:52:00Z" w16du:dateUtc="2025-09-05T11:52:00Z">
        <w:r>
          <w:t>11</w:t>
        </w:r>
      </w:ins>
      <w:del w:id="31" w:author="Abercrombie, Kerrie" w:date="2025-09-05T21:52:00Z" w16du:dateUtc="2025-09-05T11:52:00Z">
        <w:r w:rsidDel="00D33432">
          <w:delText>7</w:delText>
        </w:r>
      </w:del>
      <w:r>
        <w:fldChar w:fldCharType="end"/>
      </w:r>
    </w:p>
    <w:p w14:paraId="27F7FE5B" w14:textId="2851461F" w:rsidR="00D33432" w:rsidRDefault="00D33432">
      <w:pPr>
        <w:pStyle w:val="TOC2"/>
        <w:rPr>
          <w:rFonts w:eastAsiaTheme="minorEastAsia"/>
          <w:color w:val="auto"/>
          <w:kern w:val="2"/>
          <w:sz w:val="24"/>
          <w:szCs w:val="24"/>
          <w:lang w:val="en-AU" w:eastAsia="en-AU"/>
          <w14:ligatures w14:val="standardContextual"/>
        </w:rPr>
      </w:pPr>
      <w:r w:rsidRPr="00053614">
        <w:t>5.1.</w:t>
      </w:r>
      <w:r>
        <w:rPr>
          <w:rFonts w:eastAsiaTheme="minorEastAsia"/>
          <w:color w:val="auto"/>
          <w:kern w:val="2"/>
          <w:sz w:val="24"/>
          <w:szCs w:val="24"/>
          <w:lang w:val="en-AU" w:eastAsia="en-AU"/>
          <w14:ligatures w14:val="standardContextual"/>
        </w:rPr>
        <w:tab/>
      </w:r>
      <w:r>
        <w:t>Selection process</w:t>
      </w:r>
      <w:r>
        <w:tab/>
      </w:r>
      <w:r>
        <w:fldChar w:fldCharType="begin"/>
      </w:r>
      <w:r>
        <w:instrText xml:space="preserve"> PAGEREF _Toc208001404 \h </w:instrText>
      </w:r>
      <w:r>
        <w:fldChar w:fldCharType="separate"/>
      </w:r>
      <w:ins w:id="32" w:author="Abercrombie, Kerrie" w:date="2025-09-05T21:52:00Z" w16du:dateUtc="2025-09-05T11:52:00Z">
        <w:r>
          <w:t>11</w:t>
        </w:r>
      </w:ins>
      <w:del w:id="33" w:author="Abercrombie, Kerrie" w:date="2025-09-05T21:52:00Z" w16du:dateUtc="2025-09-05T11:52:00Z">
        <w:r w:rsidDel="00D33432">
          <w:delText>7</w:delText>
        </w:r>
      </w:del>
      <w:r>
        <w:fldChar w:fldCharType="end"/>
      </w:r>
    </w:p>
    <w:p w14:paraId="6FE5BF86" w14:textId="50FBDB0B" w:rsidR="00D33432" w:rsidRDefault="00D33432">
      <w:pPr>
        <w:pStyle w:val="TOC3"/>
        <w:tabs>
          <w:tab w:val="left" w:pos="1134"/>
        </w:tabs>
        <w:rPr>
          <w:rFonts w:eastAsiaTheme="minorEastAsia"/>
          <w:noProof/>
          <w:color w:val="auto"/>
          <w:kern w:val="2"/>
          <w:sz w:val="24"/>
          <w:szCs w:val="24"/>
          <w:lang w:val="en-AU" w:eastAsia="en-AU"/>
          <w14:ligatures w14:val="standardContextual"/>
        </w:rPr>
      </w:pPr>
      <w:r w:rsidRPr="00053614">
        <w:rPr>
          <w:noProof/>
        </w:rPr>
        <w:t>5.1.1.</w:t>
      </w:r>
      <w:r>
        <w:rPr>
          <w:rFonts w:eastAsiaTheme="minorEastAsia"/>
          <w:noProof/>
          <w:color w:val="auto"/>
          <w:kern w:val="2"/>
          <w:sz w:val="24"/>
          <w:szCs w:val="24"/>
          <w:lang w:val="en-AU" w:eastAsia="en-AU"/>
          <w14:ligatures w14:val="standardContextual"/>
        </w:rPr>
        <w:tab/>
      </w:r>
      <w:r>
        <w:rPr>
          <w:noProof/>
        </w:rPr>
        <w:t>Personal attributes</w:t>
      </w:r>
      <w:r>
        <w:rPr>
          <w:noProof/>
        </w:rPr>
        <w:tab/>
      </w:r>
      <w:r>
        <w:rPr>
          <w:noProof/>
        </w:rPr>
        <w:fldChar w:fldCharType="begin"/>
      </w:r>
      <w:r>
        <w:rPr>
          <w:noProof/>
        </w:rPr>
        <w:instrText xml:space="preserve"> PAGEREF _Toc208001405 \h </w:instrText>
      </w:r>
      <w:r>
        <w:rPr>
          <w:noProof/>
        </w:rPr>
      </w:r>
      <w:r>
        <w:rPr>
          <w:noProof/>
        </w:rPr>
        <w:fldChar w:fldCharType="separate"/>
      </w:r>
      <w:ins w:id="34" w:author="Abercrombie, Kerrie" w:date="2025-09-05T21:52:00Z" w16du:dateUtc="2025-09-05T11:52:00Z">
        <w:r>
          <w:rPr>
            <w:noProof/>
          </w:rPr>
          <w:t>11</w:t>
        </w:r>
      </w:ins>
      <w:del w:id="35" w:author="Abercrombie, Kerrie" w:date="2025-09-05T21:52:00Z" w16du:dateUtc="2025-09-05T11:52:00Z">
        <w:r w:rsidDel="00D33432">
          <w:rPr>
            <w:noProof/>
          </w:rPr>
          <w:delText>8</w:delText>
        </w:r>
      </w:del>
      <w:r>
        <w:rPr>
          <w:noProof/>
        </w:rPr>
        <w:fldChar w:fldCharType="end"/>
      </w:r>
    </w:p>
    <w:p w14:paraId="5BF1690B" w14:textId="690F0F48" w:rsidR="00D33432" w:rsidRDefault="00D33432">
      <w:pPr>
        <w:pStyle w:val="TOC3"/>
        <w:tabs>
          <w:tab w:val="left" w:pos="1134"/>
        </w:tabs>
        <w:rPr>
          <w:rFonts w:eastAsiaTheme="minorEastAsia"/>
          <w:noProof/>
          <w:color w:val="auto"/>
          <w:kern w:val="2"/>
          <w:sz w:val="24"/>
          <w:szCs w:val="24"/>
          <w:lang w:val="en-AU" w:eastAsia="en-AU"/>
          <w14:ligatures w14:val="standardContextual"/>
        </w:rPr>
      </w:pPr>
      <w:r w:rsidRPr="00053614">
        <w:rPr>
          <w:noProof/>
        </w:rPr>
        <w:t>5.1.2.</w:t>
      </w:r>
      <w:r>
        <w:rPr>
          <w:rFonts w:eastAsiaTheme="minorEastAsia"/>
          <w:noProof/>
          <w:color w:val="auto"/>
          <w:kern w:val="2"/>
          <w:sz w:val="24"/>
          <w:szCs w:val="24"/>
          <w:lang w:val="en-AU" w:eastAsia="en-AU"/>
          <w14:ligatures w14:val="standardContextual"/>
        </w:rPr>
        <w:tab/>
      </w:r>
      <w:r>
        <w:rPr>
          <w:noProof/>
        </w:rPr>
        <w:t>Aptitude/psychometric testing</w:t>
      </w:r>
      <w:r>
        <w:rPr>
          <w:noProof/>
        </w:rPr>
        <w:tab/>
      </w:r>
      <w:r>
        <w:rPr>
          <w:noProof/>
        </w:rPr>
        <w:fldChar w:fldCharType="begin"/>
      </w:r>
      <w:r>
        <w:rPr>
          <w:noProof/>
        </w:rPr>
        <w:instrText xml:space="preserve"> PAGEREF _Toc208001406 \h </w:instrText>
      </w:r>
      <w:r>
        <w:rPr>
          <w:noProof/>
        </w:rPr>
      </w:r>
      <w:r>
        <w:rPr>
          <w:noProof/>
        </w:rPr>
        <w:fldChar w:fldCharType="separate"/>
      </w:r>
      <w:ins w:id="36" w:author="Abercrombie, Kerrie" w:date="2025-09-05T21:52:00Z" w16du:dateUtc="2025-09-05T11:52:00Z">
        <w:r>
          <w:rPr>
            <w:noProof/>
          </w:rPr>
          <w:t>11</w:t>
        </w:r>
      </w:ins>
      <w:del w:id="37" w:author="Abercrombie, Kerrie" w:date="2025-09-05T21:52:00Z" w16du:dateUtc="2025-09-05T11:52:00Z">
        <w:r w:rsidDel="00D33432">
          <w:rPr>
            <w:noProof/>
          </w:rPr>
          <w:delText>8</w:delText>
        </w:r>
      </w:del>
      <w:r>
        <w:rPr>
          <w:noProof/>
        </w:rPr>
        <w:fldChar w:fldCharType="end"/>
      </w:r>
    </w:p>
    <w:p w14:paraId="5757C474" w14:textId="01CA38A4" w:rsidR="00D33432" w:rsidRDefault="00D33432">
      <w:pPr>
        <w:pStyle w:val="TOC3"/>
        <w:tabs>
          <w:tab w:val="left" w:pos="1134"/>
        </w:tabs>
        <w:rPr>
          <w:rFonts w:eastAsiaTheme="minorEastAsia"/>
          <w:noProof/>
          <w:color w:val="auto"/>
          <w:kern w:val="2"/>
          <w:sz w:val="24"/>
          <w:szCs w:val="24"/>
          <w:lang w:val="en-AU" w:eastAsia="en-AU"/>
          <w14:ligatures w14:val="standardContextual"/>
        </w:rPr>
      </w:pPr>
      <w:r w:rsidRPr="00053614">
        <w:rPr>
          <w:noProof/>
        </w:rPr>
        <w:t>5.1.3.</w:t>
      </w:r>
      <w:r>
        <w:rPr>
          <w:rFonts w:eastAsiaTheme="minorEastAsia"/>
          <w:noProof/>
          <w:color w:val="auto"/>
          <w:kern w:val="2"/>
          <w:sz w:val="24"/>
          <w:szCs w:val="24"/>
          <w:lang w:val="en-AU" w:eastAsia="en-AU"/>
          <w14:ligatures w14:val="standardContextual"/>
        </w:rPr>
        <w:tab/>
      </w:r>
      <w:r>
        <w:rPr>
          <w:noProof/>
        </w:rPr>
        <w:t>Medical/physical requirements</w:t>
      </w:r>
      <w:r>
        <w:rPr>
          <w:noProof/>
        </w:rPr>
        <w:tab/>
      </w:r>
      <w:r>
        <w:rPr>
          <w:noProof/>
        </w:rPr>
        <w:fldChar w:fldCharType="begin"/>
      </w:r>
      <w:r>
        <w:rPr>
          <w:noProof/>
        </w:rPr>
        <w:instrText xml:space="preserve"> PAGEREF _Toc208001407 \h </w:instrText>
      </w:r>
      <w:r>
        <w:rPr>
          <w:noProof/>
        </w:rPr>
      </w:r>
      <w:r>
        <w:rPr>
          <w:noProof/>
        </w:rPr>
        <w:fldChar w:fldCharType="separate"/>
      </w:r>
      <w:ins w:id="38" w:author="Abercrombie, Kerrie" w:date="2025-09-05T21:52:00Z" w16du:dateUtc="2025-09-05T11:52:00Z">
        <w:r>
          <w:rPr>
            <w:noProof/>
          </w:rPr>
          <w:t>12</w:t>
        </w:r>
      </w:ins>
      <w:del w:id="39" w:author="Abercrombie, Kerrie" w:date="2025-09-05T21:52:00Z" w16du:dateUtc="2025-09-05T11:52:00Z">
        <w:r w:rsidDel="00D33432">
          <w:rPr>
            <w:noProof/>
          </w:rPr>
          <w:delText>9</w:delText>
        </w:r>
      </w:del>
      <w:r>
        <w:rPr>
          <w:noProof/>
        </w:rPr>
        <w:fldChar w:fldCharType="end"/>
      </w:r>
    </w:p>
    <w:p w14:paraId="5D1880D6" w14:textId="45EBAC3E" w:rsidR="00D33432" w:rsidRDefault="00D33432">
      <w:pPr>
        <w:pStyle w:val="TOC2"/>
        <w:rPr>
          <w:rFonts w:eastAsiaTheme="minorEastAsia"/>
          <w:color w:val="auto"/>
          <w:kern w:val="2"/>
          <w:sz w:val="24"/>
          <w:szCs w:val="24"/>
          <w:lang w:val="en-AU" w:eastAsia="en-AU"/>
          <w14:ligatures w14:val="standardContextual"/>
        </w:rPr>
      </w:pPr>
      <w:r w:rsidRPr="00053614">
        <w:t>5.2.</w:t>
      </w:r>
      <w:r>
        <w:rPr>
          <w:rFonts w:eastAsiaTheme="minorEastAsia"/>
          <w:color w:val="auto"/>
          <w:kern w:val="2"/>
          <w:sz w:val="24"/>
          <w:szCs w:val="24"/>
          <w:lang w:val="en-AU" w:eastAsia="en-AU"/>
          <w14:ligatures w14:val="standardContextual"/>
        </w:rPr>
        <w:tab/>
      </w:r>
      <w:r>
        <w:t>Shiftwork</w:t>
      </w:r>
      <w:r>
        <w:tab/>
      </w:r>
      <w:r>
        <w:fldChar w:fldCharType="begin"/>
      </w:r>
      <w:r>
        <w:instrText xml:space="preserve"> PAGEREF _Toc208001408 \h </w:instrText>
      </w:r>
      <w:r>
        <w:fldChar w:fldCharType="separate"/>
      </w:r>
      <w:ins w:id="40" w:author="Abercrombie, Kerrie" w:date="2025-09-05T21:52:00Z" w16du:dateUtc="2025-09-05T11:52:00Z">
        <w:r>
          <w:t>12</w:t>
        </w:r>
      </w:ins>
      <w:del w:id="41" w:author="Abercrombie, Kerrie" w:date="2025-09-05T21:52:00Z" w16du:dateUtc="2025-09-05T11:52:00Z">
        <w:r w:rsidDel="00D33432">
          <w:delText>9</w:delText>
        </w:r>
      </w:del>
      <w:r>
        <w:fldChar w:fldCharType="end"/>
      </w:r>
    </w:p>
    <w:p w14:paraId="101384C3" w14:textId="7D3B96FF" w:rsidR="00D33432" w:rsidRDefault="00D33432">
      <w:pPr>
        <w:pStyle w:val="TOC1"/>
        <w:rPr>
          <w:rFonts w:eastAsiaTheme="minorEastAsia"/>
          <w:b w:val="0"/>
          <w:caps w:val="0"/>
          <w:color w:val="auto"/>
          <w:kern w:val="2"/>
          <w:sz w:val="24"/>
          <w:szCs w:val="24"/>
          <w:lang w:val="en-AU" w:eastAsia="en-AU"/>
          <w14:ligatures w14:val="standardContextual"/>
        </w:rPr>
      </w:pPr>
      <w:r w:rsidRPr="00053614">
        <w:t>6.</w:t>
      </w:r>
      <w:r>
        <w:rPr>
          <w:rFonts w:eastAsiaTheme="minorEastAsia"/>
          <w:b w:val="0"/>
          <w:caps w:val="0"/>
          <w:color w:val="auto"/>
          <w:kern w:val="2"/>
          <w:sz w:val="24"/>
          <w:szCs w:val="24"/>
          <w:lang w:val="en-AU" w:eastAsia="en-AU"/>
          <w14:ligatures w14:val="standardContextual"/>
        </w:rPr>
        <w:tab/>
      </w:r>
      <w:r>
        <w:t>TRAINING</w:t>
      </w:r>
      <w:r>
        <w:tab/>
      </w:r>
      <w:r>
        <w:fldChar w:fldCharType="begin"/>
      </w:r>
      <w:r>
        <w:instrText xml:space="preserve"> PAGEREF _Toc208001409 \h </w:instrText>
      </w:r>
      <w:r>
        <w:fldChar w:fldCharType="separate"/>
      </w:r>
      <w:ins w:id="42" w:author="Abercrombie, Kerrie" w:date="2025-09-05T21:52:00Z" w16du:dateUtc="2025-09-05T11:52:00Z">
        <w:r>
          <w:t>12</w:t>
        </w:r>
      </w:ins>
      <w:del w:id="43" w:author="Abercrombie, Kerrie" w:date="2025-09-05T21:52:00Z" w16du:dateUtc="2025-09-05T11:52:00Z">
        <w:r w:rsidDel="00D33432">
          <w:delText>9</w:delText>
        </w:r>
      </w:del>
      <w:r>
        <w:fldChar w:fldCharType="end"/>
      </w:r>
    </w:p>
    <w:p w14:paraId="57D8D959" w14:textId="721CA89F" w:rsidR="00D33432" w:rsidRDefault="00D33432">
      <w:pPr>
        <w:pStyle w:val="TOC2"/>
        <w:rPr>
          <w:rFonts w:eastAsiaTheme="minorEastAsia"/>
          <w:color w:val="auto"/>
          <w:kern w:val="2"/>
          <w:sz w:val="24"/>
          <w:szCs w:val="24"/>
          <w:lang w:val="en-AU" w:eastAsia="en-AU"/>
          <w14:ligatures w14:val="standardContextual"/>
        </w:rPr>
      </w:pPr>
      <w:r w:rsidRPr="00053614">
        <w:t>6.1.</w:t>
      </w:r>
      <w:r>
        <w:rPr>
          <w:rFonts w:eastAsiaTheme="minorEastAsia"/>
          <w:color w:val="auto"/>
          <w:kern w:val="2"/>
          <w:sz w:val="24"/>
          <w:szCs w:val="24"/>
          <w:lang w:val="en-AU" w:eastAsia="en-AU"/>
          <w14:ligatures w14:val="standardContextual"/>
        </w:rPr>
        <w:tab/>
      </w:r>
      <w:r>
        <w:t>Generic VTS training (E.g IALA Model Course C0103-1 – VTS Operator Training)</w:t>
      </w:r>
      <w:r>
        <w:tab/>
      </w:r>
      <w:r>
        <w:fldChar w:fldCharType="begin"/>
      </w:r>
      <w:r>
        <w:instrText xml:space="preserve"> PAGEREF _Toc208001410 \h </w:instrText>
      </w:r>
      <w:r>
        <w:fldChar w:fldCharType="separate"/>
      </w:r>
      <w:ins w:id="44" w:author="Abercrombie, Kerrie" w:date="2025-09-05T21:52:00Z" w16du:dateUtc="2025-09-05T11:52:00Z">
        <w:r>
          <w:t>13</w:t>
        </w:r>
      </w:ins>
      <w:del w:id="45" w:author="Abercrombie, Kerrie" w:date="2025-09-05T21:52:00Z" w16du:dateUtc="2025-09-05T11:52:00Z">
        <w:r w:rsidDel="00D33432">
          <w:delText>9</w:delText>
        </w:r>
      </w:del>
      <w:r>
        <w:fldChar w:fldCharType="end"/>
      </w:r>
    </w:p>
    <w:p w14:paraId="35170120" w14:textId="507DE2DB" w:rsidR="00D33432" w:rsidRDefault="00D33432">
      <w:pPr>
        <w:pStyle w:val="TOC2"/>
        <w:rPr>
          <w:rFonts w:eastAsiaTheme="minorEastAsia"/>
          <w:color w:val="auto"/>
          <w:kern w:val="2"/>
          <w:sz w:val="24"/>
          <w:szCs w:val="24"/>
          <w:lang w:val="en-AU" w:eastAsia="en-AU"/>
          <w14:ligatures w14:val="standardContextual"/>
        </w:rPr>
      </w:pPr>
      <w:r w:rsidRPr="00053614">
        <w:t>6.2.</w:t>
      </w:r>
      <w:r>
        <w:rPr>
          <w:rFonts w:eastAsiaTheme="minorEastAsia"/>
          <w:color w:val="auto"/>
          <w:kern w:val="2"/>
          <w:sz w:val="24"/>
          <w:szCs w:val="24"/>
          <w:lang w:val="en-AU" w:eastAsia="en-AU"/>
          <w14:ligatures w14:val="standardContextual"/>
        </w:rPr>
        <w:tab/>
      </w:r>
      <w:r>
        <w:t>On-the-Job training (e.g. IALA Model Course C0103-3 – VTS On-the-Job Training)</w:t>
      </w:r>
      <w:r>
        <w:tab/>
      </w:r>
      <w:r>
        <w:fldChar w:fldCharType="begin"/>
      </w:r>
      <w:r>
        <w:instrText xml:space="preserve"> PAGEREF _Toc208001411 \h </w:instrText>
      </w:r>
      <w:r>
        <w:fldChar w:fldCharType="separate"/>
      </w:r>
      <w:ins w:id="46" w:author="Abercrombie, Kerrie" w:date="2025-09-05T21:52:00Z" w16du:dateUtc="2025-09-05T11:52:00Z">
        <w:r>
          <w:t>13</w:t>
        </w:r>
      </w:ins>
      <w:del w:id="47" w:author="Abercrombie, Kerrie" w:date="2025-09-05T21:52:00Z" w16du:dateUtc="2025-09-05T11:52:00Z">
        <w:r w:rsidDel="00D33432">
          <w:delText>10</w:delText>
        </w:r>
      </w:del>
      <w:r>
        <w:fldChar w:fldCharType="end"/>
      </w:r>
    </w:p>
    <w:p w14:paraId="4E9301A4" w14:textId="0874D895" w:rsidR="00D33432" w:rsidRDefault="00D33432">
      <w:pPr>
        <w:pStyle w:val="TOC2"/>
        <w:rPr>
          <w:rFonts w:eastAsiaTheme="minorEastAsia"/>
          <w:color w:val="auto"/>
          <w:kern w:val="2"/>
          <w:sz w:val="24"/>
          <w:szCs w:val="24"/>
          <w:lang w:val="en-AU" w:eastAsia="en-AU"/>
          <w14:ligatures w14:val="standardContextual"/>
        </w:rPr>
      </w:pPr>
      <w:r w:rsidRPr="00053614">
        <w:t>6.3.</w:t>
      </w:r>
      <w:r>
        <w:rPr>
          <w:rFonts w:eastAsiaTheme="minorEastAsia"/>
          <w:color w:val="auto"/>
          <w:kern w:val="2"/>
          <w:sz w:val="24"/>
          <w:szCs w:val="24"/>
          <w:lang w:val="en-AU" w:eastAsia="en-AU"/>
          <w14:ligatures w14:val="standardContextual"/>
        </w:rPr>
        <w:tab/>
      </w:r>
      <w:r>
        <w:t>Revalidation Training (e.g. IALA Model Course C0103-5 – Revalidation Training for VTS Personnel)</w:t>
      </w:r>
      <w:r>
        <w:tab/>
      </w:r>
      <w:r>
        <w:fldChar w:fldCharType="begin"/>
      </w:r>
      <w:r>
        <w:instrText xml:space="preserve"> PAGEREF _Toc208001412 \h </w:instrText>
      </w:r>
      <w:r>
        <w:fldChar w:fldCharType="separate"/>
      </w:r>
      <w:ins w:id="48" w:author="Abercrombie, Kerrie" w:date="2025-09-05T21:52:00Z" w16du:dateUtc="2025-09-05T11:52:00Z">
        <w:r>
          <w:t>14</w:t>
        </w:r>
      </w:ins>
      <w:del w:id="49" w:author="Abercrombie, Kerrie" w:date="2025-09-05T21:52:00Z" w16du:dateUtc="2025-09-05T11:52:00Z">
        <w:r w:rsidDel="00D33432">
          <w:delText>10</w:delText>
        </w:r>
      </w:del>
      <w:r>
        <w:fldChar w:fldCharType="end"/>
      </w:r>
    </w:p>
    <w:p w14:paraId="78B2C252" w14:textId="05A58A9F" w:rsidR="00D33432" w:rsidRDefault="00D33432">
      <w:pPr>
        <w:pStyle w:val="TOC3"/>
        <w:tabs>
          <w:tab w:val="left" w:pos="1134"/>
        </w:tabs>
        <w:rPr>
          <w:rFonts w:eastAsiaTheme="minorEastAsia"/>
          <w:noProof/>
          <w:color w:val="auto"/>
          <w:kern w:val="2"/>
          <w:sz w:val="24"/>
          <w:szCs w:val="24"/>
          <w:lang w:val="en-AU" w:eastAsia="en-AU"/>
          <w14:ligatures w14:val="standardContextual"/>
        </w:rPr>
      </w:pPr>
      <w:r w:rsidRPr="00053614">
        <w:rPr>
          <w:noProof/>
          <w:lang w:val="en-AU"/>
        </w:rPr>
        <w:t>6.3.1.</w:t>
      </w:r>
      <w:r>
        <w:rPr>
          <w:rFonts w:eastAsiaTheme="minorEastAsia"/>
          <w:noProof/>
          <w:color w:val="auto"/>
          <w:kern w:val="2"/>
          <w:sz w:val="24"/>
          <w:szCs w:val="24"/>
          <w:lang w:val="en-AU" w:eastAsia="en-AU"/>
          <w14:ligatures w14:val="standardContextual"/>
        </w:rPr>
        <w:tab/>
      </w:r>
      <w:r w:rsidRPr="00053614">
        <w:rPr>
          <w:noProof/>
          <w:lang w:val="en-AU"/>
        </w:rPr>
        <w:t>Generic Qualifications (e.g. VTS Operator Training)</w:t>
      </w:r>
      <w:r>
        <w:rPr>
          <w:noProof/>
        </w:rPr>
        <w:tab/>
      </w:r>
      <w:r>
        <w:rPr>
          <w:noProof/>
        </w:rPr>
        <w:fldChar w:fldCharType="begin"/>
      </w:r>
      <w:r>
        <w:rPr>
          <w:noProof/>
        </w:rPr>
        <w:instrText xml:space="preserve"> PAGEREF _Toc208001413 \h </w:instrText>
      </w:r>
      <w:r>
        <w:rPr>
          <w:noProof/>
        </w:rPr>
      </w:r>
      <w:r>
        <w:rPr>
          <w:noProof/>
        </w:rPr>
        <w:fldChar w:fldCharType="separate"/>
      </w:r>
      <w:ins w:id="50" w:author="Abercrombie, Kerrie" w:date="2025-09-05T21:52:00Z" w16du:dateUtc="2025-09-05T11:52:00Z">
        <w:r>
          <w:rPr>
            <w:noProof/>
          </w:rPr>
          <w:t>14</w:t>
        </w:r>
      </w:ins>
      <w:del w:id="51" w:author="Abercrombie, Kerrie" w:date="2025-09-05T21:52:00Z" w16du:dateUtc="2025-09-05T11:52:00Z">
        <w:r w:rsidDel="00D33432">
          <w:rPr>
            <w:noProof/>
          </w:rPr>
          <w:delText>11</w:delText>
        </w:r>
      </w:del>
      <w:r>
        <w:rPr>
          <w:noProof/>
        </w:rPr>
        <w:fldChar w:fldCharType="end"/>
      </w:r>
    </w:p>
    <w:p w14:paraId="7CD5CA82" w14:textId="3AC3BBF8" w:rsidR="00D33432" w:rsidRDefault="00D33432">
      <w:pPr>
        <w:pStyle w:val="TOC3"/>
        <w:tabs>
          <w:tab w:val="left" w:pos="1134"/>
        </w:tabs>
        <w:rPr>
          <w:rFonts w:eastAsiaTheme="minorEastAsia"/>
          <w:noProof/>
          <w:color w:val="auto"/>
          <w:kern w:val="2"/>
          <w:sz w:val="24"/>
          <w:szCs w:val="24"/>
          <w:lang w:val="en-AU" w:eastAsia="en-AU"/>
          <w14:ligatures w14:val="standardContextual"/>
        </w:rPr>
      </w:pPr>
      <w:r w:rsidRPr="00053614">
        <w:rPr>
          <w:noProof/>
          <w:lang w:val="en-AU"/>
        </w:rPr>
        <w:t>6.3.2.</w:t>
      </w:r>
      <w:r>
        <w:rPr>
          <w:rFonts w:eastAsiaTheme="minorEastAsia"/>
          <w:noProof/>
          <w:color w:val="auto"/>
          <w:kern w:val="2"/>
          <w:sz w:val="24"/>
          <w:szCs w:val="24"/>
          <w:lang w:val="en-AU" w:eastAsia="en-AU"/>
          <w14:ligatures w14:val="standardContextual"/>
        </w:rPr>
        <w:tab/>
      </w:r>
      <w:r w:rsidRPr="00053614">
        <w:rPr>
          <w:noProof/>
          <w:lang w:val="en-AU"/>
        </w:rPr>
        <w:t>On-the-Job Training (OJT) Qualifications (e.g. VTS On-the-Job Training)</w:t>
      </w:r>
      <w:r>
        <w:rPr>
          <w:noProof/>
        </w:rPr>
        <w:tab/>
      </w:r>
      <w:r>
        <w:rPr>
          <w:noProof/>
        </w:rPr>
        <w:fldChar w:fldCharType="begin"/>
      </w:r>
      <w:r>
        <w:rPr>
          <w:noProof/>
        </w:rPr>
        <w:instrText xml:space="preserve"> PAGEREF _Toc208001414 \h </w:instrText>
      </w:r>
      <w:r>
        <w:rPr>
          <w:noProof/>
        </w:rPr>
      </w:r>
      <w:r>
        <w:rPr>
          <w:noProof/>
        </w:rPr>
        <w:fldChar w:fldCharType="separate"/>
      </w:r>
      <w:ins w:id="52" w:author="Abercrombie, Kerrie" w:date="2025-09-05T21:52:00Z" w16du:dateUtc="2025-09-05T11:52:00Z">
        <w:r>
          <w:rPr>
            <w:noProof/>
          </w:rPr>
          <w:t>14</w:t>
        </w:r>
      </w:ins>
      <w:del w:id="53" w:author="Abercrombie, Kerrie" w:date="2025-09-05T21:52:00Z" w16du:dateUtc="2025-09-05T11:52:00Z">
        <w:r w:rsidDel="00D33432">
          <w:rPr>
            <w:noProof/>
          </w:rPr>
          <w:delText>11</w:delText>
        </w:r>
      </w:del>
      <w:r>
        <w:rPr>
          <w:noProof/>
        </w:rPr>
        <w:fldChar w:fldCharType="end"/>
      </w:r>
    </w:p>
    <w:p w14:paraId="30C6CDD8" w14:textId="020EFA81" w:rsidR="00D33432" w:rsidRDefault="00D33432">
      <w:pPr>
        <w:pStyle w:val="TOC3"/>
        <w:tabs>
          <w:tab w:val="left" w:pos="1134"/>
        </w:tabs>
        <w:rPr>
          <w:rFonts w:eastAsiaTheme="minorEastAsia"/>
          <w:noProof/>
          <w:color w:val="auto"/>
          <w:kern w:val="2"/>
          <w:sz w:val="24"/>
          <w:szCs w:val="24"/>
          <w:lang w:val="en-AU" w:eastAsia="en-AU"/>
          <w14:ligatures w14:val="standardContextual"/>
        </w:rPr>
      </w:pPr>
      <w:r w:rsidRPr="00053614">
        <w:rPr>
          <w:noProof/>
          <w:lang w:val="en-AU"/>
        </w:rPr>
        <w:t>6.3.3.</w:t>
      </w:r>
      <w:r>
        <w:rPr>
          <w:rFonts w:eastAsiaTheme="minorEastAsia"/>
          <w:noProof/>
          <w:color w:val="auto"/>
          <w:kern w:val="2"/>
          <w:sz w:val="24"/>
          <w:szCs w:val="24"/>
          <w:lang w:val="en-AU" w:eastAsia="en-AU"/>
          <w14:ligatures w14:val="standardContextual"/>
        </w:rPr>
        <w:tab/>
      </w:r>
      <w:r w:rsidRPr="00053614">
        <w:rPr>
          <w:noProof/>
          <w:lang w:val="en-AU"/>
        </w:rPr>
        <w:t>Additional Qualifications (e.g. VTS Supervisor Training, OJT Instructor Training)</w:t>
      </w:r>
      <w:r>
        <w:rPr>
          <w:noProof/>
        </w:rPr>
        <w:tab/>
      </w:r>
      <w:r>
        <w:rPr>
          <w:noProof/>
        </w:rPr>
        <w:fldChar w:fldCharType="begin"/>
      </w:r>
      <w:r>
        <w:rPr>
          <w:noProof/>
        </w:rPr>
        <w:instrText xml:space="preserve"> PAGEREF _Toc208001415 \h </w:instrText>
      </w:r>
      <w:r>
        <w:rPr>
          <w:noProof/>
        </w:rPr>
      </w:r>
      <w:r>
        <w:rPr>
          <w:noProof/>
        </w:rPr>
        <w:fldChar w:fldCharType="separate"/>
      </w:r>
      <w:ins w:id="54" w:author="Abercrombie, Kerrie" w:date="2025-09-05T21:52:00Z" w16du:dateUtc="2025-09-05T11:52:00Z">
        <w:r>
          <w:rPr>
            <w:noProof/>
          </w:rPr>
          <w:t>14</w:t>
        </w:r>
      </w:ins>
      <w:del w:id="55" w:author="Abercrombie, Kerrie" w:date="2025-09-05T21:52:00Z" w16du:dateUtc="2025-09-05T11:52:00Z">
        <w:r w:rsidDel="00D33432">
          <w:rPr>
            <w:noProof/>
          </w:rPr>
          <w:delText>11</w:delText>
        </w:r>
      </w:del>
      <w:r>
        <w:rPr>
          <w:noProof/>
        </w:rPr>
        <w:fldChar w:fldCharType="end"/>
      </w:r>
    </w:p>
    <w:p w14:paraId="55D3B19B" w14:textId="13ACDF70" w:rsidR="00D33432" w:rsidRDefault="00D33432">
      <w:pPr>
        <w:pStyle w:val="TOC2"/>
        <w:rPr>
          <w:rFonts w:eastAsiaTheme="minorEastAsia"/>
          <w:color w:val="auto"/>
          <w:kern w:val="2"/>
          <w:sz w:val="24"/>
          <w:szCs w:val="24"/>
          <w:lang w:val="en-AU" w:eastAsia="en-AU"/>
          <w14:ligatures w14:val="standardContextual"/>
        </w:rPr>
      </w:pPr>
      <w:r w:rsidRPr="00053614">
        <w:t>6.4.</w:t>
      </w:r>
      <w:r>
        <w:rPr>
          <w:rFonts w:eastAsiaTheme="minorEastAsia"/>
          <w:color w:val="auto"/>
          <w:kern w:val="2"/>
          <w:sz w:val="24"/>
          <w:szCs w:val="24"/>
          <w:lang w:val="en-AU" w:eastAsia="en-AU"/>
          <w14:ligatures w14:val="standardContextual"/>
        </w:rPr>
        <w:tab/>
      </w:r>
      <w:r>
        <w:t>Additional Qualifications (e.g. VTS Supervisor, OJT Instructor)</w:t>
      </w:r>
      <w:r>
        <w:tab/>
      </w:r>
      <w:r>
        <w:fldChar w:fldCharType="begin"/>
      </w:r>
      <w:r>
        <w:instrText xml:space="preserve"> PAGEREF _Toc208001416 \h </w:instrText>
      </w:r>
      <w:r>
        <w:fldChar w:fldCharType="separate"/>
      </w:r>
      <w:ins w:id="56" w:author="Abercrombie, Kerrie" w:date="2025-09-05T21:52:00Z" w16du:dateUtc="2025-09-05T11:52:00Z">
        <w:r>
          <w:t>14</w:t>
        </w:r>
      </w:ins>
      <w:del w:id="57" w:author="Abercrombie, Kerrie" w:date="2025-09-05T21:52:00Z" w16du:dateUtc="2025-09-05T11:52:00Z">
        <w:r w:rsidDel="00D33432">
          <w:delText>11</w:delText>
        </w:r>
      </w:del>
      <w:r>
        <w:fldChar w:fldCharType="end"/>
      </w:r>
    </w:p>
    <w:p w14:paraId="355174DB" w14:textId="6A04847C" w:rsidR="00D33432" w:rsidRDefault="00D33432">
      <w:pPr>
        <w:pStyle w:val="TOC3"/>
        <w:tabs>
          <w:tab w:val="left" w:pos="1134"/>
        </w:tabs>
        <w:rPr>
          <w:rFonts w:eastAsiaTheme="minorEastAsia"/>
          <w:noProof/>
          <w:color w:val="auto"/>
          <w:kern w:val="2"/>
          <w:sz w:val="24"/>
          <w:szCs w:val="24"/>
          <w:lang w:val="en-AU" w:eastAsia="en-AU"/>
          <w14:ligatures w14:val="standardContextual"/>
        </w:rPr>
      </w:pPr>
      <w:r w:rsidRPr="00053614">
        <w:rPr>
          <w:noProof/>
        </w:rPr>
        <w:t>6.4.1.</w:t>
      </w:r>
      <w:r>
        <w:rPr>
          <w:rFonts w:eastAsiaTheme="minorEastAsia"/>
          <w:noProof/>
          <w:color w:val="auto"/>
          <w:kern w:val="2"/>
          <w:sz w:val="24"/>
          <w:szCs w:val="24"/>
          <w:lang w:val="en-AU" w:eastAsia="en-AU"/>
          <w14:ligatures w14:val="standardContextual"/>
        </w:rPr>
        <w:tab/>
      </w:r>
      <w:r>
        <w:rPr>
          <w:noProof/>
        </w:rPr>
        <w:t>C0103-2 VTS SUPERVISOR TRAINING</w:t>
      </w:r>
      <w:r>
        <w:rPr>
          <w:noProof/>
        </w:rPr>
        <w:tab/>
      </w:r>
      <w:r>
        <w:rPr>
          <w:noProof/>
        </w:rPr>
        <w:fldChar w:fldCharType="begin"/>
      </w:r>
      <w:r>
        <w:rPr>
          <w:noProof/>
        </w:rPr>
        <w:instrText xml:space="preserve"> PAGEREF _Toc208001417 \h </w:instrText>
      </w:r>
      <w:r>
        <w:rPr>
          <w:noProof/>
        </w:rPr>
      </w:r>
      <w:r>
        <w:rPr>
          <w:noProof/>
        </w:rPr>
        <w:fldChar w:fldCharType="separate"/>
      </w:r>
      <w:ins w:id="58" w:author="Abercrombie, Kerrie" w:date="2025-09-05T21:52:00Z" w16du:dateUtc="2025-09-05T11:52:00Z">
        <w:r>
          <w:rPr>
            <w:noProof/>
          </w:rPr>
          <w:t>15</w:t>
        </w:r>
      </w:ins>
      <w:del w:id="59" w:author="Abercrombie, Kerrie" w:date="2025-09-05T21:52:00Z" w16du:dateUtc="2025-09-05T11:52:00Z">
        <w:r w:rsidDel="00D33432">
          <w:rPr>
            <w:noProof/>
          </w:rPr>
          <w:delText>11</w:delText>
        </w:r>
      </w:del>
      <w:r>
        <w:rPr>
          <w:noProof/>
        </w:rPr>
        <w:fldChar w:fldCharType="end"/>
      </w:r>
    </w:p>
    <w:p w14:paraId="10FCBE78" w14:textId="4A5B6DC0" w:rsidR="00D33432" w:rsidRDefault="00D33432">
      <w:pPr>
        <w:pStyle w:val="TOC3"/>
        <w:tabs>
          <w:tab w:val="left" w:pos="1134"/>
        </w:tabs>
        <w:rPr>
          <w:rFonts w:eastAsiaTheme="minorEastAsia"/>
          <w:noProof/>
          <w:color w:val="auto"/>
          <w:kern w:val="2"/>
          <w:sz w:val="24"/>
          <w:szCs w:val="24"/>
          <w:lang w:val="en-AU" w:eastAsia="en-AU"/>
          <w14:ligatures w14:val="standardContextual"/>
        </w:rPr>
      </w:pPr>
      <w:r w:rsidRPr="00053614">
        <w:rPr>
          <w:noProof/>
        </w:rPr>
        <w:t>6.4.2.</w:t>
      </w:r>
      <w:r>
        <w:rPr>
          <w:rFonts w:eastAsiaTheme="minorEastAsia"/>
          <w:noProof/>
          <w:color w:val="auto"/>
          <w:kern w:val="2"/>
          <w:sz w:val="24"/>
          <w:szCs w:val="24"/>
          <w:lang w:val="en-AU" w:eastAsia="en-AU"/>
          <w14:ligatures w14:val="standardContextual"/>
        </w:rPr>
        <w:tab/>
      </w:r>
      <w:r>
        <w:rPr>
          <w:noProof/>
        </w:rPr>
        <w:t>C0103-4 VTS ON-THE-JOB TRAINING INSTRUCTOR</w:t>
      </w:r>
      <w:r>
        <w:rPr>
          <w:noProof/>
        </w:rPr>
        <w:tab/>
      </w:r>
      <w:r>
        <w:rPr>
          <w:noProof/>
        </w:rPr>
        <w:fldChar w:fldCharType="begin"/>
      </w:r>
      <w:r>
        <w:rPr>
          <w:noProof/>
        </w:rPr>
        <w:instrText xml:space="preserve"> PAGEREF _Toc208001418 \h </w:instrText>
      </w:r>
      <w:r>
        <w:rPr>
          <w:noProof/>
        </w:rPr>
      </w:r>
      <w:r>
        <w:rPr>
          <w:noProof/>
        </w:rPr>
        <w:fldChar w:fldCharType="separate"/>
      </w:r>
      <w:ins w:id="60" w:author="Abercrombie, Kerrie" w:date="2025-09-05T21:52:00Z" w16du:dateUtc="2025-09-05T11:52:00Z">
        <w:r>
          <w:rPr>
            <w:noProof/>
          </w:rPr>
          <w:t>15</w:t>
        </w:r>
      </w:ins>
      <w:del w:id="61" w:author="Abercrombie, Kerrie" w:date="2025-09-05T21:52:00Z" w16du:dateUtc="2025-09-05T11:52:00Z">
        <w:r w:rsidDel="00D33432">
          <w:rPr>
            <w:noProof/>
          </w:rPr>
          <w:delText>12</w:delText>
        </w:r>
      </w:del>
      <w:r>
        <w:rPr>
          <w:noProof/>
        </w:rPr>
        <w:fldChar w:fldCharType="end"/>
      </w:r>
    </w:p>
    <w:p w14:paraId="4B23AAF4" w14:textId="308E3D63" w:rsidR="00D33432" w:rsidRDefault="00D33432">
      <w:pPr>
        <w:pStyle w:val="TOC2"/>
        <w:rPr>
          <w:rFonts w:eastAsiaTheme="minorEastAsia"/>
          <w:color w:val="auto"/>
          <w:kern w:val="2"/>
          <w:sz w:val="24"/>
          <w:szCs w:val="24"/>
          <w:lang w:val="en-AU" w:eastAsia="en-AU"/>
          <w14:ligatures w14:val="standardContextual"/>
        </w:rPr>
      </w:pPr>
      <w:r w:rsidRPr="00053614">
        <w:t>6.5.</w:t>
      </w:r>
      <w:r>
        <w:rPr>
          <w:rFonts w:eastAsiaTheme="minorEastAsia"/>
          <w:color w:val="auto"/>
          <w:kern w:val="2"/>
          <w:sz w:val="24"/>
          <w:szCs w:val="24"/>
          <w:lang w:val="en-AU" w:eastAsia="en-AU"/>
          <w14:ligatures w14:val="standardContextual"/>
        </w:rPr>
        <w:tab/>
      </w:r>
      <w:r>
        <w:t>Other SUPPORTING ELEMENTS FOR VTS TRAINING</w:t>
      </w:r>
      <w:r>
        <w:tab/>
      </w:r>
      <w:r>
        <w:fldChar w:fldCharType="begin"/>
      </w:r>
      <w:r>
        <w:instrText xml:space="preserve"> PAGEREF _Toc208001419 \h </w:instrText>
      </w:r>
      <w:r>
        <w:fldChar w:fldCharType="separate"/>
      </w:r>
      <w:ins w:id="62" w:author="Abercrombie, Kerrie" w:date="2025-09-05T21:52:00Z" w16du:dateUtc="2025-09-05T11:52:00Z">
        <w:r>
          <w:t>15</w:t>
        </w:r>
      </w:ins>
      <w:del w:id="63" w:author="Abercrombie, Kerrie" w:date="2025-09-05T21:52:00Z" w16du:dateUtc="2025-09-05T11:52:00Z">
        <w:r w:rsidDel="00D33432">
          <w:delText>12</w:delText>
        </w:r>
      </w:del>
      <w:r>
        <w:fldChar w:fldCharType="end"/>
      </w:r>
    </w:p>
    <w:p w14:paraId="326236AC" w14:textId="5BD5C240" w:rsidR="00D33432" w:rsidRDefault="00D33432">
      <w:pPr>
        <w:pStyle w:val="TOC3"/>
        <w:tabs>
          <w:tab w:val="left" w:pos="1134"/>
        </w:tabs>
        <w:rPr>
          <w:rFonts w:eastAsiaTheme="minorEastAsia"/>
          <w:noProof/>
          <w:color w:val="auto"/>
          <w:kern w:val="2"/>
          <w:sz w:val="24"/>
          <w:szCs w:val="24"/>
          <w:lang w:val="en-AU" w:eastAsia="en-AU"/>
          <w14:ligatures w14:val="standardContextual"/>
        </w:rPr>
      </w:pPr>
      <w:r w:rsidRPr="00053614">
        <w:rPr>
          <w:noProof/>
        </w:rPr>
        <w:t>6.5.1.</w:t>
      </w:r>
      <w:r>
        <w:rPr>
          <w:rFonts w:eastAsiaTheme="minorEastAsia"/>
          <w:noProof/>
          <w:color w:val="auto"/>
          <w:kern w:val="2"/>
          <w:sz w:val="24"/>
          <w:szCs w:val="24"/>
          <w:lang w:val="en-AU" w:eastAsia="en-AU"/>
          <w14:ligatures w14:val="standardContextual"/>
        </w:rPr>
        <w:tab/>
      </w:r>
      <w:r>
        <w:rPr>
          <w:noProof/>
        </w:rPr>
        <w:t>Accreditation and Approval of VTS model courses</w:t>
      </w:r>
      <w:r>
        <w:rPr>
          <w:noProof/>
        </w:rPr>
        <w:tab/>
      </w:r>
      <w:r>
        <w:rPr>
          <w:noProof/>
        </w:rPr>
        <w:fldChar w:fldCharType="begin"/>
      </w:r>
      <w:r>
        <w:rPr>
          <w:noProof/>
        </w:rPr>
        <w:instrText xml:space="preserve"> PAGEREF _Toc208001420 \h </w:instrText>
      </w:r>
      <w:r>
        <w:rPr>
          <w:noProof/>
        </w:rPr>
      </w:r>
      <w:r>
        <w:rPr>
          <w:noProof/>
        </w:rPr>
        <w:fldChar w:fldCharType="separate"/>
      </w:r>
      <w:ins w:id="64" w:author="Abercrombie, Kerrie" w:date="2025-09-05T21:52:00Z" w16du:dateUtc="2025-09-05T11:52:00Z">
        <w:r>
          <w:rPr>
            <w:noProof/>
          </w:rPr>
          <w:t>15</w:t>
        </w:r>
      </w:ins>
      <w:del w:id="65" w:author="Abercrombie, Kerrie" w:date="2025-09-05T21:52:00Z" w16du:dateUtc="2025-09-05T11:52:00Z">
        <w:r w:rsidDel="00D33432">
          <w:rPr>
            <w:noProof/>
          </w:rPr>
          <w:delText>12</w:delText>
        </w:r>
      </w:del>
      <w:r>
        <w:rPr>
          <w:noProof/>
        </w:rPr>
        <w:fldChar w:fldCharType="end"/>
      </w:r>
    </w:p>
    <w:p w14:paraId="7CD82AC4" w14:textId="3289EF70" w:rsidR="00D33432" w:rsidRDefault="00D33432">
      <w:pPr>
        <w:pStyle w:val="TOC3"/>
        <w:tabs>
          <w:tab w:val="left" w:pos="1134"/>
        </w:tabs>
        <w:rPr>
          <w:rFonts w:eastAsiaTheme="minorEastAsia"/>
          <w:noProof/>
          <w:color w:val="auto"/>
          <w:kern w:val="2"/>
          <w:sz w:val="24"/>
          <w:szCs w:val="24"/>
          <w:lang w:val="en-AU" w:eastAsia="en-AU"/>
          <w14:ligatures w14:val="standardContextual"/>
        </w:rPr>
      </w:pPr>
      <w:r w:rsidRPr="00053614">
        <w:rPr>
          <w:noProof/>
        </w:rPr>
        <w:t>6.5.2.</w:t>
      </w:r>
      <w:r>
        <w:rPr>
          <w:rFonts w:eastAsiaTheme="minorEastAsia"/>
          <w:noProof/>
          <w:color w:val="auto"/>
          <w:kern w:val="2"/>
          <w:sz w:val="24"/>
          <w:szCs w:val="24"/>
          <w:lang w:val="en-AU" w:eastAsia="en-AU"/>
          <w14:ligatures w14:val="standardContextual"/>
        </w:rPr>
        <w:tab/>
      </w:r>
      <w:r>
        <w:rPr>
          <w:noProof/>
        </w:rPr>
        <w:t>Recognition of prior learning</w:t>
      </w:r>
      <w:r>
        <w:rPr>
          <w:noProof/>
        </w:rPr>
        <w:tab/>
      </w:r>
      <w:r>
        <w:rPr>
          <w:noProof/>
        </w:rPr>
        <w:fldChar w:fldCharType="begin"/>
      </w:r>
      <w:r>
        <w:rPr>
          <w:noProof/>
        </w:rPr>
        <w:instrText xml:space="preserve"> PAGEREF _Toc208001425 \h </w:instrText>
      </w:r>
      <w:r>
        <w:rPr>
          <w:noProof/>
        </w:rPr>
      </w:r>
      <w:r>
        <w:rPr>
          <w:noProof/>
        </w:rPr>
        <w:fldChar w:fldCharType="separate"/>
      </w:r>
      <w:ins w:id="66" w:author="Abercrombie, Kerrie" w:date="2025-09-05T21:52:00Z" w16du:dateUtc="2025-09-05T11:52:00Z">
        <w:r>
          <w:rPr>
            <w:noProof/>
          </w:rPr>
          <w:t>16</w:t>
        </w:r>
      </w:ins>
      <w:del w:id="67" w:author="Abercrombie, Kerrie" w:date="2025-09-05T21:52:00Z" w16du:dateUtc="2025-09-05T11:52:00Z">
        <w:r w:rsidDel="00D33432">
          <w:rPr>
            <w:noProof/>
          </w:rPr>
          <w:delText>12</w:delText>
        </w:r>
      </w:del>
      <w:r>
        <w:rPr>
          <w:noProof/>
        </w:rPr>
        <w:fldChar w:fldCharType="end"/>
      </w:r>
    </w:p>
    <w:p w14:paraId="0BED8995" w14:textId="70B35B86" w:rsidR="00D33432" w:rsidRDefault="00D33432">
      <w:pPr>
        <w:pStyle w:val="TOC3"/>
        <w:tabs>
          <w:tab w:val="left" w:pos="1134"/>
        </w:tabs>
        <w:rPr>
          <w:rFonts w:eastAsiaTheme="minorEastAsia"/>
          <w:noProof/>
          <w:color w:val="auto"/>
          <w:kern w:val="2"/>
          <w:sz w:val="24"/>
          <w:szCs w:val="24"/>
          <w:lang w:val="en-AU" w:eastAsia="en-AU"/>
          <w14:ligatures w14:val="standardContextual"/>
        </w:rPr>
      </w:pPr>
      <w:r w:rsidRPr="00053614">
        <w:rPr>
          <w:noProof/>
        </w:rPr>
        <w:t>6.5.3.</w:t>
      </w:r>
      <w:r>
        <w:rPr>
          <w:rFonts w:eastAsiaTheme="minorEastAsia"/>
          <w:noProof/>
          <w:color w:val="auto"/>
          <w:kern w:val="2"/>
          <w:sz w:val="24"/>
          <w:szCs w:val="24"/>
          <w:lang w:val="en-AU" w:eastAsia="en-AU"/>
          <w14:ligatures w14:val="standardContextual"/>
        </w:rPr>
        <w:tab/>
      </w:r>
      <w:r>
        <w:rPr>
          <w:noProof/>
        </w:rPr>
        <w:t>Use of simulators</w:t>
      </w:r>
      <w:r>
        <w:rPr>
          <w:noProof/>
        </w:rPr>
        <w:tab/>
      </w:r>
      <w:r>
        <w:rPr>
          <w:noProof/>
        </w:rPr>
        <w:fldChar w:fldCharType="begin"/>
      </w:r>
      <w:r>
        <w:rPr>
          <w:noProof/>
        </w:rPr>
        <w:instrText xml:space="preserve"> PAGEREF _Toc208001495 \h </w:instrText>
      </w:r>
      <w:r>
        <w:rPr>
          <w:noProof/>
        </w:rPr>
      </w:r>
      <w:r>
        <w:rPr>
          <w:noProof/>
        </w:rPr>
        <w:fldChar w:fldCharType="separate"/>
      </w:r>
      <w:ins w:id="68" w:author="Abercrombie, Kerrie" w:date="2025-09-05T21:52:00Z" w16du:dateUtc="2025-09-05T11:52:00Z">
        <w:r>
          <w:rPr>
            <w:noProof/>
          </w:rPr>
          <w:t>19</w:t>
        </w:r>
      </w:ins>
      <w:del w:id="69" w:author="Abercrombie, Kerrie" w:date="2025-09-05T21:52:00Z" w16du:dateUtc="2025-09-05T11:52:00Z">
        <w:r w:rsidDel="00D33432">
          <w:rPr>
            <w:noProof/>
          </w:rPr>
          <w:delText>12</w:delText>
        </w:r>
      </w:del>
      <w:r>
        <w:rPr>
          <w:noProof/>
        </w:rPr>
        <w:fldChar w:fldCharType="end"/>
      </w:r>
    </w:p>
    <w:p w14:paraId="32C3CDA8" w14:textId="2BCB1A98" w:rsidR="00D33432" w:rsidRDefault="00D33432">
      <w:pPr>
        <w:pStyle w:val="TOC1"/>
        <w:rPr>
          <w:rFonts w:eastAsiaTheme="minorEastAsia"/>
          <w:b w:val="0"/>
          <w:caps w:val="0"/>
          <w:color w:val="auto"/>
          <w:kern w:val="2"/>
          <w:sz w:val="24"/>
          <w:szCs w:val="24"/>
          <w:lang w:val="en-AU" w:eastAsia="en-AU"/>
          <w14:ligatures w14:val="standardContextual"/>
        </w:rPr>
      </w:pPr>
      <w:r w:rsidRPr="00053614">
        <w:t>7.</w:t>
      </w:r>
      <w:r>
        <w:rPr>
          <w:rFonts w:eastAsiaTheme="minorEastAsia"/>
          <w:b w:val="0"/>
          <w:caps w:val="0"/>
          <w:color w:val="auto"/>
          <w:kern w:val="2"/>
          <w:sz w:val="24"/>
          <w:szCs w:val="24"/>
          <w:lang w:val="en-AU" w:eastAsia="en-AU"/>
          <w14:ligatures w14:val="standardContextual"/>
        </w:rPr>
        <w:tab/>
      </w:r>
      <w:r>
        <w:t>QUALIFICATIONS FOR INSTRUCTORS AND ASSESSORS</w:t>
      </w:r>
      <w:r>
        <w:tab/>
      </w:r>
      <w:r>
        <w:fldChar w:fldCharType="begin"/>
      </w:r>
      <w:r>
        <w:instrText xml:space="preserve"> PAGEREF _Toc208001496 \h </w:instrText>
      </w:r>
      <w:r>
        <w:fldChar w:fldCharType="separate"/>
      </w:r>
      <w:ins w:id="70" w:author="Abercrombie, Kerrie" w:date="2025-09-05T21:52:00Z" w16du:dateUtc="2025-09-05T11:52:00Z">
        <w:r>
          <w:t>19</w:t>
        </w:r>
      </w:ins>
      <w:del w:id="71" w:author="Abercrombie, Kerrie" w:date="2025-09-05T21:52:00Z" w16du:dateUtc="2025-09-05T11:52:00Z">
        <w:r w:rsidDel="00D33432">
          <w:delText>13</w:delText>
        </w:r>
      </w:del>
      <w:r>
        <w:fldChar w:fldCharType="end"/>
      </w:r>
    </w:p>
    <w:p w14:paraId="1CB5662C" w14:textId="29C7F6E3" w:rsidR="00D33432" w:rsidRDefault="00D33432">
      <w:pPr>
        <w:pStyle w:val="TOC2"/>
        <w:rPr>
          <w:rFonts w:eastAsiaTheme="minorEastAsia"/>
          <w:color w:val="auto"/>
          <w:kern w:val="2"/>
          <w:sz w:val="24"/>
          <w:szCs w:val="24"/>
          <w:lang w:val="en-AU" w:eastAsia="en-AU"/>
          <w14:ligatures w14:val="standardContextual"/>
        </w:rPr>
      </w:pPr>
      <w:r w:rsidRPr="00053614">
        <w:t>7.1.</w:t>
      </w:r>
      <w:r>
        <w:rPr>
          <w:rFonts w:eastAsiaTheme="minorEastAsia"/>
          <w:color w:val="auto"/>
          <w:kern w:val="2"/>
          <w:sz w:val="24"/>
          <w:szCs w:val="24"/>
          <w:lang w:val="en-AU" w:eastAsia="en-AU"/>
          <w14:ligatures w14:val="standardContextual"/>
        </w:rPr>
        <w:tab/>
      </w:r>
      <w:r>
        <w:t>Instructors and assessors at accredited training organizations</w:t>
      </w:r>
      <w:r>
        <w:tab/>
      </w:r>
      <w:r>
        <w:fldChar w:fldCharType="begin"/>
      </w:r>
      <w:r>
        <w:instrText xml:space="preserve"> PAGEREF _Toc208001497 \h </w:instrText>
      </w:r>
      <w:r>
        <w:fldChar w:fldCharType="separate"/>
      </w:r>
      <w:ins w:id="72" w:author="Abercrombie, Kerrie" w:date="2025-09-05T21:52:00Z" w16du:dateUtc="2025-09-05T11:52:00Z">
        <w:r>
          <w:t>20</w:t>
        </w:r>
      </w:ins>
      <w:del w:id="73" w:author="Abercrombie, Kerrie" w:date="2025-09-05T21:52:00Z" w16du:dateUtc="2025-09-05T11:52:00Z">
        <w:r w:rsidDel="00D33432">
          <w:delText>13</w:delText>
        </w:r>
      </w:del>
      <w:r>
        <w:fldChar w:fldCharType="end"/>
      </w:r>
    </w:p>
    <w:p w14:paraId="761D6C0A" w14:textId="775728BF" w:rsidR="00D33432" w:rsidRDefault="00D33432">
      <w:pPr>
        <w:pStyle w:val="TOC2"/>
        <w:rPr>
          <w:rFonts w:eastAsiaTheme="minorEastAsia"/>
          <w:color w:val="auto"/>
          <w:kern w:val="2"/>
          <w:sz w:val="24"/>
          <w:szCs w:val="24"/>
          <w:lang w:val="en-AU" w:eastAsia="en-AU"/>
          <w14:ligatures w14:val="standardContextual"/>
        </w:rPr>
      </w:pPr>
      <w:r w:rsidRPr="00053614">
        <w:t>7.2.</w:t>
      </w:r>
      <w:r>
        <w:rPr>
          <w:rFonts w:eastAsiaTheme="minorEastAsia"/>
          <w:color w:val="auto"/>
          <w:kern w:val="2"/>
          <w:sz w:val="24"/>
          <w:szCs w:val="24"/>
          <w:lang w:val="en-AU" w:eastAsia="en-AU"/>
          <w14:ligatures w14:val="standardContextual"/>
        </w:rPr>
        <w:tab/>
      </w:r>
      <w:r>
        <w:t>Instructors and assessors within VTS providers</w:t>
      </w:r>
      <w:r>
        <w:tab/>
      </w:r>
      <w:r>
        <w:fldChar w:fldCharType="begin"/>
      </w:r>
      <w:r>
        <w:instrText xml:space="preserve"> PAGEREF _Toc208001498 \h </w:instrText>
      </w:r>
      <w:r>
        <w:fldChar w:fldCharType="separate"/>
      </w:r>
      <w:ins w:id="74" w:author="Abercrombie, Kerrie" w:date="2025-09-05T21:52:00Z" w16du:dateUtc="2025-09-05T11:52:00Z">
        <w:r>
          <w:t>20</w:t>
        </w:r>
      </w:ins>
      <w:del w:id="75" w:author="Abercrombie, Kerrie" w:date="2025-09-05T21:52:00Z" w16du:dateUtc="2025-09-05T11:52:00Z">
        <w:r w:rsidDel="00D33432">
          <w:delText>13</w:delText>
        </w:r>
      </w:del>
      <w:r>
        <w:fldChar w:fldCharType="end"/>
      </w:r>
    </w:p>
    <w:p w14:paraId="61C6B577" w14:textId="65C30FC3" w:rsidR="00D33432" w:rsidRDefault="00D33432">
      <w:pPr>
        <w:pStyle w:val="TOC1"/>
        <w:rPr>
          <w:rFonts w:eastAsiaTheme="minorEastAsia"/>
          <w:b w:val="0"/>
          <w:caps w:val="0"/>
          <w:color w:val="auto"/>
          <w:kern w:val="2"/>
          <w:sz w:val="24"/>
          <w:szCs w:val="24"/>
          <w:lang w:val="en-AU" w:eastAsia="en-AU"/>
          <w14:ligatures w14:val="standardContextual"/>
        </w:rPr>
      </w:pPr>
      <w:r w:rsidRPr="00053614">
        <w:t>8.</w:t>
      </w:r>
      <w:r>
        <w:rPr>
          <w:rFonts w:eastAsiaTheme="minorEastAsia"/>
          <w:b w:val="0"/>
          <w:caps w:val="0"/>
          <w:color w:val="auto"/>
          <w:kern w:val="2"/>
          <w:sz w:val="24"/>
          <w:szCs w:val="24"/>
          <w:lang w:val="en-AU" w:eastAsia="en-AU"/>
          <w14:ligatures w14:val="standardContextual"/>
        </w:rPr>
        <w:tab/>
      </w:r>
      <w:r>
        <w:t>QUALIFICATION AND CERTIFICATION</w:t>
      </w:r>
      <w:r>
        <w:tab/>
      </w:r>
      <w:r>
        <w:fldChar w:fldCharType="begin"/>
      </w:r>
      <w:r>
        <w:instrText xml:space="preserve"> PAGEREF _Toc208001499 \h </w:instrText>
      </w:r>
      <w:r>
        <w:fldChar w:fldCharType="separate"/>
      </w:r>
      <w:ins w:id="76" w:author="Abercrombie, Kerrie" w:date="2025-09-05T21:52:00Z" w16du:dateUtc="2025-09-05T11:52:00Z">
        <w:r>
          <w:t>21</w:t>
        </w:r>
      </w:ins>
      <w:del w:id="77" w:author="Abercrombie, Kerrie" w:date="2025-09-05T21:52:00Z" w16du:dateUtc="2025-09-05T11:52:00Z">
        <w:r w:rsidDel="00D33432">
          <w:delText>14</w:delText>
        </w:r>
      </w:del>
      <w:r>
        <w:fldChar w:fldCharType="end"/>
      </w:r>
    </w:p>
    <w:p w14:paraId="1F2C7D8F" w14:textId="074086BB" w:rsidR="00D33432" w:rsidRDefault="00D33432">
      <w:pPr>
        <w:pStyle w:val="TOC2"/>
        <w:rPr>
          <w:rFonts w:eastAsiaTheme="minorEastAsia"/>
          <w:color w:val="auto"/>
          <w:kern w:val="2"/>
          <w:sz w:val="24"/>
          <w:szCs w:val="24"/>
          <w:lang w:val="en-AU" w:eastAsia="en-AU"/>
          <w14:ligatures w14:val="standardContextual"/>
        </w:rPr>
      </w:pPr>
      <w:r w:rsidRPr="00053614">
        <w:t>8.1.</w:t>
      </w:r>
      <w:r>
        <w:rPr>
          <w:rFonts w:eastAsiaTheme="minorEastAsia"/>
          <w:color w:val="auto"/>
          <w:kern w:val="2"/>
          <w:sz w:val="24"/>
          <w:szCs w:val="24"/>
          <w:lang w:val="en-AU" w:eastAsia="en-AU"/>
          <w14:ligatures w14:val="standardContextual"/>
        </w:rPr>
        <w:tab/>
      </w:r>
      <w:r>
        <w:t>Qualification</w:t>
      </w:r>
      <w:r>
        <w:tab/>
      </w:r>
      <w:r>
        <w:fldChar w:fldCharType="begin"/>
      </w:r>
      <w:r>
        <w:instrText xml:space="preserve"> PAGEREF _Toc208001500 \h </w:instrText>
      </w:r>
      <w:r>
        <w:fldChar w:fldCharType="separate"/>
      </w:r>
      <w:ins w:id="78" w:author="Abercrombie, Kerrie" w:date="2025-09-05T21:52:00Z" w16du:dateUtc="2025-09-05T11:52:00Z">
        <w:r>
          <w:t>21</w:t>
        </w:r>
      </w:ins>
      <w:del w:id="79" w:author="Abercrombie, Kerrie" w:date="2025-09-05T21:52:00Z" w16du:dateUtc="2025-09-05T11:52:00Z">
        <w:r w:rsidDel="00D33432">
          <w:delText>14</w:delText>
        </w:r>
      </w:del>
      <w:r>
        <w:fldChar w:fldCharType="end"/>
      </w:r>
    </w:p>
    <w:p w14:paraId="08D99CF0" w14:textId="517D7412" w:rsidR="00D33432" w:rsidRDefault="00D33432">
      <w:pPr>
        <w:pStyle w:val="TOC2"/>
        <w:rPr>
          <w:rFonts w:eastAsiaTheme="minorEastAsia"/>
          <w:color w:val="auto"/>
          <w:kern w:val="2"/>
          <w:sz w:val="24"/>
          <w:szCs w:val="24"/>
          <w:lang w:val="en-AU" w:eastAsia="en-AU"/>
          <w14:ligatures w14:val="standardContextual"/>
        </w:rPr>
      </w:pPr>
      <w:r w:rsidRPr="00053614">
        <w:t>8.2.</w:t>
      </w:r>
      <w:r>
        <w:rPr>
          <w:rFonts w:eastAsiaTheme="minorEastAsia"/>
          <w:color w:val="auto"/>
          <w:kern w:val="2"/>
          <w:sz w:val="24"/>
          <w:szCs w:val="24"/>
          <w:lang w:val="en-AU" w:eastAsia="en-AU"/>
          <w14:ligatures w14:val="standardContextual"/>
        </w:rPr>
        <w:tab/>
      </w:r>
      <w:r>
        <w:t>Certificate / Certification</w:t>
      </w:r>
      <w:r>
        <w:tab/>
      </w:r>
      <w:r>
        <w:fldChar w:fldCharType="begin"/>
      </w:r>
      <w:r>
        <w:instrText xml:space="preserve"> PAGEREF _Toc208001501 \h </w:instrText>
      </w:r>
      <w:r>
        <w:fldChar w:fldCharType="separate"/>
      </w:r>
      <w:ins w:id="80" w:author="Abercrombie, Kerrie" w:date="2025-09-05T21:52:00Z" w16du:dateUtc="2025-09-05T11:52:00Z">
        <w:r>
          <w:t>21</w:t>
        </w:r>
      </w:ins>
      <w:del w:id="81" w:author="Abercrombie, Kerrie" w:date="2025-09-05T21:52:00Z" w16du:dateUtc="2025-09-05T11:52:00Z">
        <w:r w:rsidDel="00D33432">
          <w:delText>14</w:delText>
        </w:r>
      </w:del>
      <w:r>
        <w:fldChar w:fldCharType="end"/>
      </w:r>
    </w:p>
    <w:p w14:paraId="1F664954" w14:textId="54DAC2F6" w:rsidR="00D33432" w:rsidRDefault="00D33432">
      <w:pPr>
        <w:pStyle w:val="TOC2"/>
        <w:rPr>
          <w:rFonts w:eastAsiaTheme="minorEastAsia"/>
          <w:color w:val="auto"/>
          <w:kern w:val="2"/>
          <w:sz w:val="24"/>
          <w:szCs w:val="24"/>
          <w:lang w:val="en-AU" w:eastAsia="en-AU"/>
          <w14:ligatures w14:val="standardContextual"/>
        </w:rPr>
      </w:pPr>
      <w:r w:rsidRPr="00053614">
        <w:t>8.3.</w:t>
      </w:r>
      <w:r>
        <w:rPr>
          <w:rFonts w:eastAsiaTheme="minorEastAsia"/>
          <w:color w:val="auto"/>
          <w:kern w:val="2"/>
          <w:sz w:val="24"/>
          <w:szCs w:val="24"/>
          <w:lang w:val="en-AU" w:eastAsia="en-AU"/>
          <w14:ligatures w14:val="standardContextual"/>
        </w:rPr>
        <w:tab/>
      </w:r>
      <w:r>
        <w:t>VTS model course certificate</w:t>
      </w:r>
      <w:r>
        <w:tab/>
      </w:r>
      <w:r>
        <w:fldChar w:fldCharType="begin"/>
      </w:r>
      <w:r>
        <w:instrText xml:space="preserve"> PAGEREF _Toc208001502 \h </w:instrText>
      </w:r>
      <w:r>
        <w:fldChar w:fldCharType="separate"/>
      </w:r>
      <w:ins w:id="82" w:author="Abercrombie, Kerrie" w:date="2025-09-05T21:52:00Z" w16du:dateUtc="2025-09-05T11:52:00Z">
        <w:r>
          <w:t>21</w:t>
        </w:r>
      </w:ins>
      <w:del w:id="83" w:author="Abercrombie, Kerrie" w:date="2025-09-05T21:52:00Z" w16du:dateUtc="2025-09-05T11:52:00Z">
        <w:r w:rsidDel="00D33432">
          <w:delText>14</w:delText>
        </w:r>
      </w:del>
      <w:r>
        <w:fldChar w:fldCharType="end"/>
      </w:r>
    </w:p>
    <w:p w14:paraId="3217E073" w14:textId="67762AD6" w:rsidR="00D33432" w:rsidRDefault="00D33432">
      <w:pPr>
        <w:pStyle w:val="TOC2"/>
        <w:rPr>
          <w:rFonts w:eastAsiaTheme="minorEastAsia"/>
          <w:color w:val="auto"/>
          <w:kern w:val="2"/>
          <w:sz w:val="24"/>
          <w:szCs w:val="24"/>
          <w:lang w:val="en-AU" w:eastAsia="en-AU"/>
          <w14:ligatures w14:val="standardContextual"/>
        </w:rPr>
      </w:pPr>
      <w:r w:rsidRPr="00053614">
        <w:lastRenderedPageBreak/>
        <w:t>8.4.</w:t>
      </w:r>
      <w:r>
        <w:rPr>
          <w:rFonts w:eastAsiaTheme="minorEastAsia"/>
          <w:color w:val="auto"/>
          <w:kern w:val="2"/>
          <w:sz w:val="24"/>
          <w:szCs w:val="24"/>
          <w:lang w:val="en-AU" w:eastAsia="en-AU"/>
          <w14:ligatures w14:val="standardContextual"/>
        </w:rPr>
        <w:tab/>
      </w:r>
      <w:r>
        <w:t>Recognition of certificates</w:t>
      </w:r>
      <w:r>
        <w:tab/>
      </w:r>
      <w:r>
        <w:fldChar w:fldCharType="begin"/>
      </w:r>
      <w:r>
        <w:instrText xml:space="preserve"> PAGEREF _Toc208001503 \h </w:instrText>
      </w:r>
      <w:r>
        <w:fldChar w:fldCharType="separate"/>
      </w:r>
      <w:ins w:id="84" w:author="Abercrombie, Kerrie" w:date="2025-09-05T21:52:00Z" w16du:dateUtc="2025-09-05T11:52:00Z">
        <w:r>
          <w:t>22</w:t>
        </w:r>
      </w:ins>
      <w:del w:id="85" w:author="Abercrombie, Kerrie" w:date="2025-09-05T21:52:00Z" w16du:dateUtc="2025-09-05T11:52:00Z">
        <w:r w:rsidDel="00D33432">
          <w:delText>15</w:delText>
        </w:r>
      </w:del>
      <w:r>
        <w:fldChar w:fldCharType="end"/>
      </w:r>
    </w:p>
    <w:p w14:paraId="590A79D0" w14:textId="3B563AEB" w:rsidR="00D33432" w:rsidRDefault="00D33432">
      <w:pPr>
        <w:pStyle w:val="TOC2"/>
        <w:rPr>
          <w:rFonts w:eastAsiaTheme="minorEastAsia"/>
          <w:color w:val="auto"/>
          <w:kern w:val="2"/>
          <w:sz w:val="24"/>
          <w:szCs w:val="24"/>
          <w:lang w:val="en-AU" w:eastAsia="en-AU"/>
          <w14:ligatures w14:val="standardContextual"/>
        </w:rPr>
      </w:pPr>
      <w:r w:rsidRPr="00053614">
        <w:t>8.5.</w:t>
      </w:r>
      <w:r>
        <w:rPr>
          <w:rFonts w:eastAsiaTheme="minorEastAsia"/>
          <w:color w:val="auto"/>
          <w:kern w:val="2"/>
          <w:sz w:val="24"/>
          <w:szCs w:val="24"/>
          <w:lang w:val="en-AU" w:eastAsia="en-AU"/>
          <w14:ligatures w14:val="standardContextual"/>
        </w:rPr>
        <w:tab/>
      </w:r>
      <w:r>
        <w:t>Training records</w:t>
      </w:r>
      <w:r>
        <w:tab/>
      </w:r>
      <w:r>
        <w:fldChar w:fldCharType="begin"/>
      </w:r>
      <w:r>
        <w:instrText xml:space="preserve"> PAGEREF _Toc208001512 \h </w:instrText>
      </w:r>
      <w:r>
        <w:fldChar w:fldCharType="separate"/>
      </w:r>
      <w:ins w:id="86" w:author="Abercrombie, Kerrie" w:date="2025-09-05T21:52:00Z" w16du:dateUtc="2025-09-05T11:52:00Z">
        <w:r>
          <w:t>22</w:t>
        </w:r>
      </w:ins>
      <w:del w:id="87" w:author="Abercrombie, Kerrie" w:date="2025-09-05T21:52:00Z" w16du:dateUtc="2025-09-05T11:52:00Z">
        <w:r w:rsidDel="00D33432">
          <w:delText>15</w:delText>
        </w:r>
      </w:del>
      <w:r>
        <w:fldChar w:fldCharType="end"/>
      </w:r>
    </w:p>
    <w:p w14:paraId="01EFF8D5" w14:textId="761F27C7" w:rsidR="00D33432" w:rsidRDefault="00D33432">
      <w:pPr>
        <w:pStyle w:val="TOC1"/>
        <w:rPr>
          <w:rFonts w:eastAsiaTheme="minorEastAsia"/>
          <w:b w:val="0"/>
          <w:caps w:val="0"/>
          <w:color w:val="auto"/>
          <w:kern w:val="2"/>
          <w:sz w:val="24"/>
          <w:szCs w:val="24"/>
          <w:lang w:val="en-AU" w:eastAsia="en-AU"/>
          <w14:ligatures w14:val="standardContextual"/>
        </w:rPr>
      </w:pPr>
      <w:r w:rsidRPr="00053614">
        <w:t>9.</w:t>
      </w:r>
      <w:r>
        <w:rPr>
          <w:rFonts w:eastAsiaTheme="minorEastAsia"/>
          <w:b w:val="0"/>
          <w:caps w:val="0"/>
          <w:color w:val="auto"/>
          <w:kern w:val="2"/>
          <w:sz w:val="24"/>
          <w:szCs w:val="24"/>
          <w:lang w:val="en-AU" w:eastAsia="en-AU"/>
          <w14:ligatures w14:val="standardContextual"/>
        </w:rPr>
        <w:tab/>
      </w:r>
      <w:r>
        <w:t>MAINTAINING QUALIFICATIONS</w:t>
      </w:r>
      <w:r>
        <w:tab/>
      </w:r>
      <w:r>
        <w:fldChar w:fldCharType="begin"/>
      </w:r>
      <w:r>
        <w:instrText xml:space="preserve"> PAGEREF _Toc208001513 \h </w:instrText>
      </w:r>
      <w:r>
        <w:fldChar w:fldCharType="separate"/>
      </w:r>
      <w:ins w:id="88" w:author="Abercrombie, Kerrie" w:date="2025-09-05T21:52:00Z" w16du:dateUtc="2025-09-05T11:52:00Z">
        <w:r>
          <w:t>24</w:t>
        </w:r>
      </w:ins>
      <w:del w:id="89" w:author="Abercrombie, Kerrie" w:date="2025-09-05T21:52:00Z" w16du:dateUtc="2025-09-05T11:52:00Z">
        <w:r w:rsidDel="00D33432">
          <w:delText>16</w:delText>
        </w:r>
      </w:del>
      <w:r>
        <w:fldChar w:fldCharType="end"/>
      </w:r>
    </w:p>
    <w:p w14:paraId="6E29B5CE" w14:textId="2445F867" w:rsidR="00D33432" w:rsidRDefault="00D33432">
      <w:pPr>
        <w:pStyle w:val="TOC2"/>
        <w:rPr>
          <w:rFonts w:eastAsiaTheme="minorEastAsia"/>
          <w:color w:val="auto"/>
          <w:kern w:val="2"/>
          <w:sz w:val="24"/>
          <w:szCs w:val="24"/>
          <w:lang w:val="en-AU" w:eastAsia="en-AU"/>
          <w14:ligatures w14:val="standardContextual"/>
        </w:rPr>
      </w:pPr>
      <w:r w:rsidRPr="00053614">
        <w:t>9.1.</w:t>
      </w:r>
      <w:r>
        <w:rPr>
          <w:rFonts w:eastAsiaTheme="minorEastAsia"/>
          <w:color w:val="auto"/>
          <w:kern w:val="2"/>
          <w:sz w:val="24"/>
          <w:szCs w:val="24"/>
          <w:lang w:val="en-AU" w:eastAsia="en-AU"/>
          <w14:ligatures w14:val="standardContextual"/>
        </w:rPr>
        <w:tab/>
      </w:r>
      <w:r>
        <w:t>Periodic Assessments</w:t>
      </w:r>
      <w:r>
        <w:tab/>
      </w:r>
      <w:r>
        <w:fldChar w:fldCharType="begin"/>
      </w:r>
      <w:r>
        <w:instrText xml:space="preserve"> PAGEREF _Toc208001514 \h </w:instrText>
      </w:r>
      <w:r>
        <w:fldChar w:fldCharType="separate"/>
      </w:r>
      <w:ins w:id="90" w:author="Abercrombie, Kerrie" w:date="2025-09-05T21:52:00Z" w16du:dateUtc="2025-09-05T11:52:00Z">
        <w:r>
          <w:t>26</w:t>
        </w:r>
      </w:ins>
      <w:del w:id="91" w:author="Abercrombie, Kerrie" w:date="2025-09-05T21:52:00Z" w16du:dateUtc="2025-09-05T11:52:00Z">
        <w:r w:rsidDel="00D33432">
          <w:delText>18</w:delText>
        </w:r>
      </w:del>
      <w:r>
        <w:fldChar w:fldCharType="end"/>
      </w:r>
    </w:p>
    <w:p w14:paraId="5130830B" w14:textId="2B574BAE" w:rsidR="00D33432" w:rsidRDefault="00D33432">
      <w:pPr>
        <w:pStyle w:val="TOC3"/>
        <w:tabs>
          <w:tab w:val="left" w:pos="1134"/>
        </w:tabs>
        <w:rPr>
          <w:rFonts w:eastAsiaTheme="minorEastAsia"/>
          <w:noProof/>
          <w:color w:val="auto"/>
          <w:kern w:val="2"/>
          <w:sz w:val="24"/>
          <w:szCs w:val="24"/>
          <w:lang w:val="en-AU" w:eastAsia="en-AU"/>
          <w14:ligatures w14:val="standardContextual"/>
        </w:rPr>
      </w:pPr>
      <w:r w:rsidRPr="00053614">
        <w:rPr>
          <w:noProof/>
        </w:rPr>
        <w:t>9.1.1.</w:t>
      </w:r>
      <w:r>
        <w:rPr>
          <w:rFonts w:eastAsiaTheme="minorEastAsia"/>
          <w:noProof/>
          <w:color w:val="auto"/>
          <w:kern w:val="2"/>
          <w:sz w:val="24"/>
          <w:szCs w:val="24"/>
          <w:lang w:val="en-AU" w:eastAsia="en-AU"/>
          <w14:ligatures w14:val="standardContextual"/>
        </w:rPr>
        <w:tab/>
      </w:r>
      <w:r>
        <w:rPr>
          <w:noProof/>
        </w:rPr>
        <w:t>Performance Assessment</w:t>
      </w:r>
      <w:r>
        <w:rPr>
          <w:noProof/>
        </w:rPr>
        <w:tab/>
      </w:r>
      <w:r>
        <w:rPr>
          <w:noProof/>
        </w:rPr>
        <w:fldChar w:fldCharType="begin"/>
      </w:r>
      <w:r>
        <w:rPr>
          <w:noProof/>
        </w:rPr>
        <w:instrText xml:space="preserve"> PAGEREF _Toc208001515 \h </w:instrText>
      </w:r>
      <w:r>
        <w:rPr>
          <w:noProof/>
        </w:rPr>
      </w:r>
      <w:r>
        <w:rPr>
          <w:noProof/>
        </w:rPr>
        <w:fldChar w:fldCharType="separate"/>
      </w:r>
      <w:ins w:id="92" w:author="Abercrombie, Kerrie" w:date="2025-09-05T21:52:00Z" w16du:dateUtc="2025-09-05T11:52:00Z">
        <w:r>
          <w:rPr>
            <w:noProof/>
          </w:rPr>
          <w:t>26</w:t>
        </w:r>
      </w:ins>
      <w:del w:id="93" w:author="Abercrombie, Kerrie" w:date="2025-09-05T21:52:00Z" w16du:dateUtc="2025-09-05T11:52:00Z">
        <w:r w:rsidDel="00D33432">
          <w:rPr>
            <w:noProof/>
          </w:rPr>
          <w:delText>18</w:delText>
        </w:r>
      </w:del>
      <w:r>
        <w:rPr>
          <w:noProof/>
        </w:rPr>
        <w:fldChar w:fldCharType="end"/>
      </w:r>
    </w:p>
    <w:p w14:paraId="4D201A6E" w14:textId="4EFF17E5" w:rsidR="00D33432" w:rsidRDefault="00D33432">
      <w:pPr>
        <w:pStyle w:val="TOC3"/>
        <w:tabs>
          <w:tab w:val="left" w:pos="1134"/>
        </w:tabs>
        <w:rPr>
          <w:rFonts w:eastAsiaTheme="minorEastAsia"/>
          <w:noProof/>
          <w:color w:val="auto"/>
          <w:kern w:val="2"/>
          <w:sz w:val="24"/>
          <w:szCs w:val="24"/>
          <w:lang w:val="en-AU" w:eastAsia="en-AU"/>
          <w14:ligatures w14:val="standardContextual"/>
        </w:rPr>
      </w:pPr>
      <w:r w:rsidRPr="00053614">
        <w:rPr>
          <w:noProof/>
        </w:rPr>
        <w:t>9.1.2.</w:t>
      </w:r>
      <w:r>
        <w:rPr>
          <w:rFonts w:eastAsiaTheme="minorEastAsia"/>
          <w:noProof/>
          <w:color w:val="auto"/>
          <w:kern w:val="2"/>
          <w:sz w:val="24"/>
          <w:szCs w:val="24"/>
          <w:lang w:val="en-AU" w:eastAsia="en-AU"/>
          <w14:ligatures w14:val="standardContextual"/>
        </w:rPr>
        <w:tab/>
      </w:r>
      <w:r>
        <w:rPr>
          <w:noProof/>
        </w:rPr>
        <w:t>Assessing Competency in VTS Communications</w:t>
      </w:r>
      <w:r>
        <w:rPr>
          <w:noProof/>
        </w:rPr>
        <w:tab/>
      </w:r>
      <w:r>
        <w:rPr>
          <w:noProof/>
        </w:rPr>
        <w:fldChar w:fldCharType="begin"/>
      </w:r>
      <w:r>
        <w:rPr>
          <w:noProof/>
        </w:rPr>
        <w:instrText xml:space="preserve"> PAGEREF _Toc208001516 \h </w:instrText>
      </w:r>
      <w:r>
        <w:rPr>
          <w:noProof/>
        </w:rPr>
      </w:r>
      <w:r>
        <w:rPr>
          <w:noProof/>
        </w:rPr>
        <w:fldChar w:fldCharType="separate"/>
      </w:r>
      <w:ins w:id="94" w:author="Abercrombie, Kerrie" w:date="2025-09-05T21:52:00Z" w16du:dateUtc="2025-09-05T11:52:00Z">
        <w:r>
          <w:rPr>
            <w:noProof/>
          </w:rPr>
          <w:t>27</w:t>
        </w:r>
      </w:ins>
      <w:del w:id="95" w:author="Abercrombie, Kerrie" w:date="2025-09-05T21:52:00Z" w16du:dateUtc="2025-09-05T11:52:00Z">
        <w:r w:rsidDel="00D33432">
          <w:rPr>
            <w:noProof/>
          </w:rPr>
          <w:delText>19</w:delText>
        </w:r>
      </w:del>
      <w:r>
        <w:rPr>
          <w:noProof/>
        </w:rPr>
        <w:fldChar w:fldCharType="end"/>
      </w:r>
    </w:p>
    <w:p w14:paraId="63A2DB34" w14:textId="2B44832F" w:rsidR="00D33432" w:rsidRDefault="00D33432">
      <w:pPr>
        <w:pStyle w:val="TOC2"/>
        <w:rPr>
          <w:rFonts w:eastAsiaTheme="minorEastAsia"/>
          <w:color w:val="auto"/>
          <w:kern w:val="2"/>
          <w:sz w:val="24"/>
          <w:szCs w:val="24"/>
          <w:lang w:val="en-AU" w:eastAsia="en-AU"/>
          <w14:ligatures w14:val="standardContextual"/>
        </w:rPr>
      </w:pPr>
      <w:r w:rsidRPr="00053614">
        <w:t>9.2.</w:t>
      </w:r>
      <w:r>
        <w:rPr>
          <w:rFonts w:eastAsiaTheme="minorEastAsia"/>
          <w:color w:val="auto"/>
          <w:kern w:val="2"/>
          <w:sz w:val="24"/>
          <w:szCs w:val="24"/>
          <w:lang w:val="en-AU" w:eastAsia="en-AU"/>
          <w14:ligatures w14:val="standardContextual"/>
        </w:rPr>
        <w:tab/>
      </w:r>
      <w:r>
        <w:t>Skills and Development Training</w:t>
      </w:r>
      <w:r>
        <w:tab/>
      </w:r>
      <w:r>
        <w:fldChar w:fldCharType="begin"/>
      </w:r>
      <w:r>
        <w:instrText xml:space="preserve"> PAGEREF _Toc208001517 \h </w:instrText>
      </w:r>
      <w:r>
        <w:fldChar w:fldCharType="separate"/>
      </w:r>
      <w:ins w:id="96" w:author="Abercrombie, Kerrie" w:date="2025-09-05T21:52:00Z" w16du:dateUtc="2025-09-05T11:52:00Z">
        <w:r>
          <w:t>27</w:t>
        </w:r>
      </w:ins>
      <w:del w:id="97" w:author="Abercrombie, Kerrie" w:date="2025-09-05T21:52:00Z" w16du:dateUtc="2025-09-05T11:52:00Z">
        <w:r w:rsidDel="00D33432">
          <w:delText>19</w:delText>
        </w:r>
      </w:del>
      <w:r>
        <w:fldChar w:fldCharType="end"/>
      </w:r>
    </w:p>
    <w:p w14:paraId="79C053A5" w14:textId="7E69777D" w:rsidR="00D33432" w:rsidRDefault="00D33432">
      <w:pPr>
        <w:pStyle w:val="TOC3"/>
        <w:tabs>
          <w:tab w:val="left" w:pos="1134"/>
        </w:tabs>
        <w:rPr>
          <w:rFonts w:eastAsiaTheme="minorEastAsia"/>
          <w:noProof/>
          <w:color w:val="auto"/>
          <w:kern w:val="2"/>
          <w:sz w:val="24"/>
          <w:szCs w:val="24"/>
          <w:lang w:val="en-AU" w:eastAsia="en-AU"/>
          <w14:ligatures w14:val="standardContextual"/>
        </w:rPr>
      </w:pPr>
      <w:r w:rsidRPr="00053614">
        <w:rPr>
          <w:noProof/>
        </w:rPr>
        <w:t>9.2.1.</w:t>
      </w:r>
      <w:r>
        <w:rPr>
          <w:rFonts w:eastAsiaTheme="minorEastAsia"/>
          <w:noProof/>
          <w:color w:val="auto"/>
          <w:kern w:val="2"/>
          <w:sz w:val="24"/>
          <w:szCs w:val="24"/>
          <w:lang w:val="en-AU" w:eastAsia="en-AU"/>
          <w14:ligatures w14:val="standardContextual"/>
        </w:rPr>
        <w:tab/>
      </w:r>
      <w:r>
        <w:rPr>
          <w:noProof/>
        </w:rPr>
        <w:t>Adaptation Training</w:t>
      </w:r>
      <w:r>
        <w:rPr>
          <w:noProof/>
        </w:rPr>
        <w:tab/>
      </w:r>
      <w:r>
        <w:rPr>
          <w:noProof/>
        </w:rPr>
        <w:fldChar w:fldCharType="begin"/>
      </w:r>
      <w:r>
        <w:rPr>
          <w:noProof/>
        </w:rPr>
        <w:instrText xml:space="preserve"> PAGEREF _Toc208001518 \h </w:instrText>
      </w:r>
      <w:r>
        <w:rPr>
          <w:noProof/>
        </w:rPr>
      </w:r>
      <w:r>
        <w:rPr>
          <w:noProof/>
        </w:rPr>
        <w:fldChar w:fldCharType="separate"/>
      </w:r>
      <w:ins w:id="98" w:author="Abercrombie, Kerrie" w:date="2025-09-05T21:52:00Z" w16du:dateUtc="2025-09-05T11:52:00Z">
        <w:r>
          <w:rPr>
            <w:noProof/>
          </w:rPr>
          <w:t>27</w:t>
        </w:r>
      </w:ins>
      <w:del w:id="99" w:author="Abercrombie, Kerrie" w:date="2025-09-05T21:52:00Z" w16du:dateUtc="2025-09-05T11:52:00Z">
        <w:r w:rsidDel="00D33432">
          <w:rPr>
            <w:noProof/>
          </w:rPr>
          <w:delText>19</w:delText>
        </w:r>
      </w:del>
      <w:r>
        <w:rPr>
          <w:noProof/>
        </w:rPr>
        <w:fldChar w:fldCharType="end"/>
      </w:r>
    </w:p>
    <w:p w14:paraId="6255E783" w14:textId="2F19F950" w:rsidR="00D33432" w:rsidRDefault="00D33432">
      <w:pPr>
        <w:pStyle w:val="TOC3"/>
        <w:tabs>
          <w:tab w:val="left" w:pos="1134"/>
        </w:tabs>
        <w:rPr>
          <w:rFonts w:eastAsiaTheme="minorEastAsia"/>
          <w:noProof/>
          <w:color w:val="auto"/>
          <w:kern w:val="2"/>
          <w:sz w:val="24"/>
          <w:szCs w:val="24"/>
          <w:lang w:val="en-AU" w:eastAsia="en-AU"/>
          <w14:ligatures w14:val="standardContextual"/>
        </w:rPr>
      </w:pPr>
      <w:r w:rsidRPr="00053614">
        <w:rPr>
          <w:noProof/>
        </w:rPr>
        <w:t>9.2.2.</w:t>
      </w:r>
      <w:r>
        <w:rPr>
          <w:rFonts w:eastAsiaTheme="minorEastAsia"/>
          <w:noProof/>
          <w:color w:val="auto"/>
          <w:kern w:val="2"/>
          <w:sz w:val="24"/>
          <w:szCs w:val="24"/>
          <w:lang w:val="en-AU" w:eastAsia="en-AU"/>
          <w14:ligatures w14:val="standardContextual"/>
        </w:rPr>
        <w:tab/>
      </w:r>
      <w:r>
        <w:rPr>
          <w:noProof/>
        </w:rPr>
        <w:t>Updating Training</w:t>
      </w:r>
      <w:r>
        <w:rPr>
          <w:noProof/>
        </w:rPr>
        <w:tab/>
      </w:r>
      <w:r>
        <w:rPr>
          <w:noProof/>
        </w:rPr>
        <w:fldChar w:fldCharType="begin"/>
      </w:r>
      <w:r>
        <w:rPr>
          <w:noProof/>
        </w:rPr>
        <w:instrText xml:space="preserve"> PAGEREF _Toc208001519 \h </w:instrText>
      </w:r>
      <w:r>
        <w:rPr>
          <w:noProof/>
        </w:rPr>
      </w:r>
      <w:r>
        <w:rPr>
          <w:noProof/>
        </w:rPr>
        <w:fldChar w:fldCharType="separate"/>
      </w:r>
      <w:ins w:id="100" w:author="Abercrombie, Kerrie" w:date="2025-09-05T21:52:00Z" w16du:dateUtc="2025-09-05T11:52:00Z">
        <w:r>
          <w:rPr>
            <w:noProof/>
          </w:rPr>
          <w:t>28</w:t>
        </w:r>
      </w:ins>
      <w:del w:id="101" w:author="Abercrombie, Kerrie" w:date="2025-09-05T21:52:00Z" w16du:dateUtc="2025-09-05T11:52:00Z">
        <w:r w:rsidDel="00D33432">
          <w:rPr>
            <w:noProof/>
          </w:rPr>
          <w:delText>19</w:delText>
        </w:r>
      </w:del>
      <w:r>
        <w:rPr>
          <w:noProof/>
        </w:rPr>
        <w:fldChar w:fldCharType="end"/>
      </w:r>
    </w:p>
    <w:p w14:paraId="149F6F20" w14:textId="127E3221" w:rsidR="00D33432" w:rsidRDefault="00D33432">
      <w:pPr>
        <w:pStyle w:val="TOC3"/>
        <w:tabs>
          <w:tab w:val="left" w:pos="1134"/>
        </w:tabs>
        <w:rPr>
          <w:rFonts w:eastAsiaTheme="minorEastAsia"/>
          <w:noProof/>
          <w:color w:val="auto"/>
          <w:kern w:val="2"/>
          <w:sz w:val="24"/>
          <w:szCs w:val="24"/>
          <w:lang w:val="en-AU" w:eastAsia="en-AU"/>
          <w14:ligatures w14:val="standardContextual"/>
        </w:rPr>
      </w:pPr>
      <w:r w:rsidRPr="00053614">
        <w:rPr>
          <w:noProof/>
        </w:rPr>
        <w:t>9.2.3.</w:t>
      </w:r>
      <w:r>
        <w:rPr>
          <w:rFonts w:eastAsiaTheme="minorEastAsia"/>
          <w:noProof/>
          <w:color w:val="auto"/>
          <w:kern w:val="2"/>
          <w:sz w:val="24"/>
          <w:szCs w:val="24"/>
          <w:lang w:val="en-AU" w:eastAsia="en-AU"/>
          <w14:ligatures w14:val="standardContextual"/>
        </w:rPr>
        <w:tab/>
      </w:r>
      <w:r>
        <w:rPr>
          <w:noProof/>
        </w:rPr>
        <w:t>Other Training</w:t>
      </w:r>
      <w:r>
        <w:rPr>
          <w:noProof/>
        </w:rPr>
        <w:tab/>
      </w:r>
      <w:r>
        <w:rPr>
          <w:noProof/>
        </w:rPr>
        <w:fldChar w:fldCharType="begin"/>
      </w:r>
      <w:r>
        <w:rPr>
          <w:noProof/>
        </w:rPr>
        <w:instrText xml:space="preserve"> PAGEREF _Toc208001520 \h </w:instrText>
      </w:r>
      <w:r>
        <w:rPr>
          <w:noProof/>
        </w:rPr>
      </w:r>
      <w:r>
        <w:rPr>
          <w:noProof/>
        </w:rPr>
        <w:fldChar w:fldCharType="separate"/>
      </w:r>
      <w:ins w:id="102" w:author="Abercrombie, Kerrie" w:date="2025-09-05T21:52:00Z" w16du:dateUtc="2025-09-05T11:52:00Z">
        <w:r>
          <w:rPr>
            <w:noProof/>
          </w:rPr>
          <w:t>28</w:t>
        </w:r>
      </w:ins>
      <w:del w:id="103" w:author="Abercrombie, Kerrie" w:date="2025-09-05T21:52:00Z" w16du:dateUtc="2025-09-05T11:52:00Z">
        <w:r w:rsidDel="00D33432">
          <w:rPr>
            <w:noProof/>
          </w:rPr>
          <w:delText>20</w:delText>
        </w:r>
      </w:del>
      <w:r>
        <w:rPr>
          <w:noProof/>
        </w:rPr>
        <w:fldChar w:fldCharType="end"/>
      </w:r>
    </w:p>
    <w:p w14:paraId="4376CCA2" w14:textId="0E55DB15" w:rsidR="00D33432" w:rsidRDefault="00D33432">
      <w:pPr>
        <w:pStyle w:val="TOC2"/>
        <w:rPr>
          <w:rFonts w:eastAsiaTheme="minorEastAsia"/>
          <w:color w:val="auto"/>
          <w:kern w:val="2"/>
          <w:sz w:val="24"/>
          <w:szCs w:val="24"/>
          <w:lang w:val="en-AU" w:eastAsia="en-AU"/>
          <w14:ligatures w14:val="standardContextual"/>
        </w:rPr>
      </w:pPr>
      <w:r w:rsidRPr="00053614">
        <w:t>9.3.</w:t>
      </w:r>
      <w:r>
        <w:rPr>
          <w:rFonts w:eastAsiaTheme="minorEastAsia"/>
          <w:color w:val="auto"/>
          <w:kern w:val="2"/>
          <w:sz w:val="24"/>
          <w:szCs w:val="24"/>
          <w:lang w:val="en-AU" w:eastAsia="en-AU"/>
          <w14:ligatures w14:val="standardContextual"/>
        </w:rPr>
        <w:tab/>
      </w:r>
      <w:r>
        <w:t>REVALIDATION Training</w:t>
      </w:r>
      <w:r>
        <w:tab/>
      </w:r>
      <w:r>
        <w:fldChar w:fldCharType="begin"/>
      </w:r>
      <w:r>
        <w:instrText xml:space="preserve"> PAGEREF _Toc208001521 \h </w:instrText>
      </w:r>
      <w:r>
        <w:fldChar w:fldCharType="separate"/>
      </w:r>
      <w:ins w:id="104" w:author="Abercrombie, Kerrie" w:date="2025-09-05T21:52:00Z" w16du:dateUtc="2025-09-05T11:52:00Z">
        <w:r>
          <w:t>28</w:t>
        </w:r>
      </w:ins>
      <w:del w:id="105" w:author="Abercrombie, Kerrie" w:date="2025-09-05T21:52:00Z" w16du:dateUtc="2025-09-05T11:52:00Z">
        <w:r w:rsidDel="00D33432">
          <w:delText>20</w:delText>
        </w:r>
      </w:del>
      <w:r>
        <w:fldChar w:fldCharType="end"/>
      </w:r>
    </w:p>
    <w:p w14:paraId="3F952A8F" w14:textId="0EC265DC" w:rsidR="00D33432" w:rsidRDefault="00D33432">
      <w:pPr>
        <w:pStyle w:val="TOC2"/>
        <w:rPr>
          <w:rFonts w:eastAsiaTheme="minorEastAsia"/>
          <w:color w:val="auto"/>
          <w:kern w:val="2"/>
          <w:sz w:val="24"/>
          <w:szCs w:val="24"/>
          <w:lang w:val="en-AU" w:eastAsia="en-AU"/>
          <w14:ligatures w14:val="standardContextual"/>
        </w:rPr>
      </w:pPr>
      <w:r w:rsidRPr="00053614">
        <w:t>9.4.</w:t>
      </w:r>
      <w:r>
        <w:rPr>
          <w:rFonts w:eastAsiaTheme="minorEastAsia"/>
          <w:color w:val="auto"/>
          <w:kern w:val="2"/>
          <w:sz w:val="24"/>
          <w:szCs w:val="24"/>
          <w:lang w:val="en-AU" w:eastAsia="en-AU"/>
          <w14:ligatures w14:val="standardContextual"/>
        </w:rPr>
        <w:tab/>
      </w:r>
      <w:r>
        <w:t>Unstructured Learning</w:t>
      </w:r>
      <w:r>
        <w:tab/>
      </w:r>
      <w:r>
        <w:fldChar w:fldCharType="begin"/>
      </w:r>
      <w:r>
        <w:instrText xml:space="preserve"> PAGEREF _Toc208001523 \h </w:instrText>
      </w:r>
      <w:r>
        <w:fldChar w:fldCharType="separate"/>
      </w:r>
      <w:ins w:id="106" w:author="Abercrombie, Kerrie" w:date="2025-09-05T21:52:00Z" w16du:dateUtc="2025-09-05T11:52:00Z">
        <w:r>
          <w:t>30</w:t>
        </w:r>
      </w:ins>
      <w:del w:id="107" w:author="Abercrombie, Kerrie" w:date="2025-09-05T21:52:00Z" w16du:dateUtc="2025-09-05T11:52:00Z">
        <w:r w:rsidDel="00D33432">
          <w:delText>21</w:delText>
        </w:r>
      </w:del>
      <w:r>
        <w:fldChar w:fldCharType="end"/>
      </w:r>
    </w:p>
    <w:p w14:paraId="588E8345" w14:textId="52CA695C" w:rsidR="00D33432" w:rsidRDefault="00D33432">
      <w:pPr>
        <w:pStyle w:val="TOC1"/>
        <w:rPr>
          <w:rFonts w:eastAsiaTheme="minorEastAsia"/>
          <w:b w:val="0"/>
          <w:caps w:val="0"/>
          <w:color w:val="auto"/>
          <w:kern w:val="2"/>
          <w:sz w:val="24"/>
          <w:szCs w:val="24"/>
          <w:lang w:val="en-AU" w:eastAsia="en-AU"/>
          <w14:ligatures w14:val="standardContextual"/>
        </w:rPr>
      </w:pPr>
      <w:r w:rsidRPr="00053614">
        <w:t>10.</w:t>
      </w:r>
      <w:r>
        <w:rPr>
          <w:rFonts w:eastAsiaTheme="minorEastAsia"/>
          <w:b w:val="0"/>
          <w:caps w:val="0"/>
          <w:color w:val="auto"/>
          <w:kern w:val="2"/>
          <w:sz w:val="24"/>
          <w:szCs w:val="24"/>
          <w:lang w:val="en-AU" w:eastAsia="en-AU"/>
          <w14:ligatures w14:val="standardContextual"/>
        </w:rPr>
        <w:tab/>
      </w:r>
      <w:r>
        <w:t>VTS CAREER PROGRESSION</w:t>
      </w:r>
      <w:r>
        <w:tab/>
      </w:r>
      <w:r>
        <w:fldChar w:fldCharType="begin"/>
      </w:r>
      <w:r>
        <w:instrText xml:space="preserve"> PAGEREF _Toc208001524 \h </w:instrText>
      </w:r>
      <w:r>
        <w:fldChar w:fldCharType="separate"/>
      </w:r>
      <w:ins w:id="108" w:author="Abercrombie, Kerrie" w:date="2025-09-05T21:52:00Z" w16du:dateUtc="2025-09-05T11:52:00Z">
        <w:r>
          <w:t>30</w:t>
        </w:r>
      </w:ins>
      <w:del w:id="109" w:author="Abercrombie, Kerrie" w:date="2025-09-05T21:52:00Z" w16du:dateUtc="2025-09-05T11:52:00Z">
        <w:r w:rsidDel="00D33432">
          <w:delText>21</w:delText>
        </w:r>
      </w:del>
      <w:r>
        <w:fldChar w:fldCharType="end"/>
      </w:r>
    </w:p>
    <w:p w14:paraId="6E4EC74E" w14:textId="3A38D05B" w:rsidR="00D33432" w:rsidRDefault="00D33432">
      <w:pPr>
        <w:pStyle w:val="TOC1"/>
        <w:rPr>
          <w:rFonts w:eastAsiaTheme="minorEastAsia"/>
          <w:b w:val="0"/>
          <w:caps w:val="0"/>
          <w:color w:val="auto"/>
          <w:kern w:val="2"/>
          <w:sz w:val="24"/>
          <w:szCs w:val="24"/>
          <w:lang w:val="en-AU" w:eastAsia="en-AU"/>
          <w14:ligatures w14:val="standardContextual"/>
        </w:rPr>
      </w:pPr>
      <w:r w:rsidRPr="00053614">
        <w:rPr>
          <w:caps w:val="0"/>
        </w:rPr>
        <w:t>11.</w:t>
      </w:r>
      <w:r>
        <w:rPr>
          <w:rFonts w:eastAsiaTheme="minorEastAsia"/>
          <w:b w:val="0"/>
          <w:caps w:val="0"/>
          <w:color w:val="auto"/>
          <w:kern w:val="2"/>
          <w:sz w:val="24"/>
          <w:szCs w:val="24"/>
          <w:lang w:val="en-AU" w:eastAsia="en-AU"/>
          <w14:ligatures w14:val="standardContextual"/>
        </w:rPr>
        <w:tab/>
      </w:r>
      <w:r w:rsidRPr="00053614">
        <w:rPr>
          <w:caps w:val="0"/>
        </w:rPr>
        <w:t>DEFINITIONS</w:t>
      </w:r>
      <w:r>
        <w:tab/>
      </w:r>
      <w:r>
        <w:fldChar w:fldCharType="begin"/>
      </w:r>
      <w:r>
        <w:instrText xml:space="preserve"> PAGEREF _Toc208001525 \h </w:instrText>
      </w:r>
      <w:r>
        <w:fldChar w:fldCharType="separate"/>
      </w:r>
      <w:ins w:id="110" w:author="Abercrombie, Kerrie" w:date="2025-09-05T21:52:00Z" w16du:dateUtc="2025-09-05T11:52:00Z">
        <w:r>
          <w:t>32</w:t>
        </w:r>
      </w:ins>
      <w:del w:id="111" w:author="Abercrombie, Kerrie" w:date="2025-09-05T21:52:00Z" w16du:dateUtc="2025-09-05T11:52:00Z">
        <w:r w:rsidDel="00D33432">
          <w:delText>22</w:delText>
        </w:r>
      </w:del>
      <w:r>
        <w:fldChar w:fldCharType="end"/>
      </w:r>
    </w:p>
    <w:p w14:paraId="5F40E1FC" w14:textId="309DF60C" w:rsidR="00D33432" w:rsidRDefault="00D33432">
      <w:pPr>
        <w:pStyle w:val="TOC1"/>
        <w:rPr>
          <w:rFonts w:eastAsiaTheme="minorEastAsia"/>
          <w:b w:val="0"/>
          <w:caps w:val="0"/>
          <w:color w:val="auto"/>
          <w:kern w:val="2"/>
          <w:sz w:val="24"/>
          <w:szCs w:val="24"/>
          <w:lang w:val="en-AU" w:eastAsia="en-AU"/>
          <w14:ligatures w14:val="standardContextual"/>
        </w:rPr>
      </w:pPr>
      <w:r w:rsidRPr="00053614">
        <w:t>12.</w:t>
      </w:r>
      <w:r>
        <w:rPr>
          <w:rFonts w:eastAsiaTheme="minorEastAsia"/>
          <w:b w:val="0"/>
          <w:caps w:val="0"/>
          <w:color w:val="auto"/>
          <w:kern w:val="2"/>
          <w:sz w:val="24"/>
          <w:szCs w:val="24"/>
          <w:lang w:val="en-AU" w:eastAsia="en-AU"/>
          <w14:ligatures w14:val="standardContextual"/>
        </w:rPr>
        <w:tab/>
      </w:r>
      <w:r w:rsidRPr="00053614">
        <w:rPr>
          <w:caps w:val="0"/>
        </w:rPr>
        <w:t>ABBREVIATIONS</w:t>
      </w:r>
      <w:r>
        <w:tab/>
      </w:r>
      <w:r>
        <w:fldChar w:fldCharType="begin"/>
      </w:r>
      <w:r>
        <w:instrText xml:space="preserve"> PAGEREF _Toc208001526 \h </w:instrText>
      </w:r>
      <w:r>
        <w:fldChar w:fldCharType="separate"/>
      </w:r>
      <w:ins w:id="112" w:author="Abercrombie, Kerrie" w:date="2025-09-05T21:52:00Z" w16du:dateUtc="2025-09-05T11:52:00Z">
        <w:r>
          <w:t>33</w:t>
        </w:r>
      </w:ins>
      <w:del w:id="113" w:author="Abercrombie, Kerrie" w:date="2025-09-05T21:52:00Z" w16du:dateUtc="2025-09-05T11:52:00Z">
        <w:r w:rsidDel="00D33432">
          <w:delText>24</w:delText>
        </w:r>
      </w:del>
      <w:r>
        <w:fldChar w:fldCharType="end"/>
      </w:r>
    </w:p>
    <w:p w14:paraId="572A7B0E" w14:textId="36F4ECAC" w:rsidR="00D33432" w:rsidRDefault="00D33432">
      <w:pPr>
        <w:pStyle w:val="TOC1"/>
        <w:rPr>
          <w:rFonts w:eastAsiaTheme="minorEastAsia"/>
          <w:b w:val="0"/>
          <w:caps w:val="0"/>
          <w:color w:val="auto"/>
          <w:kern w:val="2"/>
          <w:sz w:val="24"/>
          <w:szCs w:val="24"/>
          <w:lang w:val="en-AU" w:eastAsia="en-AU"/>
          <w14:ligatures w14:val="standardContextual"/>
        </w:rPr>
      </w:pPr>
      <w:r w:rsidRPr="00053614">
        <w:t>13.</w:t>
      </w:r>
      <w:r>
        <w:rPr>
          <w:rFonts w:eastAsiaTheme="minorEastAsia"/>
          <w:b w:val="0"/>
          <w:caps w:val="0"/>
          <w:color w:val="auto"/>
          <w:kern w:val="2"/>
          <w:sz w:val="24"/>
          <w:szCs w:val="24"/>
          <w:lang w:val="en-AU" w:eastAsia="en-AU"/>
          <w14:ligatures w14:val="standardContextual"/>
        </w:rPr>
        <w:tab/>
      </w:r>
      <w:r w:rsidRPr="00053614">
        <w:rPr>
          <w:caps w:val="0"/>
        </w:rPr>
        <w:t>REFERENCES</w:t>
      </w:r>
      <w:r>
        <w:tab/>
      </w:r>
      <w:r>
        <w:fldChar w:fldCharType="begin"/>
      </w:r>
      <w:r>
        <w:instrText xml:space="preserve"> PAGEREF _Toc208001527 \h </w:instrText>
      </w:r>
      <w:r>
        <w:fldChar w:fldCharType="separate"/>
      </w:r>
      <w:ins w:id="114" w:author="Abercrombie, Kerrie" w:date="2025-09-05T21:52:00Z" w16du:dateUtc="2025-09-05T11:52:00Z">
        <w:r>
          <w:t>34</w:t>
        </w:r>
      </w:ins>
      <w:del w:id="115" w:author="Abercrombie, Kerrie" w:date="2025-09-05T21:52:00Z" w16du:dateUtc="2025-09-05T11:52:00Z">
        <w:r w:rsidDel="00D33432">
          <w:delText>24</w:delText>
        </w:r>
      </w:del>
      <w:r>
        <w:fldChar w:fldCharType="end"/>
      </w:r>
    </w:p>
    <w:p w14:paraId="13BFA141" w14:textId="6D2852CE" w:rsidR="00D33432" w:rsidRDefault="00D33432">
      <w:pPr>
        <w:pStyle w:val="TOC4"/>
        <w:rPr>
          <w:rFonts w:eastAsiaTheme="minorEastAsia"/>
          <w:b w:val="0"/>
          <w:caps w:val="0"/>
          <w:noProof/>
          <w:color w:val="auto"/>
          <w:kern w:val="2"/>
          <w:sz w:val="24"/>
          <w:szCs w:val="24"/>
          <w:lang w:val="en-AU" w:eastAsia="en-AU"/>
          <w14:ligatures w14:val="standardContextual"/>
        </w:rPr>
      </w:pPr>
      <w:r w:rsidRPr="00053614">
        <w:rPr>
          <w:noProof/>
          <w:u w:color="407EC9"/>
        </w:rPr>
        <w:t>ANNEX A</w:t>
      </w:r>
      <w:r>
        <w:rPr>
          <w:rFonts w:eastAsiaTheme="minorEastAsia"/>
          <w:b w:val="0"/>
          <w:caps w:val="0"/>
          <w:noProof/>
          <w:color w:val="auto"/>
          <w:kern w:val="2"/>
          <w:sz w:val="24"/>
          <w:szCs w:val="24"/>
          <w:lang w:val="en-AU" w:eastAsia="en-AU"/>
          <w14:ligatures w14:val="standardContextual"/>
        </w:rPr>
        <w:tab/>
      </w:r>
      <w:r>
        <w:rPr>
          <w:noProof/>
        </w:rPr>
        <w:t>TRAINING NEEDS ANALYSIS</w:t>
      </w:r>
      <w:r>
        <w:rPr>
          <w:noProof/>
        </w:rPr>
        <w:tab/>
      </w:r>
      <w:r>
        <w:rPr>
          <w:noProof/>
        </w:rPr>
        <w:fldChar w:fldCharType="begin"/>
      </w:r>
      <w:r>
        <w:rPr>
          <w:noProof/>
        </w:rPr>
        <w:instrText xml:space="preserve"> PAGEREF _Toc208001528 \h </w:instrText>
      </w:r>
      <w:r>
        <w:rPr>
          <w:noProof/>
        </w:rPr>
      </w:r>
      <w:r>
        <w:rPr>
          <w:noProof/>
        </w:rPr>
        <w:fldChar w:fldCharType="separate"/>
      </w:r>
      <w:ins w:id="116" w:author="Abercrombie, Kerrie" w:date="2025-09-05T21:52:00Z" w16du:dateUtc="2025-09-05T11:52:00Z">
        <w:r>
          <w:rPr>
            <w:noProof/>
          </w:rPr>
          <w:t>35</w:t>
        </w:r>
      </w:ins>
      <w:del w:id="117" w:author="Abercrombie, Kerrie" w:date="2025-09-05T21:52:00Z" w16du:dateUtc="2025-09-05T11:52:00Z">
        <w:r w:rsidDel="00D33432">
          <w:rPr>
            <w:noProof/>
          </w:rPr>
          <w:delText>25</w:delText>
        </w:r>
      </w:del>
      <w:r>
        <w:rPr>
          <w:noProof/>
        </w:rPr>
        <w:fldChar w:fldCharType="end"/>
      </w:r>
    </w:p>
    <w:p w14:paraId="2303B082" w14:textId="3999F3EF" w:rsidR="00EE050D" w:rsidDel="00D33432" w:rsidRDefault="00EE050D">
      <w:pPr>
        <w:pStyle w:val="TOC1"/>
        <w:rPr>
          <w:del w:id="118" w:author="Abercrombie, Kerrie" w:date="2025-09-05T21:49:00Z" w16du:dateUtc="2025-09-05T11:49:00Z"/>
          <w:rFonts w:eastAsiaTheme="minorEastAsia"/>
          <w:b w:val="0"/>
          <w:caps w:val="0"/>
          <w:color w:val="auto"/>
          <w:kern w:val="2"/>
          <w:sz w:val="24"/>
          <w:szCs w:val="24"/>
          <w:lang w:val="en-US"/>
          <w14:ligatures w14:val="standardContextual"/>
        </w:rPr>
      </w:pPr>
      <w:del w:id="119" w:author="Abercrombie, Kerrie" w:date="2025-09-05T21:49:00Z" w16du:dateUtc="2025-09-05T11:49:00Z">
        <w:r w:rsidRPr="00171CED" w:rsidDel="00D33432">
          <w:delText>1.</w:delText>
        </w:r>
        <w:r w:rsidDel="00D33432">
          <w:rPr>
            <w:rFonts w:eastAsiaTheme="minorEastAsia"/>
            <w:b w:val="0"/>
            <w:caps w:val="0"/>
            <w:color w:val="auto"/>
            <w:kern w:val="2"/>
            <w:sz w:val="24"/>
            <w:szCs w:val="24"/>
            <w:lang w:val="en-US"/>
            <w14:ligatures w14:val="standardContextual"/>
          </w:rPr>
          <w:tab/>
        </w:r>
        <w:r w:rsidDel="00D33432">
          <w:delText>INTRODUCTION</w:delText>
        </w:r>
        <w:r w:rsidDel="00D33432">
          <w:tab/>
          <w:delText>5</w:delText>
        </w:r>
      </w:del>
    </w:p>
    <w:p w14:paraId="5F97328F" w14:textId="357F03B7" w:rsidR="00EE050D" w:rsidDel="00D33432" w:rsidRDefault="00EE050D">
      <w:pPr>
        <w:pStyle w:val="TOC1"/>
        <w:rPr>
          <w:del w:id="120" w:author="Abercrombie, Kerrie" w:date="2025-09-05T21:49:00Z" w16du:dateUtc="2025-09-05T11:49:00Z"/>
          <w:rFonts w:eastAsiaTheme="minorEastAsia"/>
          <w:b w:val="0"/>
          <w:caps w:val="0"/>
          <w:color w:val="auto"/>
          <w:kern w:val="2"/>
          <w:sz w:val="24"/>
          <w:szCs w:val="24"/>
          <w:lang w:val="en-US"/>
          <w14:ligatures w14:val="standardContextual"/>
        </w:rPr>
      </w:pPr>
      <w:del w:id="121" w:author="Abercrombie, Kerrie" w:date="2025-09-05T21:49:00Z" w16du:dateUtc="2025-09-05T11:49:00Z">
        <w:r w:rsidRPr="00171CED" w:rsidDel="00D33432">
          <w:delText>2.</w:delText>
        </w:r>
        <w:r w:rsidDel="00D33432">
          <w:rPr>
            <w:rFonts w:eastAsiaTheme="minorEastAsia"/>
            <w:b w:val="0"/>
            <w:caps w:val="0"/>
            <w:color w:val="auto"/>
            <w:kern w:val="2"/>
            <w:sz w:val="24"/>
            <w:szCs w:val="24"/>
            <w:lang w:val="en-US"/>
            <w14:ligatures w14:val="standardContextual"/>
          </w:rPr>
          <w:tab/>
        </w:r>
        <w:r w:rsidDel="00D33432">
          <w:delText>DOCUMENT PURPOSE</w:delText>
        </w:r>
        <w:r w:rsidDel="00D33432">
          <w:tab/>
          <w:delText>5</w:delText>
        </w:r>
      </w:del>
    </w:p>
    <w:p w14:paraId="467B6ECB" w14:textId="6413467E" w:rsidR="00EE050D" w:rsidDel="00D33432" w:rsidRDefault="00EE050D">
      <w:pPr>
        <w:pStyle w:val="TOC1"/>
        <w:rPr>
          <w:del w:id="122" w:author="Abercrombie, Kerrie" w:date="2025-09-05T21:49:00Z" w16du:dateUtc="2025-09-05T11:49:00Z"/>
          <w:rFonts w:eastAsiaTheme="minorEastAsia"/>
          <w:b w:val="0"/>
          <w:caps w:val="0"/>
          <w:color w:val="auto"/>
          <w:kern w:val="2"/>
          <w:sz w:val="24"/>
          <w:szCs w:val="24"/>
          <w:lang w:val="en-US"/>
          <w14:ligatures w14:val="standardContextual"/>
        </w:rPr>
      </w:pPr>
      <w:del w:id="123" w:author="Abercrombie, Kerrie" w:date="2025-09-05T21:49:00Z" w16du:dateUtc="2025-09-05T11:49:00Z">
        <w:r w:rsidRPr="00171CED" w:rsidDel="00D33432">
          <w:delText>3.</w:delText>
        </w:r>
        <w:r w:rsidDel="00D33432">
          <w:rPr>
            <w:rFonts w:eastAsiaTheme="minorEastAsia"/>
            <w:b w:val="0"/>
            <w:caps w:val="0"/>
            <w:color w:val="auto"/>
            <w:kern w:val="2"/>
            <w:sz w:val="24"/>
            <w:szCs w:val="24"/>
            <w:lang w:val="en-US"/>
            <w14:ligatures w14:val="standardContextual"/>
          </w:rPr>
          <w:tab/>
        </w:r>
        <w:r w:rsidDel="00D33432">
          <w:delText>INTERNATIONAL FRAMEWORK FOR VTS TRAINING</w:delText>
        </w:r>
        <w:r w:rsidDel="00D33432">
          <w:tab/>
          <w:delText>5</w:delText>
        </w:r>
      </w:del>
    </w:p>
    <w:p w14:paraId="0856293B" w14:textId="25401C1A" w:rsidR="00EE050D" w:rsidDel="00D33432" w:rsidRDefault="00EE050D">
      <w:pPr>
        <w:pStyle w:val="TOC1"/>
        <w:rPr>
          <w:del w:id="124" w:author="Abercrombie, Kerrie" w:date="2025-09-05T21:49:00Z" w16du:dateUtc="2025-09-05T11:49:00Z"/>
          <w:rFonts w:eastAsiaTheme="minorEastAsia"/>
          <w:b w:val="0"/>
          <w:caps w:val="0"/>
          <w:color w:val="auto"/>
          <w:kern w:val="2"/>
          <w:sz w:val="24"/>
          <w:szCs w:val="24"/>
          <w:lang w:val="en-US"/>
          <w14:ligatures w14:val="standardContextual"/>
        </w:rPr>
      </w:pPr>
      <w:del w:id="125" w:author="Abercrombie, Kerrie" w:date="2025-09-05T21:49:00Z" w16du:dateUtc="2025-09-05T11:49:00Z">
        <w:r w:rsidRPr="00171CED" w:rsidDel="00D33432">
          <w:delText>4.</w:delText>
        </w:r>
        <w:r w:rsidDel="00D33432">
          <w:rPr>
            <w:rFonts w:eastAsiaTheme="minorEastAsia"/>
            <w:b w:val="0"/>
            <w:caps w:val="0"/>
            <w:color w:val="auto"/>
            <w:kern w:val="2"/>
            <w:sz w:val="24"/>
            <w:szCs w:val="24"/>
            <w:lang w:val="en-US"/>
            <w14:ligatures w14:val="standardContextual"/>
          </w:rPr>
          <w:tab/>
        </w:r>
        <w:r w:rsidDel="00D33432">
          <w:delText>VTS PERSONNEL</w:delText>
        </w:r>
        <w:r w:rsidDel="00D33432">
          <w:tab/>
          <w:delText>6</w:delText>
        </w:r>
      </w:del>
    </w:p>
    <w:p w14:paraId="6C787AD9" w14:textId="30192911" w:rsidR="00EE050D" w:rsidDel="00D33432" w:rsidRDefault="00EE050D">
      <w:pPr>
        <w:pStyle w:val="TOC2"/>
        <w:rPr>
          <w:del w:id="126" w:author="Abercrombie, Kerrie" w:date="2025-09-05T21:49:00Z" w16du:dateUtc="2025-09-05T11:49:00Z"/>
          <w:rFonts w:eastAsiaTheme="minorEastAsia"/>
          <w:color w:val="auto"/>
          <w:kern w:val="2"/>
          <w:sz w:val="24"/>
          <w:szCs w:val="24"/>
          <w:lang w:val="en-US"/>
          <w14:ligatures w14:val="standardContextual"/>
        </w:rPr>
      </w:pPr>
      <w:del w:id="127" w:author="Abercrombie, Kerrie" w:date="2025-09-05T21:49:00Z" w16du:dateUtc="2025-09-05T11:49:00Z">
        <w:r w:rsidRPr="00171CED" w:rsidDel="00D33432">
          <w:delText>4.1.</w:delText>
        </w:r>
        <w:r w:rsidDel="00D33432">
          <w:rPr>
            <w:rFonts w:eastAsiaTheme="minorEastAsia"/>
            <w:color w:val="auto"/>
            <w:kern w:val="2"/>
            <w:sz w:val="24"/>
            <w:szCs w:val="24"/>
            <w:lang w:val="en-US"/>
            <w14:ligatures w14:val="standardContextual"/>
          </w:rPr>
          <w:tab/>
        </w:r>
        <w:r w:rsidDel="00D33432">
          <w:delText>Job descriptions</w:delText>
        </w:r>
        <w:r w:rsidDel="00D33432">
          <w:tab/>
          <w:delText>6</w:delText>
        </w:r>
      </w:del>
    </w:p>
    <w:p w14:paraId="650DBC6F" w14:textId="649DD68C" w:rsidR="00EE050D" w:rsidDel="00D33432" w:rsidRDefault="00EE050D">
      <w:pPr>
        <w:pStyle w:val="TOC2"/>
        <w:rPr>
          <w:del w:id="128" w:author="Abercrombie, Kerrie" w:date="2025-09-05T21:49:00Z" w16du:dateUtc="2025-09-05T11:49:00Z"/>
          <w:rFonts w:eastAsiaTheme="minorEastAsia"/>
          <w:color w:val="auto"/>
          <w:kern w:val="2"/>
          <w:sz w:val="24"/>
          <w:szCs w:val="24"/>
          <w:lang w:val="en-US"/>
          <w14:ligatures w14:val="standardContextual"/>
        </w:rPr>
      </w:pPr>
      <w:del w:id="129" w:author="Abercrombie, Kerrie" w:date="2025-09-05T21:49:00Z" w16du:dateUtc="2025-09-05T11:49:00Z">
        <w:r w:rsidRPr="00171CED" w:rsidDel="00D33432">
          <w:delText>4.2.</w:delText>
        </w:r>
        <w:r w:rsidDel="00D33432">
          <w:rPr>
            <w:rFonts w:eastAsiaTheme="minorEastAsia"/>
            <w:color w:val="auto"/>
            <w:kern w:val="2"/>
            <w:sz w:val="24"/>
            <w:szCs w:val="24"/>
            <w:lang w:val="en-US"/>
            <w14:ligatures w14:val="standardContextual"/>
          </w:rPr>
          <w:tab/>
        </w:r>
        <w:r w:rsidDel="00D33432">
          <w:delText>VTS Operator</w:delText>
        </w:r>
        <w:r w:rsidDel="00D33432">
          <w:tab/>
          <w:delText>7</w:delText>
        </w:r>
      </w:del>
    </w:p>
    <w:p w14:paraId="5B02D3DA" w14:textId="73A2F46B" w:rsidR="00EE050D" w:rsidDel="00D33432" w:rsidRDefault="00EE050D">
      <w:pPr>
        <w:pStyle w:val="TOC2"/>
        <w:rPr>
          <w:del w:id="130" w:author="Abercrombie, Kerrie" w:date="2025-09-05T21:49:00Z" w16du:dateUtc="2025-09-05T11:49:00Z"/>
          <w:rFonts w:eastAsiaTheme="minorEastAsia"/>
          <w:color w:val="auto"/>
          <w:kern w:val="2"/>
          <w:sz w:val="24"/>
          <w:szCs w:val="24"/>
          <w:lang w:val="en-US"/>
          <w14:ligatures w14:val="standardContextual"/>
        </w:rPr>
      </w:pPr>
      <w:del w:id="131" w:author="Abercrombie, Kerrie" w:date="2025-09-05T21:49:00Z" w16du:dateUtc="2025-09-05T11:49:00Z">
        <w:r w:rsidRPr="00171CED" w:rsidDel="00D33432">
          <w:delText>4.3.</w:delText>
        </w:r>
        <w:r w:rsidDel="00D33432">
          <w:rPr>
            <w:rFonts w:eastAsiaTheme="minorEastAsia"/>
            <w:color w:val="auto"/>
            <w:kern w:val="2"/>
            <w:sz w:val="24"/>
            <w:szCs w:val="24"/>
            <w:lang w:val="en-US"/>
            <w14:ligatures w14:val="standardContextual"/>
          </w:rPr>
          <w:tab/>
        </w:r>
        <w:r w:rsidDel="00D33432">
          <w:delText>VTS Supervisor</w:delText>
        </w:r>
        <w:r w:rsidDel="00D33432">
          <w:tab/>
          <w:delText>7</w:delText>
        </w:r>
      </w:del>
    </w:p>
    <w:p w14:paraId="168630C2" w14:textId="09AE7D40" w:rsidR="00EE050D" w:rsidDel="00D33432" w:rsidRDefault="00EE050D">
      <w:pPr>
        <w:pStyle w:val="TOC2"/>
        <w:rPr>
          <w:del w:id="132" w:author="Abercrombie, Kerrie" w:date="2025-09-05T21:49:00Z" w16du:dateUtc="2025-09-05T11:49:00Z"/>
          <w:rFonts w:eastAsiaTheme="minorEastAsia"/>
          <w:color w:val="auto"/>
          <w:kern w:val="2"/>
          <w:sz w:val="24"/>
          <w:szCs w:val="24"/>
          <w:lang w:val="en-US"/>
          <w14:ligatures w14:val="standardContextual"/>
        </w:rPr>
      </w:pPr>
      <w:del w:id="133" w:author="Abercrombie, Kerrie" w:date="2025-09-05T21:49:00Z" w16du:dateUtc="2025-09-05T11:49:00Z">
        <w:r w:rsidRPr="00171CED" w:rsidDel="00D33432">
          <w:delText>4.4.</w:delText>
        </w:r>
        <w:r w:rsidDel="00D33432">
          <w:rPr>
            <w:rFonts w:eastAsiaTheme="minorEastAsia"/>
            <w:color w:val="auto"/>
            <w:kern w:val="2"/>
            <w:sz w:val="24"/>
            <w:szCs w:val="24"/>
            <w:lang w:val="en-US"/>
            <w14:ligatures w14:val="standardContextual"/>
          </w:rPr>
          <w:tab/>
        </w:r>
        <w:r w:rsidDel="00D33432">
          <w:delText>VTS Manager</w:delText>
        </w:r>
        <w:r w:rsidDel="00D33432">
          <w:tab/>
          <w:delText>7</w:delText>
        </w:r>
      </w:del>
    </w:p>
    <w:p w14:paraId="35093ECB" w14:textId="563EE86D" w:rsidR="00EE050D" w:rsidDel="00D33432" w:rsidRDefault="00EE050D">
      <w:pPr>
        <w:pStyle w:val="TOC2"/>
        <w:rPr>
          <w:del w:id="134" w:author="Abercrombie, Kerrie" w:date="2025-09-05T21:49:00Z" w16du:dateUtc="2025-09-05T11:49:00Z"/>
          <w:rFonts w:eastAsiaTheme="minorEastAsia"/>
          <w:color w:val="auto"/>
          <w:kern w:val="2"/>
          <w:sz w:val="24"/>
          <w:szCs w:val="24"/>
          <w:lang w:val="en-US"/>
          <w14:ligatures w14:val="standardContextual"/>
        </w:rPr>
      </w:pPr>
      <w:del w:id="135" w:author="Abercrombie, Kerrie" w:date="2025-09-05T21:49:00Z" w16du:dateUtc="2025-09-05T11:49:00Z">
        <w:r w:rsidRPr="00171CED" w:rsidDel="00D33432">
          <w:delText>4.5.</w:delText>
        </w:r>
        <w:r w:rsidDel="00D33432">
          <w:rPr>
            <w:rFonts w:eastAsiaTheme="minorEastAsia"/>
            <w:color w:val="auto"/>
            <w:kern w:val="2"/>
            <w:sz w:val="24"/>
            <w:szCs w:val="24"/>
            <w:lang w:val="en-US"/>
            <w14:ligatures w14:val="standardContextual"/>
          </w:rPr>
          <w:tab/>
        </w:r>
        <w:r w:rsidDel="00D33432">
          <w:delText>On the Job Training Instructor</w:delText>
        </w:r>
        <w:r w:rsidDel="00D33432">
          <w:tab/>
          <w:delText>7</w:delText>
        </w:r>
      </w:del>
    </w:p>
    <w:p w14:paraId="3EBAD40D" w14:textId="1A8B3310" w:rsidR="00EE050D" w:rsidDel="00D33432" w:rsidRDefault="00EE050D">
      <w:pPr>
        <w:pStyle w:val="TOC1"/>
        <w:rPr>
          <w:del w:id="136" w:author="Abercrombie, Kerrie" w:date="2025-09-05T21:49:00Z" w16du:dateUtc="2025-09-05T11:49:00Z"/>
          <w:rFonts w:eastAsiaTheme="minorEastAsia"/>
          <w:b w:val="0"/>
          <w:caps w:val="0"/>
          <w:color w:val="auto"/>
          <w:kern w:val="2"/>
          <w:sz w:val="24"/>
          <w:szCs w:val="24"/>
          <w:lang w:val="en-US"/>
          <w14:ligatures w14:val="standardContextual"/>
        </w:rPr>
      </w:pPr>
      <w:del w:id="137" w:author="Abercrombie, Kerrie" w:date="2025-09-05T21:49:00Z" w16du:dateUtc="2025-09-05T11:49:00Z">
        <w:r w:rsidRPr="00171CED" w:rsidDel="00D33432">
          <w:delText>5.</w:delText>
        </w:r>
        <w:r w:rsidDel="00D33432">
          <w:rPr>
            <w:rFonts w:eastAsiaTheme="minorEastAsia"/>
            <w:b w:val="0"/>
            <w:caps w:val="0"/>
            <w:color w:val="auto"/>
            <w:kern w:val="2"/>
            <w:sz w:val="24"/>
            <w:szCs w:val="24"/>
            <w:lang w:val="en-US"/>
            <w14:ligatures w14:val="standardContextual"/>
          </w:rPr>
          <w:tab/>
        </w:r>
        <w:r w:rsidDel="00D33432">
          <w:delText>SELECTION AND RECRUITMENT</w:delText>
        </w:r>
        <w:r w:rsidDel="00D33432">
          <w:tab/>
          <w:delText>8</w:delText>
        </w:r>
      </w:del>
    </w:p>
    <w:p w14:paraId="2065DC8D" w14:textId="21F81444" w:rsidR="00EE050D" w:rsidDel="00D33432" w:rsidRDefault="00EE050D">
      <w:pPr>
        <w:pStyle w:val="TOC2"/>
        <w:rPr>
          <w:del w:id="138" w:author="Abercrombie, Kerrie" w:date="2025-09-05T21:49:00Z" w16du:dateUtc="2025-09-05T11:49:00Z"/>
          <w:rFonts w:eastAsiaTheme="minorEastAsia"/>
          <w:color w:val="auto"/>
          <w:kern w:val="2"/>
          <w:sz w:val="24"/>
          <w:szCs w:val="24"/>
          <w:lang w:val="en-US"/>
          <w14:ligatures w14:val="standardContextual"/>
        </w:rPr>
      </w:pPr>
      <w:del w:id="139" w:author="Abercrombie, Kerrie" w:date="2025-09-05T21:49:00Z" w16du:dateUtc="2025-09-05T11:49:00Z">
        <w:r w:rsidRPr="00171CED" w:rsidDel="00D33432">
          <w:delText>5.1.</w:delText>
        </w:r>
        <w:r w:rsidDel="00D33432">
          <w:rPr>
            <w:rFonts w:eastAsiaTheme="minorEastAsia"/>
            <w:color w:val="auto"/>
            <w:kern w:val="2"/>
            <w:sz w:val="24"/>
            <w:szCs w:val="24"/>
            <w:lang w:val="en-US"/>
            <w14:ligatures w14:val="standardContextual"/>
          </w:rPr>
          <w:tab/>
        </w:r>
        <w:r w:rsidDel="00D33432">
          <w:delText>Selection process</w:delText>
        </w:r>
        <w:r w:rsidDel="00D33432">
          <w:tab/>
          <w:delText>8</w:delText>
        </w:r>
      </w:del>
    </w:p>
    <w:p w14:paraId="7ECAE14A" w14:textId="7E0B152B" w:rsidR="00EE050D" w:rsidDel="00D33432" w:rsidRDefault="00EE050D">
      <w:pPr>
        <w:pStyle w:val="TOC3"/>
        <w:tabs>
          <w:tab w:val="left" w:pos="1134"/>
        </w:tabs>
        <w:rPr>
          <w:del w:id="140" w:author="Abercrombie, Kerrie" w:date="2025-09-05T21:49:00Z" w16du:dateUtc="2025-09-05T11:49:00Z"/>
          <w:rFonts w:eastAsiaTheme="minorEastAsia"/>
          <w:noProof/>
          <w:color w:val="auto"/>
          <w:kern w:val="2"/>
          <w:sz w:val="24"/>
          <w:szCs w:val="24"/>
          <w:lang w:val="en-US"/>
          <w14:ligatures w14:val="standardContextual"/>
        </w:rPr>
      </w:pPr>
      <w:del w:id="141" w:author="Abercrombie, Kerrie" w:date="2025-09-05T21:49:00Z" w16du:dateUtc="2025-09-05T11:49:00Z">
        <w:r w:rsidRPr="00171CED" w:rsidDel="00D33432">
          <w:rPr>
            <w:noProof/>
          </w:rPr>
          <w:delText>5.1.1.</w:delText>
        </w:r>
        <w:r w:rsidDel="00D33432">
          <w:rPr>
            <w:rFonts w:eastAsiaTheme="minorEastAsia"/>
            <w:noProof/>
            <w:color w:val="auto"/>
            <w:kern w:val="2"/>
            <w:sz w:val="24"/>
            <w:szCs w:val="24"/>
            <w:lang w:val="en-US"/>
            <w14:ligatures w14:val="standardContextual"/>
          </w:rPr>
          <w:tab/>
        </w:r>
        <w:r w:rsidDel="00D33432">
          <w:rPr>
            <w:noProof/>
          </w:rPr>
          <w:delText>Personal attributes</w:delText>
        </w:r>
        <w:r w:rsidDel="00D33432">
          <w:rPr>
            <w:noProof/>
          </w:rPr>
          <w:tab/>
          <w:delText>8</w:delText>
        </w:r>
      </w:del>
    </w:p>
    <w:p w14:paraId="4831CC71" w14:textId="69A49E23" w:rsidR="00EE050D" w:rsidDel="00D33432" w:rsidRDefault="00EE050D">
      <w:pPr>
        <w:pStyle w:val="TOC3"/>
        <w:tabs>
          <w:tab w:val="left" w:pos="1134"/>
        </w:tabs>
        <w:rPr>
          <w:del w:id="142" w:author="Abercrombie, Kerrie" w:date="2025-09-05T21:49:00Z" w16du:dateUtc="2025-09-05T11:49:00Z"/>
          <w:rFonts w:eastAsiaTheme="minorEastAsia"/>
          <w:noProof/>
          <w:color w:val="auto"/>
          <w:kern w:val="2"/>
          <w:sz w:val="24"/>
          <w:szCs w:val="24"/>
          <w:lang w:val="en-US"/>
          <w14:ligatures w14:val="standardContextual"/>
        </w:rPr>
      </w:pPr>
      <w:del w:id="143" w:author="Abercrombie, Kerrie" w:date="2025-09-05T21:49:00Z" w16du:dateUtc="2025-09-05T11:49:00Z">
        <w:r w:rsidRPr="00171CED" w:rsidDel="00D33432">
          <w:rPr>
            <w:noProof/>
          </w:rPr>
          <w:delText>5.1.2.</w:delText>
        </w:r>
        <w:r w:rsidDel="00D33432">
          <w:rPr>
            <w:rFonts w:eastAsiaTheme="minorEastAsia"/>
            <w:noProof/>
            <w:color w:val="auto"/>
            <w:kern w:val="2"/>
            <w:sz w:val="24"/>
            <w:szCs w:val="24"/>
            <w:lang w:val="en-US"/>
            <w14:ligatures w14:val="standardContextual"/>
          </w:rPr>
          <w:tab/>
        </w:r>
        <w:r w:rsidDel="00D33432">
          <w:rPr>
            <w:noProof/>
          </w:rPr>
          <w:delText>Aptitude/psychometric testing</w:delText>
        </w:r>
        <w:r w:rsidDel="00D33432">
          <w:rPr>
            <w:noProof/>
          </w:rPr>
          <w:tab/>
          <w:delText>8</w:delText>
        </w:r>
      </w:del>
    </w:p>
    <w:p w14:paraId="397CEEEE" w14:textId="1D481FD2" w:rsidR="00EE050D" w:rsidDel="00D33432" w:rsidRDefault="00EE050D">
      <w:pPr>
        <w:pStyle w:val="TOC3"/>
        <w:tabs>
          <w:tab w:val="left" w:pos="1134"/>
        </w:tabs>
        <w:rPr>
          <w:del w:id="144" w:author="Abercrombie, Kerrie" w:date="2025-09-05T21:49:00Z" w16du:dateUtc="2025-09-05T11:49:00Z"/>
          <w:rFonts w:eastAsiaTheme="minorEastAsia"/>
          <w:noProof/>
          <w:color w:val="auto"/>
          <w:kern w:val="2"/>
          <w:sz w:val="24"/>
          <w:szCs w:val="24"/>
          <w:lang w:val="en-US"/>
          <w14:ligatures w14:val="standardContextual"/>
        </w:rPr>
      </w:pPr>
      <w:del w:id="145" w:author="Abercrombie, Kerrie" w:date="2025-09-05T21:49:00Z" w16du:dateUtc="2025-09-05T11:49:00Z">
        <w:r w:rsidRPr="00171CED" w:rsidDel="00D33432">
          <w:rPr>
            <w:noProof/>
          </w:rPr>
          <w:delText>5.1.3.</w:delText>
        </w:r>
        <w:r w:rsidDel="00D33432">
          <w:rPr>
            <w:rFonts w:eastAsiaTheme="minorEastAsia"/>
            <w:noProof/>
            <w:color w:val="auto"/>
            <w:kern w:val="2"/>
            <w:sz w:val="24"/>
            <w:szCs w:val="24"/>
            <w:lang w:val="en-US"/>
            <w14:ligatures w14:val="standardContextual"/>
          </w:rPr>
          <w:tab/>
        </w:r>
        <w:r w:rsidDel="00D33432">
          <w:rPr>
            <w:noProof/>
          </w:rPr>
          <w:delText>Medical/physical requirements</w:delText>
        </w:r>
        <w:r w:rsidDel="00D33432">
          <w:rPr>
            <w:noProof/>
          </w:rPr>
          <w:tab/>
          <w:delText>9</w:delText>
        </w:r>
      </w:del>
    </w:p>
    <w:p w14:paraId="08E6FF2D" w14:textId="5B5656FC" w:rsidR="00EE050D" w:rsidDel="00D33432" w:rsidRDefault="00EE050D">
      <w:pPr>
        <w:pStyle w:val="TOC2"/>
        <w:rPr>
          <w:del w:id="146" w:author="Abercrombie, Kerrie" w:date="2025-09-05T21:49:00Z" w16du:dateUtc="2025-09-05T11:49:00Z"/>
          <w:rFonts w:eastAsiaTheme="minorEastAsia"/>
          <w:color w:val="auto"/>
          <w:kern w:val="2"/>
          <w:sz w:val="24"/>
          <w:szCs w:val="24"/>
          <w:lang w:val="en-US"/>
          <w14:ligatures w14:val="standardContextual"/>
        </w:rPr>
      </w:pPr>
      <w:del w:id="147" w:author="Abercrombie, Kerrie" w:date="2025-09-05T21:49:00Z" w16du:dateUtc="2025-09-05T11:49:00Z">
        <w:r w:rsidRPr="00171CED" w:rsidDel="00D33432">
          <w:delText>5.2.</w:delText>
        </w:r>
        <w:r w:rsidDel="00D33432">
          <w:rPr>
            <w:rFonts w:eastAsiaTheme="minorEastAsia"/>
            <w:color w:val="auto"/>
            <w:kern w:val="2"/>
            <w:sz w:val="24"/>
            <w:szCs w:val="24"/>
            <w:lang w:val="en-US"/>
            <w14:ligatures w14:val="standardContextual"/>
          </w:rPr>
          <w:tab/>
        </w:r>
        <w:r w:rsidDel="00D33432">
          <w:delText>Shiftwork</w:delText>
        </w:r>
        <w:r w:rsidDel="00D33432">
          <w:tab/>
          <w:delText>9</w:delText>
        </w:r>
      </w:del>
    </w:p>
    <w:p w14:paraId="20D8053E" w14:textId="0C2CC209" w:rsidR="00EE050D" w:rsidDel="00D33432" w:rsidRDefault="00EE050D">
      <w:pPr>
        <w:pStyle w:val="TOC1"/>
        <w:rPr>
          <w:del w:id="148" w:author="Abercrombie, Kerrie" w:date="2025-09-05T21:49:00Z" w16du:dateUtc="2025-09-05T11:49:00Z"/>
          <w:rFonts w:eastAsiaTheme="minorEastAsia"/>
          <w:b w:val="0"/>
          <w:caps w:val="0"/>
          <w:color w:val="auto"/>
          <w:kern w:val="2"/>
          <w:sz w:val="24"/>
          <w:szCs w:val="24"/>
          <w:lang w:val="en-US"/>
          <w14:ligatures w14:val="standardContextual"/>
        </w:rPr>
      </w:pPr>
      <w:del w:id="149" w:author="Abercrombie, Kerrie" w:date="2025-09-05T21:49:00Z" w16du:dateUtc="2025-09-05T11:49:00Z">
        <w:r w:rsidRPr="00171CED" w:rsidDel="00D33432">
          <w:delText>6.</w:delText>
        </w:r>
        <w:r w:rsidDel="00D33432">
          <w:rPr>
            <w:rFonts w:eastAsiaTheme="minorEastAsia"/>
            <w:b w:val="0"/>
            <w:caps w:val="0"/>
            <w:color w:val="auto"/>
            <w:kern w:val="2"/>
            <w:sz w:val="24"/>
            <w:szCs w:val="24"/>
            <w:lang w:val="en-US"/>
            <w14:ligatures w14:val="standardContextual"/>
          </w:rPr>
          <w:tab/>
        </w:r>
        <w:r w:rsidDel="00D33432">
          <w:delText>TRAINING</w:delText>
        </w:r>
        <w:r w:rsidDel="00D33432">
          <w:tab/>
          <w:delText>9</w:delText>
        </w:r>
      </w:del>
    </w:p>
    <w:p w14:paraId="1A4DCF3A" w14:textId="23176C0D" w:rsidR="00EE050D" w:rsidDel="00D33432" w:rsidRDefault="00EE050D">
      <w:pPr>
        <w:pStyle w:val="TOC2"/>
        <w:rPr>
          <w:del w:id="150" w:author="Abercrombie, Kerrie" w:date="2025-09-05T21:49:00Z" w16du:dateUtc="2025-09-05T11:49:00Z"/>
          <w:rFonts w:eastAsiaTheme="minorEastAsia"/>
          <w:color w:val="auto"/>
          <w:kern w:val="2"/>
          <w:sz w:val="24"/>
          <w:szCs w:val="24"/>
          <w:lang w:val="en-US"/>
          <w14:ligatures w14:val="standardContextual"/>
        </w:rPr>
      </w:pPr>
      <w:del w:id="151" w:author="Abercrombie, Kerrie" w:date="2025-09-05T21:49:00Z" w16du:dateUtc="2025-09-05T11:49:00Z">
        <w:r w:rsidRPr="00171CED" w:rsidDel="00D33432">
          <w:delText>6.1.</w:delText>
        </w:r>
        <w:r w:rsidDel="00D33432">
          <w:rPr>
            <w:rFonts w:eastAsiaTheme="minorEastAsia"/>
            <w:color w:val="auto"/>
            <w:kern w:val="2"/>
            <w:sz w:val="24"/>
            <w:szCs w:val="24"/>
            <w:lang w:val="en-US"/>
            <w14:ligatures w14:val="standardContextual"/>
          </w:rPr>
          <w:tab/>
        </w:r>
        <w:r w:rsidDel="00D33432">
          <w:delText>Recognition of prior learning</w:delText>
        </w:r>
        <w:r w:rsidDel="00D33432">
          <w:tab/>
          <w:delText>9</w:delText>
        </w:r>
      </w:del>
    </w:p>
    <w:p w14:paraId="3613A449" w14:textId="249F09AF" w:rsidR="00EE050D" w:rsidDel="00D33432" w:rsidRDefault="00EE050D">
      <w:pPr>
        <w:pStyle w:val="TOC2"/>
        <w:rPr>
          <w:del w:id="152" w:author="Abercrombie, Kerrie" w:date="2025-09-05T21:49:00Z" w16du:dateUtc="2025-09-05T11:49:00Z"/>
          <w:rFonts w:eastAsiaTheme="minorEastAsia"/>
          <w:color w:val="auto"/>
          <w:kern w:val="2"/>
          <w:sz w:val="24"/>
          <w:szCs w:val="24"/>
          <w:lang w:val="en-US"/>
          <w14:ligatures w14:val="standardContextual"/>
        </w:rPr>
      </w:pPr>
      <w:del w:id="153" w:author="Abercrombie, Kerrie" w:date="2025-09-05T21:49:00Z" w16du:dateUtc="2025-09-05T11:49:00Z">
        <w:r w:rsidRPr="00171CED" w:rsidDel="00D33432">
          <w:delText>6.2.</w:delText>
        </w:r>
        <w:r w:rsidDel="00D33432">
          <w:rPr>
            <w:rFonts w:eastAsiaTheme="minorEastAsia"/>
            <w:color w:val="auto"/>
            <w:kern w:val="2"/>
            <w:sz w:val="24"/>
            <w:szCs w:val="24"/>
            <w:lang w:val="en-US"/>
            <w14:ligatures w14:val="standardContextual"/>
          </w:rPr>
          <w:tab/>
        </w:r>
        <w:r w:rsidDel="00D33432">
          <w:delText>Model courses</w:delText>
        </w:r>
        <w:r w:rsidDel="00D33432">
          <w:tab/>
          <w:delText>10</w:delText>
        </w:r>
      </w:del>
    </w:p>
    <w:p w14:paraId="2A92518C" w14:textId="282DDA7B" w:rsidR="00EE050D" w:rsidDel="00D33432" w:rsidRDefault="00EE050D">
      <w:pPr>
        <w:pStyle w:val="TOC3"/>
        <w:tabs>
          <w:tab w:val="left" w:pos="1134"/>
        </w:tabs>
        <w:rPr>
          <w:del w:id="154" w:author="Abercrombie, Kerrie" w:date="2025-09-05T21:49:00Z" w16du:dateUtc="2025-09-05T11:49:00Z"/>
          <w:rFonts w:eastAsiaTheme="minorEastAsia"/>
          <w:noProof/>
          <w:color w:val="auto"/>
          <w:kern w:val="2"/>
          <w:sz w:val="24"/>
          <w:szCs w:val="24"/>
          <w:lang w:val="en-US"/>
          <w14:ligatures w14:val="standardContextual"/>
        </w:rPr>
      </w:pPr>
      <w:del w:id="155" w:author="Abercrombie, Kerrie" w:date="2025-09-05T21:49:00Z" w16du:dateUtc="2025-09-05T11:49:00Z">
        <w:r w:rsidRPr="00171CED" w:rsidDel="00D33432">
          <w:rPr>
            <w:noProof/>
          </w:rPr>
          <w:delText>6.2.1.</w:delText>
        </w:r>
        <w:r w:rsidDel="00D33432">
          <w:rPr>
            <w:rFonts w:eastAsiaTheme="minorEastAsia"/>
            <w:noProof/>
            <w:color w:val="auto"/>
            <w:kern w:val="2"/>
            <w:sz w:val="24"/>
            <w:szCs w:val="24"/>
            <w:lang w:val="en-US"/>
            <w14:ligatures w14:val="standardContextual"/>
          </w:rPr>
          <w:tab/>
        </w:r>
        <w:r w:rsidDel="00D33432">
          <w:rPr>
            <w:noProof/>
          </w:rPr>
          <w:delText>C0103-1 VTS Operator training</w:delText>
        </w:r>
        <w:r w:rsidDel="00D33432">
          <w:rPr>
            <w:noProof/>
          </w:rPr>
          <w:tab/>
          <w:delText>10</w:delText>
        </w:r>
      </w:del>
    </w:p>
    <w:p w14:paraId="4A4F3735" w14:textId="1EA92CF6" w:rsidR="00EE050D" w:rsidDel="00D33432" w:rsidRDefault="00EE050D">
      <w:pPr>
        <w:pStyle w:val="TOC3"/>
        <w:tabs>
          <w:tab w:val="left" w:pos="1134"/>
        </w:tabs>
        <w:rPr>
          <w:del w:id="156" w:author="Abercrombie, Kerrie" w:date="2025-09-05T21:49:00Z" w16du:dateUtc="2025-09-05T11:49:00Z"/>
          <w:rFonts w:eastAsiaTheme="minorEastAsia"/>
          <w:noProof/>
          <w:color w:val="auto"/>
          <w:kern w:val="2"/>
          <w:sz w:val="24"/>
          <w:szCs w:val="24"/>
          <w:lang w:val="en-US"/>
          <w14:ligatures w14:val="standardContextual"/>
        </w:rPr>
      </w:pPr>
      <w:del w:id="157" w:author="Abercrombie, Kerrie" w:date="2025-09-05T21:49:00Z" w16du:dateUtc="2025-09-05T11:49:00Z">
        <w:r w:rsidRPr="00171CED" w:rsidDel="00D33432">
          <w:rPr>
            <w:noProof/>
          </w:rPr>
          <w:delText>6.2.2.</w:delText>
        </w:r>
        <w:r w:rsidDel="00D33432">
          <w:rPr>
            <w:rFonts w:eastAsiaTheme="minorEastAsia"/>
            <w:noProof/>
            <w:color w:val="auto"/>
            <w:kern w:val="2"/>
            <w:sz w:val="24"/>
            <w:szCs w:val="24"/>
            <w:lang w:val="en-US"/>
            <w14:ligatures w14:val="standardContextual"/>
          </w:rPr>
          <w:tab/>
        </w:r>
        <w:r w:rsidDel="00D33432">
          <w:rPr>
            <w:noProof/>
          </w:rPr>
          <w:delText>C0103-2  VTS Supervisor training</w:delText>
        </w:r>
        <w:r w:rsidDel="00D33432">
          <w:rPr>
            <w:noProof/>
          </w:rPr>
          <w:tab/>
          <w:delText>10</w:delText>
        </w:r>
      </w:del>
    </w:p>
    <w:p w14:paraId="5C05D3CE" w14:textId="5ECFDDDE" w:rsidR="00EE050D" w:rsidDel="00D33432" w:rsidRDefault="00EE050D">
      <w:pPr>
        <w:pStyle w:val="TOC3"/>
        <w:tabs>
          <w:tab w:val="left" w:pos="1134"/>
        </w:tabs>
        <w:rPr>
          <w:del w:id="158" w:author="Abercrombie, Kerrie" w:date="2025-09-05T21:49:00Z" w16du:dateUtc="2025-09-05T11:49:00Z"/>
          <w:rFonts w:eastAsiaTheme="minorEastAsia"/>
          <w:noProof/>
          <w:color w:val="auto"/>
          <w:kern w:val="2"/>
          <w:sz w:val="24"/>
          <w:szCs w:val="24"/>
          <w:lang w:val="en-US"/>
          <w14:ligatures w14:val="standardContextual"/>
        </w:rPr>
      </w:pPr>
      <w:del w:id="159" w:author="Abercrombie, Kerrie" w:date="2025-09-05T21:49:00Z" w16du:dateUtc="2025-09-05T11:49:00Z">
        <w:r w:rsidRPr="00171CED" w:rsidDel="00D33432">
          <w:rPr>
            <w:noProof/>
          </w:rPr>
          <w:delText>6.2.3.</w:delText>
        </w:r>
        <w:r w:rsidDel="00D33432">
          <w:rPr>
            <w:rFonts w:eastAsiaTheme="minorEastAsia"/>
            <w:noProof/>
            <w:color w:val="auto"/>
            <w:kern w:val="2"/>
            <w:sz w:val="24"/>
            <w:szCs w:val="24"/>
            <w:lang w:val="en-US"/>
            <w14:ligatures w14:val="standardContextual"/>
          </w:rPr>
          <w:tab/>
        </w:r>
        <w:r w:rsidDel="00D33432">
          <w:rPr>
            <w:noProof/>
          </w:rPr>
          <w:delText>C0103-3 VTS On-the-Job training</w:delText>
        </w:r>
        <w:r w:rsidDel="00D33432">
          <w:rPr>
            <w:noProof/>
          </w:rPr>
          <w:tab/>
          <w:delText>11</w:delText>
        </w:r>
      </w:del>
    </w:p>
    <w:p w14:paraId="669B60B9" w14:textId="0EF79C5E" w:rsidR="00EE050D" w:rsidDel="00D33432" w:rsidRDefault="00EE050D">
      <w:pPr>
        <w:pStyle w:val="TOC3"/>
        <w:tabs>
          <w:tab w:val="left" w:pos="1134"/>
        </w:tabs>
        <w:rPr>
          <w:del w:id="160" w:author="Abercrombie, Kerrie" w:date="2025-09-05T21:49:00Z" w16du:dateUtc="2025-09-05T11:49:00Z"/>
          <w:rFonts w:eastAsiaTheme="minorEastAsia"/>
          <w:noProof/>
          <w:color w:val="auto"/>
          <w:kern w:val="2"/>
          <w:sz w:val="24"/>
          <w:szCs w:val="24"/>
          <w:lang w:val="en-US"/>
          <w14:ligatures w14:val="standardContextual"/>
        </w:rPr>
      </w:pPr>
      <w:del w:id="161" w:author="Abercrombie, Kerrie" w:date="2025-09-05T21:49:00Z" w16du:dateUtc="2025-09-05T11:49:00Z">
        <w:r w:rsidRPr="00171CED" w:rsidDel="00D33432">
          <w:rPr>
            <w:noProof/>
          </w:rPr>
          <w:delText>6.2.4.</w:delText>
        </w:r>
        <w:r w:rsidDel="00D33432">
          <w:rPr>
            <w:rFonts w:eastAsiaTheme="minorEastAsia"/>
            <w:noProof/>
            <w:color w:val="auto"/>
            <w:kern w:val="2"/>
            <w:sz w:val="24"/>
            <w:szCs w:val="24"/>
            <w:lang w:val="en-US"/>
            <w14:ligatures w14:val="standardContextual"/>
          </w:rPr>
          <w:tab/>
        </w:r>
        <w:r w:rsidDel="00D33432">
          <w:rPr>
            <w:noProof/>
          </w:rPr>
          <w:delText>C0103-4 VTS On-the-Job Training Instructor</w:delText>
        </w:r>
        <w:r w:rsidDel="00D33432">
          <w:rPr>
            <w:noProof/>
          </w:rPr>
          <w:tab/>
          <w:delText>11</w:delText>
        </w:r>
      </w:del>
    </w:p>
    <w:p w14:paraId="71DA7FB5" w14:textId="031A9EEB" w:rsidR="00EE050D" w:rsidDel="00D33432" w:rsidRDefault="00EE050D">
      <w:pPr>
        <w:pStyle w:val="TOC3"/>
        <w:tabs>
          <w:tab w:val="left" w:pos="1134"/>
        </w:tabs>
        <w:rPr>
          <w:del w:id="162" w:author="Abercrombie, Kerrie" w:date="2025-09-05T21:49:00Z" w16du:dateUtc="2025-09-05T11:49:00Z"/>
          <w:rFonts w:eastAsiaTheme="minorEastAsia"/>
          <w:noProof/>
          <w:color w:val="auto"/>
          <w:kern w:val="2"/>
          <w:sz w:val="24"/>
          <w:szCs w:val="24"/>
          <w:lang w:val="en-US"/>
          <w14:ligatures w14:val="standardContextual"/>
        </w:rPr>
      </w:pPr>
      <w:del w:id="163" w:author="Abercrombie, Kerrie" w:date="2025-09-05T21:49:00Z" w16du:dateUtc="2025-09-05T11:49:00Z">
        <w:r w:rsidRPr="00171CED" w:rsidDel="00D33432">
          <w:rPr>
            <w:noProof/>
          </w:rPr>
          <w:delText>6.2.5.</w:delText>
        </w:r>
        <w:r w:rsidDel="00D33432">
          <w:rPr>
            <w:rFonts w:eastAsiaTheme="minorEastAsia"/>
            <w:noProof/>
            <w:color w:val="auto"/>
            <w:kern w:val="2"/>
            <w:sz w:val="24"/>
            <w:szCs w:val="24"/>
            <w:lang w:val="en-US"/>
            <w14:ligatures w14:val="standardContextual"/>
          </w:rPr>
          <w:tab/>
        </w:r>
        <w:r w:rsidDel="00D33432">
          <w:rPr>
            <w:noProof/>
          </w:rPr>
          <w:delText>C0103-5 Revalidation Training  for VTS Personnel</w:delText>
        </w:r>
        <w:r w:rsidDel="00D33432">
          <w:rPr>
            <w:noProof/>
          </w:rPr>
          <w:tab/>
          <w:delText>12</w:delText>
        </w:r>
      </w:del>
    </w:p>
    <w:p w14:paraId="66622F2C" w14:textId="7DFE2064" w:rsidR="00EE050D" w:rsidDel="00D33432" w:rsidRDefault="00EE050D">
      <w:pPr>
        <w:pStyle w:val="TOC2"/>
        <w:rPr>
          <w:del w:id="164" w:author="Abercrombie, Kerrie" w:date="2025-09-05T21:49:00Z" w16du:dateUtc="2025-09-05T11:49:00Z"/>
          <w:rFonts w:eastAsiaTheme="minorEastAsia"/>
          <w:color w:val="auto"/>
          <w:kern w:val="2"/>
          <w:sz w:val="24"/>
          <w:szCs w:val="24"/>
          <w:lang w:val="en-US"/>
          <w14:ligatures w14:val="standardContextual"/>
        </w:rPr>
      </w:pPr>
      <w:del w:id="165" w:author="Abercrombie, Kerrie" w:date="2025-09-05T21:49:00Z" w16du:dateUtc="2025-09-05T11:49:00Z">
        <w:r w:rsidRPr="00171CED" w:rsidDel="00D33432">
          <w:delText>6.3.</w:delText>
        </w:r>
        <w:r w:rsidDel="00D33432">
          <w:rPr>
            <w:rFonts w:eastAsiaTheme="minorEastAsia"/>
            <w:color w:val="auto"/>
            <w:kern w:val="2"/>
            <w:sz w:val="24"/>
            <w:szCs w:val="24"/>
            <w:lang w:val="en-US"/>
            <w14:ligatures w14:val="standardContextual"/>
          </w:rPr>
          <w:tab/>
        </w:r>
        <w:r w:rsidDel="00D33432">
          <w:delText>Accreditation and Approval of VTS model courses</w:delText>
        </w:r>
        <w:r w:rsidDel="00D33432">
          <w:tab/>
          <w:delText>12</w:delText>
        </w:r>
      </w:del>
    </w:p>
    <w:p w14:paraId="5FB8A4E4" w14:textId="1B279A4C" w:rsidR="00EE050D" w:rsidDel="00D33432" w:rsidRDefault="00EE050D">
      <w:pPr>
        <w:pStyle w:val="TOC2"/>
        <w:rPr>
          <w:del w:id="166" w:author="Abercrombie, Kerrie" w:date="2025-09-05T21:49:00Z" w16du:dateUtc="2025-09-05T11:49:00Z"/>
          <w:rFonts w:eastAsiaTheme="minorEastAsia"/>
          <w:color w:val="auto"/>
          <w:kern w:val="2"/>
          <w:sz w:val="24"/>
          <w:szCs w:val="24"/>
          <w:lang w:val="en-US"/>
          <w14:ligatures w14:val="standardContextual"/>
        </w:rPr>
      </w:pPr>
      <w:del w:id="167" w:author="Abercrombie, Kerrie" w:date="2025-09-05T21:49:00Z" w16du:dateUtc="2025-09-05T11:49:00Z">
        <w:r w:rsidRPr="00171CED" w:rsidDel="00D33432">
          <w:delText>6.4.</w:delText>
        </w:r>
        <w:r w:rsidDel="00D33432">
          <w:rPr>
            <w:rFonts w:eastAsiaTheme="minorEastAsia"/>
            <w:color w:val="auto"/>
            <w:kern w:val="2"/>
            <w:sz w:val="24"/>
            <w:szCs w:val="24"/>
            <w:lang w:val="en-US"/>
            <w14:ligatures w14:val="standardContextual"/>
          </w:rPr>
          <w:tab/>
        </w:r>
        <w:r w:rsidDel="00D33432">
          <w:delText>Use of simulators</w:delText>
        </w:r>
        <w:r w:rsidDel="00D33432">
          <w:tab/>
          <w:delText>12</w:delText>
        </w:r>
      </w:del>
    </w:p>
    <w:p w14:paraId="499AACF9" w14:textId="61D2118E" w:rsidR="00EE050D" w:rsidDel="00D33432" w:rsidRDefault="00EE050D">
      <w:pPr>
        <w:pStyle w:val="TOC1"/>
        <w:rPr>
          <w:del w:id="168" w:author="Abercrombie, Kerrie" w:date="2025-09-05T21:49:00Z" w16du:dateUtc="2025-09-05T11:49:00Z"/>
          <w:rFonts w:eastAsiaTheme="minorEastAsia"/>
          <w:b w:val="0"/>
          <w:caps w:val="0"/>
          <w:color w:val="auto"/>
          <w:kern w:val="2"/>
          <w:sz w:val="24"/>
          <w:szCs w:val="24"/>
          <w:lang w:val="en-US"/>
          <w14:ligatures w14:val="standardContextual"/>
        </w:rPr>
      </w:pPr>
      <w:del w:id="169" w:author="Abercrombie, Kerrie" w:date="2025-09-05T21:49:00Z" w16du:dateUtc="2025-09-05T11:49:00Z">
        <w:r w:rsidRPr="00171CED" w:rsidDel="00D33432">
          <w:delText>7.</w:delText>
        </w:r>
        <w:r w:rsidDel="00D33432">
          <w:rPr>
            <w:rFonts w:eastAsiaTheme="minorEastAsia"/>
            <w:b w:val="0"/>
            <w:caps w:val="0"/>
            <w:color w:val="auto"/>
            <w:kern w:val="2"/>
            <w:sz w:val="24"/>
            <w:szCs w:val="24"/>
            <w:lang w:val="en-US"/>
            <w14:ligatures w14:val="standardContextual"/>
          </w:rPr>
          <w:tab/>
        </w:r>
        <w:r w:rsidDel="00D33432">
          <w:delText>QUALIFICATIONS FOR INSTRUCTORS AND ASSESSORS</w:delText>
        </w:r>
        <w:r w:rsidDel="00D33432">
          <w:tab/>
          <w:delText>13</w:delText>
        </w:r>
      </w:del>
    </w:p>
    <w:p w14:paraId="4DEAA6BF" w14:textId="12087A75" w:rsidR="00EE050D" w:rsidDel="00D33432" w:rsidRDefault="00EE050D">
      <w:pPr>
        <w:pStyle w:val="TOC2"/>
        <w:rPr>
          <w:del w:id="170" w:author="Abercrombie, Kerrie" w:date="2025-09-05T21:49:00Z" w16du:dateUtc="2025-09-05T11:49:00Z"/>
          <w:rFonts w:eastAsiaTheme="minorEastAsia"/>
          <w:color w:val="auto"/>
          <w:kern w:val="2"/>
          <w:sz w:val="24"/>
          <w:szCs w:val="24"/>
          <w:lang w:val="en-US"/>
          <w14:ligatures w14:val="standardContextual"/>
        </w:rPr>
      </w:pPr>
      <w:del w:id="171" w:author="Abercrombie, Kerrie" w:date="2025-09-05T21:49:00Z" w16du:dateUtc="2025-09-05T11:49:00Z">
        <w:r w:rsidRPr="00171CED" w:rsidDel="00D33432">
          <w:delText>7.1.</w:delText>
        </w:r>
        <w:r w:rsidDel="00D33432">
          <w:rPr>
            <w:rFonts w:eastAsiaTheme="minorEastAsia"/>
            <w:color w:val="auto"/>
            <w:kern w:val="2"/>
            <w:sz w:val="24"/>
            <w:szCs w:val="24"/>
            <w:lang w:val="en-US"/>
            <w14:ligatures w14:val="standardContextual"/>
          </w:rPr>
          <w:tab/>
        </w:r>
        <w:r w:rsidDel="00D33432">
          <w:delText>Instructors and assessors at accredited training organizations</w:delText>
        </w:r>
        <w:r w:rsidDel="00D33432">
          <w:tab/>
          <w:delText>13</w:delText>
        </w:r>
      </w:del>
    </w:p>
    <w:p w14:paraId="3E0BC281" w14:textId="7C89FEF7" w:rsidR="00EE050D" w:rsidDel="00D33432" w:rsidRDefault="00EE050D">
      <w:pPr>
        <w:pStyle w:val="TOC2"/>
        <w:rPr>
          <w:del w:id="172" w:author="Abercrombie, Kerrie" w:date="2025-09-05T21:49:00Z" w16du:dateUtc="2025-09-05T11:49:00Z"/>
          <w:rFonts w:eastAsiaTheme="minorEastAsia"/>
          <w:color w:val="auto"/>
          <w:kern w:val="2"/>
          <w:sz w:val="24"/>
          <w:szCs w:val="24"/>
          <w:lang w:val="en-US"/>
          <w14:ligatures w14:val="standardContextual"/>
        </w:rPr>
      </w:pPr>
      <w:del w:id="173" w:author="Abercrombie, Kerrie" w:date="2025-09-05T21:49:00Z" w16du:dateUtc="2025-09-05T11:49:00Z">
        <w:r w:rsidRPr="00171CED" w:rsidDel="00D33432">
          <w:delText>7.2.</w:delText>
        </w:r>
        <w:r w:rsidDel="00D33432">
          <w:rPr>
            <w:rFonts w:eastAsiaTheme="minorEastAsia"/>
            <w:color w:val="auto"/>
            <w:kern w:val="2"/>
            <w:sz w:val="24"/>
            <w:szCs w:val="24"/>
            <w:lang w:val="en-US"/>
            <w14:ligatures w14:val="standardContextual"/>
          </w:rPr>
          <w:tab/>
        </w:r>
        <w:r w:rsidDel="00D33432">
          <w:delText>Instructors and assessors within VTS providers</w:delText>
        </w:r>
        <w:r w:rsidDel="00D33432">
          <w:tab/>
          <w:delText>13</w:delText>
        </w:r>
      </w:del>
    </w:p>
    <w:p w14:paraId="6431B5E3" w14:textId="6F53881A" w:rsidR="00EE050D" w:rsidDel="00D33432" w:rsidRDefault="00EE050D">
      <w:pPr>
        <w:pStyle w:val="TOC2"/>
        <w:rPr>
          <w:del w:id="174" w:author="Abercrombie, Kerrie" w:date="2025-09-05T21:49:00Z" w16du:dateUtc="2025-09-05T11:49:00Z"/>
          <w:rFonts w:eastAsiaTheme="minorEastAsia"/>
          <w:color w:val="auto"/>
          <w:kern w:val="2"/>
          <w:sz w:val="24"/>
          <w:szCs w:val="24"/>
          <w:lang w:val="en-US"/>
          <w14:ligatures w14:val="standardContextual"/>
        </w:rPr>
      </w:pPr>
      <w:del w:id="175" w:author="Abercrombie, Kerrie" w:date="2025-09-05T21:49:00Z" w16du:dateUtc="2025-09-05T11:49:00Z">
        <w:r w:rsidRPr="00171CED" w:rsidDel="00D33432">
          <w:delText>7.3.</w:delText>
        </w:r>
        <w:r w:rsidDel="00D33432">
          <w:rPr>
            <w:rFonts w:eastAsiaTheme="minorEastAsia"/>
            <w:color w:val="auto"/>
            <w:kern w:val="2"/>
            <w:sz w:val="24"/>
            <w:szCs w:val="24"/>
            <w:lang w:val="en-US"/>
            <w14:ligatures w14:val="standardContextual"/>
          </w:rPr>
          <w:tab/>
        </w:r>
        <w:r w:rsidDel="00D33432">
          <w:delText>Instructors</w:delText>
        </w:r>
        <w:r w:rsidDel="00D33432">
          <w:tab/>
          <w:delText>13</w:delText>
        </w:r>
      </w:del>
    </w:p>
    <w:p w14:paraId="621BBC4D" w14:textId="1600B05A" w:rsidR="00EE050D" w:rsidDel="00D33432" w:rsidRDefault="00EE050D">
      <w:pPr>
        <w:pStyle w:val="TOC2"/>
        <w:rPr>
          <w:del w:id="176" w:author="Abercrombie, Kerrie" w:date="2025-09-05T21:49:00Z" w16du:dateUtc="2025-09-05T11:49:00Z"/>
          <w:rFonts w:eastAsiaTheme="minorEastAsia"/>
          <w:color w:val="auto"/>
          <w:kern w:val="2"/>
          <w:sz w:val="24"/>
          <w:szCs w:val="24"/>
          <w:lang w:val="en-US"/>
          <w14:ligatures w14:val="standardContextual"/>
        </w:rPr>
      </w:pPr>
      <w:del w:id="177" w:author="Abercrombie, Kerrie" w:date="2025-09-05T21:49:00Z" w16du:dateUtc="2025-09-05T11:49:00Z">
        <w:r w:rsidRPr="00171CED" w:rsidDel="00D33432">
          <w:delText>7.4.</w:delText>
        </w:r>
        <w:r w:rsidDel="00D33432">
          <w:rPr>
            <w:rFonts w:eastAsiaTheme="minorEastAsia"/>
            <w:color w:val="auto"/>
            <w:kern w:val="2"/>
            <w:sz w:val="24"/>
            <w:szCs w:val="24"/>
            <w:lang w:val="en-US"/>
            <w14:ligatures w14:val="standardContextual"/>
          </w:rPr>
          <w:tab/>
        </w:r>
        <w:r w:rsidDel="00D33432">
          <w:delText>Assessors</w:delText>
        </w:r>
        <w:r w:rsidDel="00D33432">
          <w:tab/>
          <w:delText>14</w:delText>
        </w:r>
      </w:del>
    </w:p>
    <w:p w14:paraId="5D13B2F5" w14:textId="17CB9853" w:rsidR="00EE050D" w:rsidDel="00D33432" w:rsidRDefault="00EE050D">
      <w:pPr>
        <w:pStyle w:val="TOC1"/>
        <w:rPr>
          <w:del w:id="178" w:author="Abercrombie, Kerrie" w:date="2025-09-05T21:49:00Z" w16du:dateUtc="2025-09-05T11:49:00Z"/>
          <w:rFonts w:eastAsiaTheme="minorEastAsia"/>
          <w:b w:val="0"/>
          <w:caps w:val="0"/>
          <w:color w:val="auto"/>
          <w:kern w:val="2"/>
          <w:sz w:val="24"/>
          <w:szCs w:val="24"/>
          <w:lang w:val="en-US"/>
          <w14:ligatures w14:val="standardContextual"/>
        </w:rPr>
      </w:pPr>
      <w:del w:id="179" w:author="Abercrombie, Kerrie" w:date="2025-09-05T21:49:00Z" w16du:dateUtc="2025-09-05T11:49:00Z">
        <w:r w:rsidRPr="00171CED" w:rsidDel="00D33432">
          <w:delText>8.</w:delText>
        </w:r>
        <w:r w:rsidDel="00D33432">
          <w:rPr>
            <w:rFonts w:eastAsiaTheme="minorEastAsia"/>
            <w:b w:val="0"/>
            <w:caps w:val="0"/>
            <w:color w:val="auto"/>
            <w:kern w:val="2"/>
            <w:sz w:val="24"/>
            <w:szCs w:val="24"/>
            <w:lang w:val="en-US"/>
            <w14:ligatures w14:val="standardContextual"/>
          </w:rPr>
          <w:tab/>
        </w:r>
        <w:r w:rsidDel="00D33432">
          <w:delText>QUALIFICATION AND CERTIFICATION</w:delText>
        </w:r>
        <w:r w:rsidDel="00D33432">
          <w:tab/>
          <w:delText>14</w:delText>
        </w:r>
      </w:del>
    </w:p>
    <w:p w14:paraId="57C54ACD" w14:textId="5AB9FD83" w:rsidR="00EE050D" w:rsidDel="00D33432" w:rsidRDefault="00EE050D">
      <w:pPr>
        <w:pStyle w:val="TOC2"/>
        <w:rPr>
          <w:del w:id="180" w:author="Abercrombie, Kerrie" w:date="2025-09-05T21:49:00Z" w16du:dateUtc="2025-09-05T11:49:00Z"/>
          <w:rFonts w:eastAsiaTheme="minorEastAsia"/>
          <w:color w:val="auto"/>
          <w:kern w:val="2"/>
          <w:sz w:val="24"/>
          <w:szCs w:val="24"/>
          <w:lang w:val="en-US"/>
          <w14:ligatures w14:val="standardContextual"/>
        </w:rPr>
      </w:pPr>
      <w:del w:id="181" w:author="Abercrombie, Kerrie" w:date="2025-09-05T21:49:00Z" w16du:dateUtc="2025-09-05T11:49:00Z">
        <w:r w:rsidRPr="00171CED" w:rsidDel="00D33432">
          <w:delText>8.1.</w:delText>
        </w:r>
        <w:r w:rsidDel="00D33432">
          <w:rPr>
            <w:rFonts w:eastAsiaTheme="minorEastAsia"/>
            <w:color w:val="auto"/>
            <w:kern w:val="2"/>
            <w:sz w:val="24"/>
            <w:szCs w:val="24"/>
            <w:lang w:val="en-US"/>
            <w14:ligatures w14:val="standardContextual"/>
          </w:rPr>
          <w:tab/>
        </w:r>
        <w:r w:rsidDel="00D33432">
          <w:delText>Qualification</w:delText>
        </w:r>
        <w:r w:rsidDel="00D33432">
          <w:tab/>
          <w:delText>14</w:delText>
        </w:r>
      </w:del>
    </w:p>
    <w:p w14:paraId="46D38698" w14:textId="1A1CF0E3" w:rsidR="00EE050D" w:rsidDel="00D33432" w:rsidRDefault="00EE050D">
      <w:pPr>
        <w:pStyle w:val="TOC2"/>
        <w:rPr>
          <w:del w:id="182" w:author="Abercrombie, Kerrie" w:date="2025-09-05T21:49:00Z" w16du:dateUtc="2025-09-05T11:49:00Z"/>
          <w:rFonts w:eastAsiaTheme="minorEastAsia"/>
          <w:color w:val="auto"/>
          <w:kern w:val="2"/>
          <w:sz w:val="24"/>
          <w:szCs w:val="24"/>
          <w:lang w:val="en-US"/>
          <w14:ligatures w14:val="standardContextual"/>
        </w:rPr>
      </w:pPr>
      <w:del w:id="183" w:author="Abercrombie, Kerrie" w:date="2025-09-05T21:49:00Z" w16du:dateUtc="2025-09-05T11:49:00Z">
        <w:r w:rsidRPr="00171CED" w:rsidDel="00D33432">
          <w:delText>8.2.</w:delText>
        </w:r>
        <w:r w:rsidDel="00D33432">
          <w:rPr>
            <w:rFonts w:eastAsiaTheme="minorEastAsia"/>
            <w:color w:val="auto"/>
            <w:kern w:val="2"/>
            <w:sz w:val="24"/>
            <w:szCs w:val="24"/>
            <w:lang w:val="en-US"/>
            <w14:ligatures w14:val="standardContextual"/>
          </w:rPr>
          <w:tab/>
        </w:r>
        <w:r w:rsidDel="00D33432">
          <w:delText>Certificate / Certification</w:delText>
        </w:r>
        <w:r w:rsidDel="00D33432">
          <w:tab/>
          <w:delText>14</w:delText>
        </w:r>
      </w:del>
    </w:p>
    <w:p w14:paraId="3BDF532E" w14:textId="23387011" w:rsidR="00EE050D" w:rsidDel="00D33432" w:rsidRDefault="00EE050D">
      <w:pPr>
        <w:pStyle w:val="TOC2"/>
        <w:rPr>
          <w:del w:id="184" w:author="Abercrombie, Kerrie" w:date="2025-09-05T21:49:00Z" w16du:dateUtc="2025-09-05T11:49:00Z"/>
          <w:rFonts w:eastAsiaTheme="minorEastAsia"/>
          <w:color w:val="auto"/>
          <w:kern w:val="2"/>
          <w:sz w:val="24"/>
          <w:szCs w:val="24"/>
          <w:lang w:val="en-US"/>
          <w14:ligatures w14:val="standardContextual"/>
        </w:rPr>
      </w:pPr>
      <w:del w:id="185" w:author="Abercrombie, Kerrie" w:date="2025-09-05T21:49:00Z" w16du:dateUtc="2025-09-05T11:49:00Z">
        <w:r w:rsidRPr="00171CED" w:rsidDel="00D33432">
          <w:delText>8.3.</w:delText>
        </w:r>
        <w:r w:rsidDel="00D33432">
          <w:rPr>
            <w:rFonts w:eastAsiaTheme="minorEastAsia"/>
            <w:color w:val="auto"/>
            <w:kern w:val="2"/>
            <w:sz w:val="24"/>
            <w:szCs w:val="24"/>
            <w:lang w:val="en-US"/>
            <w14:ligatures w14:val="standardContextual"/>
          </w:rPr>
          <w:tab/>
        </w:r>
        <w:r w:rsidDel="00D33432">
          <w:delText>VTS model course certificate</w:delText>
        </w:r>
        <w:r w:rsidDel="00D33432">
          <w:tab/>
          <w:delText>14</w:delText>
        </w:r>
      </w:del>
    </w:p>
    <w:p w14:paraId="0186DD03" w14:textId="00E1BAA5" w:rsidR="00EE050D" w:rsidDel="00D33432" w:rsidRDefault="00EE050D">
      <w:pPr>
        <w:pStyle w:val="TOC2"/>
        <w:rPr>
          <w:del w:id="186" w:author="Abercrombie, Kerrie" w:date="2025-09-05T21:49:00Z" w16du:dateUtc="2025-09-05T11:49:00Z"/>
          <w:rFonts w:eastAsiaTheme="minorEastAsia"/>
          <w:color w:val="auto"/>
          <w:kern w:val="2"/>
          <w:sz w:val="24"/>
          <w:szCs w:val="24"/>
          <w:lang w:val="en-US"/>
          <w14:ligatures w14:val="standardContextual"/>
        </w:rPr>
      </w:pPr>
      <w:del w:id="187" w:author="Abercrombie, Kerrie" w:date="2025-09-05T21:49:00Z" w16du:dateUtc="2025-09-05T11:49:00Z">
        <w:r w:rsidRPr="00171CED" w:rsidDel="00D33432">
          <w:delText>8.4.</w:delText>
        </w:r>
        <w:r w:rsidDel="00D33432">
          <w:rPr>
            <w:rFonts w:eastAsiaTheme="minorEastAsia"/>
            <w:color w:val="auto"/>
            <w:kern w:val="2"/>
            <w:sz w:val="24"/>
            <w:szCs w:val="24"/>
            <w:lang w:val="en-US"/>
            <w14:ligatures w14:val="standardContextual"/>
          </w:rPr>
          <w:tab/>
        </w:r>
        <w:r w:rsidDel="00D33432">
          <w:delText>Recognition of certificates</w:delText>
        </w:r>
        <w:r w:rsidDel="00D33432">
          <w:tab/>
          <w:delText>15</w:delText>
        </w:r>
      </w:del>
    </w:p>
    <w:p w14:paraId="2DD972A4" w14:textId="145EBA6E" w:rsidR="00EE050D" w:rsidDel="00D33432" w:rsidRDefault="00EE050D">
      <w:pPr>
        <w:pStyle w:val="TOC2"/>
        <w:rPr>
          <w:del w:id="188" w:author="Abercrombie, Kerrie" w:date="2025-09-05T21:49:00Z" w16du:dateUtc="2025-09-05T11:49:00Z"/>
          <w:rFonts w:eastAsiaTheme="minorEastAsia"/>
          <w:color w:val="auto"/>
          <w:kern w:val="2"/>
          <w:sz w:val="24"/>
          <w:szCs w:val="24"/>
          <w:lang w:val="en-US"/>
          <w14:ligatures w14:val="standardContextual"/>
        </w:rPr>
      </w:pPr>
      <w:del w:id="189" w:author="Abercrombie, Kerrie" w:date="2025-09-05T21:49:00Z" w16du:dateUtc="2025-09-05T11:49:00Z">
        <w:r w:rsidRPr="00171CED" w:rsidDel="00D33432">
          <w:delText>8.5.</w:delText>
        </w:r>
        <w:r w:rsidDel="00D33432">
          <w:rPr>
            <w:rFonts w:eastAsiaTheme="minorEastAsia"/>
            <w:color w:val="auto"/>
            <w:kern w:val="2"/>
            <w:sz w:val="24"/>
            <w:szCs w:val="24"/>
            <w:lang w:val="en-US"/>
            <w14:ligatures w14:val="standardContextual"/>
          </w:rPr>
          <w:tab/>
        </w:r>
        <w:r w:rsidDel="00D33432">
          <w:delText>Validity of Certificates</w:delText>
        </w:r>
        <w:r w:rsidDel="00D33432">
          <w:tab/>
          <w:delText>15</w:delText>
        </w:r>
      </w:del>
    </w:p>
    <w:p w14:paraId="0A0FBA0D" w14:textId="6EAD13EF" w:rsidR="00EE050D" w:rsidDel="00D33432" w:rsidRDefault="00EE050D">
      <w:pPr>
        <w:pStyle w:val="TOC2"/>
        <w:rPr>
          <w:del w:id="190" w:author="Abercrombie, Kerrie" w:date="2025-09-05T21:49:00Z" w16du:dateUtc="2025-09-05T11:49:00Z"/>
          <w:rFonts w:eastAsiaTheme="minorEastAsia"/>
          <w:color w:val="auto"/>
          <w:kern w:val="2"/>
          <w:sz w:val="24"/>
          <w:szCs w:val="24"/>
          <w:lang w:val="en-US"/>
          <w14:ligatures w14:val="standardContextual"/>
        </w:rPr>
      </w:pPr>
      <w:del w:id="191" w:author="Abercrombie, Kerrie" w:date="2025-09-05T21:49:00Z" w16du:dateUtc="2025-09-05T11:49:00Z">
        <w:r w:rsidRPr="00171CED" w:rsidDel="00D33432">
          <w:delText>8.6.</w:delText>
        </w:r>
        <w:r w:rsidDel="00D33432">
          <w:rPr>
            <w:rFonts w:eastAsiaTheme="minorEastAsia"/>
            <w:color w:val="auto"/>
            <w:kern w:val="2"/>
            <w:sz w:val="24"/>
            <w:szCs w:val="24"/>
            <w:lang w:val="en-US"/>
            <w14:ligatures w14:val="standardContextual"/>
          </w:rPr>
          <w:tab/>
        </w:r>
        <w:r w:rsidDel="00D33432">
          <w:delText>Training records</w:delText>
        </w:r>
        <w:r w:rsidDel="00D33432">
          <w:tab/>
          <w:delText>15</w:delText>
        </w:r>
      </w:del>
    </w:p>
    <w:p w14:paraId="186133BE" w14:textId="21EC00E9" w:rsidR="00EE050D" w:rsidDel="00D33432" w:rsidRDefault="00EE050D">
      <w:pPr>
        <w:pStyle w:val="TOC1"/>
        <w:rPr>
          <w:del w:id="192" w:author="Abercrombie, Kerrie" w:date="2025-09-05T21:49:00Z" w16du:dateUtc="2025-09-05T11:49:00Z"/>
          <w:rFonts w:eastAsiaTheme="minorEastAsia"/>
          <w:b w:val="0"/>
          <w:caps w:val="0"/>
          <w:color w:val="auto"/>
          <w:kern w:val="2"/>
          <w:sz w:val="24"/>
          <w:szCs w:val="24"/>
          <w:lang w:val="en-US"/>
          <w14:ligatures w14:val="standardContextual"/>
        </w:rPr>
      </w:pPr>
      <w:del w:id="193" w:author="Abercrombie, Kerrie" w:date="2025-09-05T21:49:00Z" w16du:dateUtc="2025-09-05T11:49:00Z">
        <w:r w:rsidRPr="00171CED" w:rsidDel="00D33432">
          <w:delText>9.</w:delText>
        </w:r>
        <w:r w:rsidDel="00D33432">
          <w:rPr>
            <w:rFonts w:eastAsiaTheme="minorEastAsia"/>
            <w:b w:val="0"/>
            <w:caps w:val="0"/>
            <w:color w:val="auto"/>
            <w:kern w:val="2"/>
            <w:sz w:val="24"/>
            <w:szCs w:val="24"/>
            <w:lang w:val="en-US"/>
            <w14:ligatures w14:val="standardContextual"/>
          </w:rPr>
          <w:tab/>
        </w:r>
        <w:r w:rsidDel="00D33432">
          <w:delText>MAINTAINING QUALIFICATIONS</w:delText>
        </w:r>
        <w:r w:rsidDel="00D33432">
          <w:tab/>
          <w:delText>17</w:delText>
        </w:r>
      </w:del>
    </w:p>
    <w:p w14:paraId="640AC5E4" w14:textId="631E1B30" w:rsidR="00EE050D" w:rsidDel="00D33432" w:rsidRDefault="00EE050D">
      <w:pPr>
        <w:pStyle w:val="TOC2"/>
        <w:rPr>
          <w:del w:id="194" w:author="Abercrombie, Kerrie" w:date="2025-09-05T21:49:00Z" w16du:dateUtc="2025-09-05T11:49:00Z"/>
          <w:rFonts w:eastAsiaTheme="minorEastAsia"/>
          <w:color w:val="auto"/>
          <w:kern w:val="2"/>
          <w:sz w:val="24"/>
          <w:szCs w:val="24"/>
          <w:lang w:val="en-US"/>
          <w14:ligatures w14:val="standardContextual"/>
        </w:rPr>
      </w:pPr>
      <w:del w:id="195" w:author="Abercrombie, Kerrie" w:date="2025-09-05T21:49:00Z" w16du:dateUtc="2025-09-05T11:49:00Z">
        <w:r w:rsidRPr="00171CED" w:rsidDel="00D33432">
          <w:delText>9.1.</w:delText>
        </w:r>
        <w:r w:rsidDel="00D33432">
          <w:rPr>
            <w:rFonts w:eastAsiaTheme="minorEastAsia"/>
            <w:color w:val="auto"/>
            <w:kern w:val="2"/>
            <w:sz w:val="24"/>
            <w:szCs w:val="24"/>
            <w:lang w:val="en-US"/>
            <w14:ligatures w14:val="standardContextual"/>
          </w:rPr>
          <w:tab/>
        </w:r>
        <w:r w:rsidDel="00D33432">
          <w:delText>Periodic Assessments</w:delText>
        </w:r>
        <w:r w:rsidDel="00D33432">
          <w:tab/>
          <w:delText>19</w:delText>
        </w:r>
      </w:del>
    </w:p>
    <w:p w14:paraId="0C56B76D" w14:textId="5877B23F" w:rsidR="00EE050D" w:rsidDel="00D33432" w:rsidRDefault="00EE050D">
      <w:pPr>
        <w:pStyle w:val="TOC3"/>
        <w:tabs>
          <w:tab w:val="left" w:pos="1134"/>
        </w:tabs>
        <w:rPr>
          <w:del w:id="196" w:author="Abercrombie, Kerrie" w:date="2025-09-05T21:49:00Z" w16du:dateUtc="2025-09-05T11:49:00Z"/>
          <w:rFonts w:eastAsiaTheme="minorEastAsia"/>
          <w:noProof/>
          <w:color w:val="auto"/>
          <w:kern w:val="2"/>
          <w:sz w:val="24"/>
          <w:szCs w:val="24"/>
          <w:lang w:val="en-US"/>
          <w14:ligatures w14:val="standardContextual"/>
        </w:rPr>
      </w:pPr>
      <w:del w:id="197" w:author="Abercrombie, Kerrie" w:date="2025-09-05T21:49:00Z" w16du:dateUtc="2025-09-05T11:49:00Z">
        <w:r w:rsidRPr="00171CED" w:rsidDel="00D33432">
          <w:rPr>
            <w:noProof/>
          </w:rPr>
          <w:delText>9.1.1.</w:delText>
        </w:r>
        <w:r w:rsidDel="00D33432">
          <w:rPr>
            <w:rFonts w:eastAsiaTheme="minorEastAsia"/>
            <w:noProof/>
            <w:color w:val="auto"/>
            <w:kern w:val="2"/>
            <w:sz w:val="24"/>
            <w:szCs w:val="24"/>
            <w:lang w:val="en-US"/>
            <w14:ligatures w14:val="standardContextual"/>
          </w:rPr>
          <w:tab/>
        </w:r>
        <w:r w:rsidDel="00D33432">
          <w:rPr>
            <w:noProof/>
          </w:rPr>
          <w:delText>Performance Assessment</w:delText>
        </w:r>
        <w:r w:rsidDel="00D33432">
          <w:rPr>
            <w:noProof/>
          </w:rPr>
          <w:tab/>
          <w:delText>19</w:delText>
        </w:r>
      </w:del>
    </w:p>
    <w:p w14:paraId="75C7887E" w14:textId="1435EBC9" w:rsidR="00EE050D" w:rsidDel="00D33432" w:rsidRDefault="00EE050D">
      <w:pPr>
        <w:pStyle w:val="TOC3"/>
        <w:tabs>
          <w:tab w:val="left" w:pos="1134"/>
        </w:tabs>
        <w:rPr>
          <w:del w:id="198" w:author="Abercrombie, Kerrie" w:date="2025-09-05T21:49:00Z" w16du:dateUtc="2025-09-05T11:49:00Z"/>
          <w:rFonts w:eastAsiaTheme="minorEastAsia"/>
          <w:noProof/>
          <w:color w:val="auto"/>
          <w:kern w:val="2"/>
          <w:sz w:val="24"/>
          <w:szCs w:val="24"/>
          <w:lang w:val="en-US"/>
          <w14:ligatures w14:val="standardContextual"/>
        </w:rPr>
      </w:pPr>
      <w:del w:id="199" w:author="Abercrombie, Kerrie" w:date="2025-09-05T21:49:00Z" w16du:dateUtc="2025-09-05T11:49:00Z">
        <w:r w:rsidRPr="00171CED" w:rsidDel="00D33432">
          <w:rPr>
            <w:noProof/>
          </w:rPr>
          <w:delText>9.1.2.</w:delText>
        </w:r>
        <w:r w:rsidDel="00D33432">
          <w:rPr>
            <w:rFonts w:eastAsiaTheme="minorEastAsia"/>
            <w:noProof/>
            <w:color w:val="auto"/>
            <w:kern w:val="2"/>
            <w:sz w:val="24"/>
            <w:szCs w:val="24"/>
            <w:lang w:val="en-US"/>
            <w14:ligatures w14:val="standardContextual"/>
          </w:rPr>
          <w:tab/>
        </w:r>
        <w:r w:rsidDel="00D33432">
          <w:rPr>
            <w:noProof/>
          </w:rPr>
          <w:delText xml:space="preserve">VTS </w:delText>
        </w:r>
        <w:r w:rsidRPr="00171CED" w:rsidDel="00D33432">
          <w:rPr>
            <w:strike/>
            <w:noProof/>
          </w:rPr>
          <w:delText xml:space="preserve">English </w:delText>
        </w:r>
        <w:r w:rsidDel="00D33432">
          <w:rPr>
            <w:noProof/>
          </w:rPr>
          <w:delText>Communications Competency Testing</w:delText>
        </w:r>
        <w:r w:rsidDel="00D33432">
          <w:rPr>
            <w:noProof/>
          </w:rPr>
          <w:tab/>
          <w:delText>19</w:delText>
        </w:r>
      </w:del>
    </w:p>
    <w:p w14:paraId="02CC36F3" w14:textId="252F3EAE" w:rsidR="00EE050D" w:rsidDel="00D33432" w:rsidRDefault="00EE050D">
      <w:pPr>
        <w:pStyle w:val="TOC2"/>
        <w:rPr>
          <w:del w:id="200" w:author="Abercrombie, Kerrie" w:date="2025-09-05T21:49:00Z" w16du:dateUtc="2025-09-05T11:49:00Z"/>
          <w:rFonts w:eastAsiaTheme="minorEastAsia"/>
          <w:color w:val="auto"/>
          <w:kern w:val="2"/>
          <w:sz w:val="24"/>
          <w:szCs w:val="24"/>
          <w:lang w:val="en-US"/>
          <w14:ligatures w14:val="standardContextual"/>
        </w:rPr>
      </w:pPr>
      <w:del w:id="201" w:author="Abercrombie, Kerrie" w:date="2025-09-05T21:49:00Z" w16du:dateUtc="2025-09-05T11:49:00Z">
        <w:r w:rsidRPr="00171CED" w:rsidDel="00D33432">
          <w:delText>9.2.</w:delText>
        </w:r>
        <w:r w:rsidDel="00D33432">
          <w:rPr>
            <w:rFonts w:eastAsiaTheme="minorEastAsia"/>
            <w:color w:val="auto"/>
            <w:kern w:val="2"/>
            <w:sz w:val="24"/>
            <w:szCs w:val="24"/>
            <w:lang w:val="en-US"/>
            <w14:ligatures w14:val="standardContextual"/>
          </w:rPr>
          <w:tab/>
        </w:r>
        <w:r w:rsidDel="00D33432">
          <w:delText>Skills and Development Training</w:delText>
        </w:r>
        <w:r w:rsidDel="00D33432">
          <w:tab/>
          <w:delText>20</w:delText>
        </w:r>
      </w:del>
    </w:p>
    <w:p w14:paraId="6F64AE6A" w14:textId="49CFF092" w:rsidR="00EE050D" w:rsidDel="00D33432" w:rsidRDefault="00EE050D">
      <w:pPr>
        <w:pStyle w:val="TOC3"/>
        <w:tabs>
          <w:tab w:val="left" w:pos="1134"/>
        </w:tabs>
        <w:rPr>
          <w:del w:id="202" w:author="Abercrombie, Kerrie" w:date="2025-09-05T21:49:00Z" w16du:dateUtc="2025-09-05T11:49:00Z"/>
          <w:rFonts w:eastAsiaTheme="minorEastAsia"/>
          <w:noProof/>
          <w:color w:val="auto"/>
          <w:kern w:val="2"/>
          <w:sz w:val="24"/>
          <w:szCs w:val="24"/>
          <w:lang w:val="en-US"/>
          <w14:ligatures w14:val="standardContextual"/>
        </w:rPr>
      </w:pPr>
      <w:del w:id="203" w:author="Abercrombie, Kerrie" w:date="2025-09-05T21:49:00Z" w16du:dateUtc="2025-09-05T11:49:00Z">
        <w:r w:rsidRPr="00171CED" w:rsidDel="00D33432">
          <w:rPr>
            <w:noProof/>
          </w:rPr>
          <w:delText>9.2.1.</w:delText>
        </w:r>
        <w:r w:rsidDel="00D33432">
          <w:rPr>
            <w:rFonts w:eastAsiaTheme="minorEastAsia"/>
            <w:noProof/>
            <w:color w:val="auto"/>
            <w:kern w:val="2"/>
            <w:sz w:val="24"/>
            <w:szCs w:val="24"/>
            <w:lang w:val="en-US"/>
            <w14:ligatures w14:val="standardContextual"/>
          </w:rPr>
          <w:tab/>
        </w:r>
        <w:r w:rsidDel="00D33432">
          <w:rPr>
            <w:noProof/>
          </w:rPr>
          <w:delText>Adaptation Training</w:delText>
        </w:r>
        <w:r w:rsidDel="00D33432">
          <w:rPr>
            <w:noProof/>
          </w:rPr>
          <w:tab/>
          <w:delText>20</w:delText>
        </w:r>
      </w:del>
    </w:p>
    <w:p w14:paraId="048403D0" w14:textId="7EF996F7" w:rsidR="00EE050D" w:rsidDel="00D33432" w:rsidRDefault="00EE050D">
      <w:pPr>
        <w:pStyle w:val="TOC3"/>
        <w:tabs>
          <w:tab w:val="left" w:pos="1134"/>
        </w:tabs>
        <w:rPr>
          <w:del w:id="204" w:author="Abercrombie, Kerrie" w:date="2025-09-05T21:49:00Z" w16du:dateUtc="2025-09-05T11:49:00Z"/>
          <w:rFonts w:eastAsiaTheme="minorEastAsia"/>
          <w:noProof/>
          <w:color w:val="auto"/>
          <w:kern w:val="2"/>
          <w:sz w:val="24"/>
          <w:szCs w:val="24"/>
          <w:lang w:val="en-US"/>
          <w14:ligatures w14:val="standardContextual"/>
        </w:rPr>
      </w:pPr>
      <w:del w:id="205" w:author="Abercrombie, Kerrie" w:date="2025-09-05T21:49:00Z" w16du:dateUtc="2025-09-05T11:49:00Z">
        <w:r w:rsidRPr="00171CED" w:rsidDel="00D33432">
          <w:rPr>
            <w:noProof/>
          </w:rPr>
          <w:delText>9.2.2.</w:delText>
        </w:r>
        <w:r w:rsidDel="00D33432">
          <w:rPr>
            <w:rFonts w:eastAsiaTheme="minorEastAsia"/>
            <w:noProof/>
            <w:color w:val="auto"/>
            <w:kern w:val="2"/>
            <w:sz w:val="24"/>
            <w:szCs w:val="24"/>
            <w:lang w:val="en-US"/>
            <w14:ligatures w14:val="standardContextual"/>
          </w:rPr>
          <w:tab/>
        </w:r>
        <w:r w:rsidDel="00D33432">
          <w:rPr>
            <w:noProof/>
          </w:rPr>
          <w:delText>Updating Training</w:delText>
        </w:r>
        <w:r w:rsidDel="00D33432">
          <w:rPr>
            <w:noProof/>
          </w:rPr>
          <w:tab/>
          <w:delText>20</w:delText>
        </w:r>
      </w:del>
    </w:p>
    <w:p w14:paraId="5792EAF3" w14:textId="17A2A583" w:rsidR="00EE050D" w:rsidDel="00D33432" w:rsidRDefault="00EE050D">
      <w:pPr>
        <w:pStyle w:val="TOC3"/>
        <w:tabs>
          <w:tab w:val="left" w:pos="1134"/>
        </w:tabs>
        <w:rPr>
          <w:del w:id="206" w:author="Abercrombie, Kerrie" w:date="2025-09-05T21:49:00Z" w16du:dateUtc="2025-09-05T11:49:00Z"/>
          <w:rFonts w:eastAsiaTheme="minorEastAsia"/>
          <w:noProof/>
          <w:color w:val="auto"/>
          <w:kern w:val="2"/>
          <w:sz w:val="24"/>
          <w:szCs w:val="24"/>
          <w:lang w:val="en-US"/>
          <w14:ligatures w14:val="standardContextual"/>
        </w:rPr>
      </w:pPr>
      <w:del w:id="207" w:author="Abercrombie, Kerrie" w:date="2025-09-05T21:49:00Z" w16du:dateUtc="2025-09-05T11:49:00Z">
        <w:r w:rsidRPr="00171CED" w:rsidDel="00D33432">
          <w:rPr>
            <w:noProof/>
          </w:rPr>
          <w:delText>9.2.3.</w:delText>
        </w:r>
        <w:r w:rsidDel="00D33432">
          <w:rPr>
            <w:rFonts w:eastAsiaTheme="minorEastAsia"/>
            <w:noProof/>
            <w:color w:val="auto"/>
            <w:kern w:val="2"/>
            <w:sz w:val="24"/>
            <w:szCs w:val="24"/>
            <w:lang w:val="en-US"/>
            <w14:ligatures w14:val="standardContextual"/>
          </w:rPr>
          <w:tab/>
        </w:r>
        <w:r w:rsidDel="00D33432">
          <w:rPr>
            <w:noProof/>
          </w:rPr>
          <w:delText>Other Training</w:delText>
        </w:r>
        <w:r w:rsidDel="00D33432">
          <w:rPr>
            <w:noProof/>
          </w:rPr>
          <w:tab/>
          <w:delText>21</w:delText>
        </w:r>
      </w:del>
    </w:p>
    <w:p w14:paraId="3A4C4272" w14:textId="1A681D71" w:rsidR="00EE050D" w:rsidDel="00D33432" w:rsidRDefault="00EE050D">
      <w:pPr>
        <w:pStyle w:val="TOC2"/>
        <w:rPr>
          <w:del w:id="208" w:author="Abercrombie, Kerrie" w:date="2025-09-05T21:49:00Z" w16du:dateUtc="2025-09-05T11:49:00Z"/>
          <w:rFonts w:eastAsiaTheme="minorEastAsia"/>
          <w:color w:val="auto"/>
          <w:kern w:val="2"/>
          <w:sz w:val="24"/>
          <w:szCs w:val="24"/>
          <w:lang w:val="en-US"/>
          <w14:ligatures w14:val="standardContextual"/>
        </w:rPr>
      </w:pPr>
      <w:del w:id="209" w:author="Abercrombie, Kerrie" w:date="2025-09-05T21:49:00Z" w16du:dateUtc="2025-09-05T11:49:00Z">
        <w:r w:rsidRPr="00171CED" w:rsidDel="00D33432">
          <w:delText>9.3.</w:delText>
        </w:r>
        <w:r w:rsidDel="00D33432">
          <w:rPr>
            <w:rFonts w:eastAsiaTheme="minorEastAsia"/>
            <w:color w:val="auto"/>
            <w:kern w:val="2"/>
            <w:sz w:val="24"/>
            <w:szCs w:val="24"/>
            <w:lang w:val="en-US"/>
            <w14:ligatures w14:val="standardContextual"/>
          </w:rPr>
          <w:tab/>
        </w:r>
        <w:r w:rsidDel="00D33432">
          <w:delText>REVALIDATION Training</w:delText>
        </w:r>
        <w:r w:rsidDel="00D33432">
          <w:tab/>
          <w:delText>21</w:delText>
        </w:r>
      </w:del>
    </w:p>
    <w:p w14:paraId="1A9DE4E9" w14:textId="689540D1" w:rsidR="00EE050D" w:rsidDel="00D33432" w:rsidRDefault="00EE050D">
      <w:pPr>
        <w:pStyle w:val="TOC2"/>
        <w:rPr>
          <w:del w:id="210" w:author="Abercrombie, Kerrie" w:date="2025-09-05T21:49:00Z" w16du:dateUtc="2025-09-05T11:49:00Z"/>
          <w:rFonts w:eastAsiaTheme="minorEastAsia"/>
          <w:color w:val="auto"/>
          <w:kern w:val="2"/>
          <w:sz w:val="24"/>
          <w:szCs w:val="24"/>
          <w:lang w:val="en-US"/>
          <w14:ligatures w14:val="standardContextual"/>
        </w:rPr>
      </w:pPr>
      <w:del w:id="211" w:author="Abercrombie, Kerrie" w:date="2025-09-05T21:49:00Z" w16du:dateUtc="2025-09-05T11:49:00Z">
        <w:r w:rsidRPr="00171CED" w:rsidDel="00D33432">
          <w:delText>9.4.</w:delText>
        </w:r>
        <w:r w:rsidDel="00D33432">
          <w:rPr>
            <w:rFonts w:eastAsiaTheme="minorEastAsia"/>
            <w:color w:val="auto"/>
            <w:kern w:val="2"/>
            <w:sz w:val="24"/>
            <w:szCs w:val="24"/>
            <w:lang w:val="en-US"/>
            <w14:ligatures w14:val="standardContextual"/>
          </w:rPr>
          <w:tab/>
        </w:r>
        <w:r w:rsidDel="00D33432">
          <w:delText>Unstructured Learning</w:delText>
        </w:r>
        <w:r w:rsidDel="00D33432">
          <w:tab/>
          <w:delText>22</w:delText>
        </w:r>
      </w:del>
    </w:p>
    <w:p w14:paraId="36637BC9" w14:textId="0C6161A0" w:rsidR="00EE050D" w:rsidDel="00D33432" w:rsidRDefault="00EE050D">
      <w:pPr>
        <w:pStyle w:val="TOC1"/>
        <w:rPr>
          <w:del w:id="212" w:author="Abercrombie, Kerrie" w:date="2025-09-05T21:49:00Z" w16du:dateUtc="2025-09-05T11:49:00Z"/>
          <w:rFonts w:eastAsiaTheme="minorEastAsia"/>
          <w:b w:val="0"/>
          <w:caps w:val="0"/>
          <w:color w:val="auto"/>
          <w:kern w:val="2"/>
          <w:sz w:val="24"/>
          <w:szCs w:val="24"/>
          <w:lang w:val="en-US"/>
          <w14:ligatures w14:val="standardContextual"/>
        </w:rPr>
      </w:pPr>
      <w:del w:id="213" w:author="Abercrombie, Kerrie" w:date="2025-09-05T21:49:00Z" w16du:dateUtc="2025-09-05T11:49:00Z">
        <w:r w:rsidRPr="00171CED" w:rsidDel="00D33432">
          <w:delText>10.</w:delText>
        </w:r>
        <w:r w:rsidDel="00D33432">
          <w:rPr>
            <w:rFonts w:eastAsiaTheme="minorEastAsia"/>
            <w:b w:val="0"/>
            <w:caps w:val="0"/>
            <w:color w:val="auto"/>
            <w:kern w:val="2"/>
            <w:sz w:val="24"/>
            <w:szCs w:val="24"/>
            <w:lang w:val="en-US"/>
            <w14:ligatures w14:val="standardContextual"/>
          </w:rPr>
          <w:tab/>
        </w:r>
        <w:r w:rsidDel="00D33432">
          <w:delText>VTS CAREER PROGRESSION</w:delText>
        </w:r>
        <w:r w:rsidDel="00D33432">
          <w:tab/>
          <w:delText>22</w:delText>
        </w:r>
      </w:del>
    </w:p>
    <w:p w14:paraId="2190B041" w14:textId="0A070F6D" w:rsidR="00EE050D" w:rsidDel="00D33432" w:rsidRDefault="00EE050D">
      <w:pPr>
        <w:pStyle w:val="TOC1"/>
        <w:rPr>
          <w:del w:id="214" w:author="Abercrombie, Kerrie" w:date="2025-09-05T21:49:00Z" w16du:dateUtc="2025-09-05T11:49:00Z"/>
          <w:rFonts w:eastAsiaTheme="minorEastAsia"/>
          <w:b w:val="0"/>
          <w:caps w:val="0"/>
          <w:color w:val="auto"/>
          <w:kern w:val="2"/>
          <w:sz w:val="24"/>
          <w:szCs w:val="24"/>
          <w:lang w:val="en-US"/>
          <w14:ligatures w14:val="standardContextual"/>
        </w:rPr>
      </w:pPr>
      <w:del w:id="215" w:author="Abercrombie, Kerrie" w:date="2025-09-05T21:49:00Z" w16du:dateUtc="2025-09-05T11:49:00Z">
        <w:r w:rsidRPr="00171CED" w:rsidDel="00D33432">
          <w:rPr>
            <w:caps w:val="0"/>
          </w:rPr>
          <w:delText>11.</w:delText>
        </w:r>
        <w:r w:rsidDel="00D33432">
          <w:rPr>
            <w:rFonts w:eastAsiaTheme="minorEastAsia"/>
            <w:b w:val="0"/>
            <w:caps w:val="0"/>
            <w:color w:val="auto"/>
            <w:kern w:val="2"/>
            <w:sz w:val="24"/>
            <w:szCs w:val="24"/>
            <w:lang w:val="en-US"/>
            <w14:ligatures w14:val="standardContextual"/>
          </w:rPr>
          <w:tab/>
        </w:r>
        <w:r w:rsidRPr="00171CED" w:rsidDel="00D33432">
          <w:rPr>
            <w:caps w:val="0"/>
          </w:rPr>
          <w:delText>DEFINITIONS</w:delText>
        </w:r>
        <w:r w:rsidDel="00D33432">
          <w:tab/>
          <w:delText>24</w:delText>
        </w:r>
      </w:del>
    </w:p>
    <w:p w14:paraId="46C6661C" w14:textId="05B6EF96" w:rsidR="00EE050D" w:rsidDel="00D33432" w:rsidRDefault="00EE050D">
      <w:pPr>
        <w:pStyle w:val="TOC1"/>
        <w:rPr>
          <w:del w:id="216" w:author="Abercrombie, Kerrie" w:date="2025-09-05T21:49:00Z" w16du:dateUtc="2025-09-05T11:49:00Z"/>
          <w:rFonts w:eastAsiaTheme="minorEastAsia"/>
          <w:b w:val="0"/>
          <w:caps w:val="0"/>
          <w:color w:val="auto"/>
          <w:kern w:val="2"/>
          <w:sz w:val="24"/>
          <w:szCs w:val="24"/>
          <w:lang w:val="en-US"/>
          <w14:ligatures w14:val="standardContextual"/>
        </w:rPr>
      </w:pPr>
      <w:del w:id="217" w:author="Abercrombie, Kerrie" w:date="2025-09-05T21:49:00Z" w16du:dateUtc="2025-09-05T11:49:00Z">
        <w:r w:rsidRPr="00171CED" w:rsidDel="00D33432">
          <w:delText>12.</w:delText>
        </w:r>
        <w:r w:rsidDel="00D33432">
          <w:rPr>
            <w:rFonts w:eastAsiaTheme="minorEastAsia"/>
            <w:b w:val="0"/>
            <w:caps w:val="0"/>
            <w:color w:val="auto"/>
            <w:kern w:val="2"/>
            <w:sz w:val="24"/>
            <w:szCs w:val="24"/>
            <w:lang w:val="en-US"/>
            <w14:ligatures w14:val="standardContextual"/>
          </w:rPr>
          <w:tab/>
        </w:r>
        <w:r w:rsidRPr="00171CED" w:rsidDel="00D33432">
          <w:rPr>
            <w:caps w:val="0"/>
          </w:rPr>
          <w:delText>ABBREVIATIONS</w:delText>
        </w:r>
        <w:r w:rsidDel="00D33432">
          <w:tab/>
          <w:delText>25</w:delText>
        </w:r>
      </w:del>
    </w:p>
    <w:p w14:paraId="4448185D" w14:textId="26C51104" w:rsidR="00EE050D" w:rsidDel="00D33432" w:rsidRDefault="00EE050D">
      <w:pPr>
        <w:pStyle w:val="TOC1"/>
        <w:rPr>
          <w:del w:id="218" w:author="Abercrombie, Kerrie" w:date="2025-09-05T21:49:00Z" w16du:dateUtc="2025-09-05T11:49:00Z"/>
          <w:rFonts w:eastAsiaTheme="minorEastAsia"/>
          <w:b w:val="0"/>
          <w:caps w:val="0"/>
          <w:color w:val="auto"/>
          <w:kern w:val="2"/>
          <w:sz w:val="24"/>
          <w:szCs w:val="24"/>
          <w:lang w:val="en-US"/>
          <w14:ligatures w14:val="standardContextual"/>
        </w:rPr>
      </w:pPr>
      <w:del w:id="219" w:author="Abercrombie, Kerrie" w:date="2025-09-05T21:49:00Z" w16du:dateUtc="2025-09-05T11:49:00Z">
        <w:r w:rsidRPr="00171CED" w:rsidDel="00D33432">
          <w:delText>13.</w:delText>
        </w:r>
        <w:r w:rsidDel="00D33432">
          <w:rPr>
            <w:rFonts w:eastAsiaTheme="minorEastAsia"/>
            <w:b w:val="0"/>
            <w:caps w:val="0"/>
            <w:color w:val="auto"/>
            <w:kern w:val="2"/>
            <w:sz w:val="24"/>
            <w:szCs w:val="24"/>
            <w:lang w:val="en-US"/>
            <w14:ligatures w14:val="standardContextual"/>
          </w:rPr>
          <w:tab/>
        </w:r>
        <w:r w:rsidRPr="00171CED" w:rsidDel="00D33432">
          <w:rPr>
            <w:caps w:val="0"/>
          </w:rPr>
          <w:delText>REFERENCES</w:delText>
        </w:r>
        <w:r w:rsidDel="00D33432">
          <w:tab/>
          <w:delText>25</w:delText>
        </w:r>
      </w:del>
    </w:p>
    <w:p w14:paraId="1CDB799C" w14:textId="04FE00AD" w:rsidR="00EE050D" w:rsidDel="00D33432" w:rsidRDefault="00EE050D">
      <w:pPr>
        <w:pStyle w:val="TOC4"/>
        <w:rPr>
          <w:del w:id="220" w:author="Abercrombie, Kerrie" w:date="2025-09-05T21:49:00Z" w16du:dateUtc="2025-09-05T11:49:00Z"/>
          <w:rFonts w:eastAsiaTheme="minorEastAsia"/>
          <w:b w:val="0"/>
          <w:caps w:val="0"/>
          <w:noProof/>
          <w:color w:val="auto"/>
          <w:kern w:val="2"/>
          <w:sz w:val="24"/>
          <w:szCs w:val="24"/>
          <w:lang w:val="en-US"/>
          <w14:ligatures w14:val="standardContextual"/>
        </w:rPr>
      </w:pPr>
      <w:del w:id="221" w:author="Abercrombie, Kerrie" w:date="2025-09-05T21:49:00Z" w16du:dateUtc="2025-09-05T11:49:00Z">
        <w:r w:rsidRPr="00171CED" w:rsidDel="00D33432">
          <w:rPr>
            <w:noProof/>
            <w:u w:color="407EC9"/>
          </w:rPr>
          <w:delText>ANNEX A</w:delText>
        </w:r>
        <w:r w:rsidDel="00D33432">
          <w:rPr>
            <w:rFonts w:eastAsiaTheme="minorEastAsia"/>
            <w:b w:val="0"/>
            <w:caps w:val="0"/>
            <w:noProof/>
            <w:color w:val="auto"/>
            <w:kern w:val="2"/>
            <w:sz w:val="24"/>
            <w:szCs w:val="24"/>
            <w:lang w:val="en-US"/>
            <w14:ligatures w14:val="standardContextual"/>
          </w:rPr>
          <w:tab/>
        </w:r>
        <w:r w:rsidDel="00D33432">
          <w:rPr>
            <w:noProof/>
          </w:rPr>
          <w:delText>TRAINING NEEDS ANALYSIS</w:delText>
        </w:r>
        <w:r w:rsidDel="00D33432">
          <w:rPr>
            <w:noProof/>
          </w:rPr>
          <w:tab/>
          <w:delText>26</w:delText>
        </w:r>
      </w:del>
    </w:p>
    <w:p w14:paraId="2CDCD7BA" w14:textId="2AD516A3"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6E54090E" w14:textId="57C3C456" w:rsidR="00994D97" w:rsidRPr="00F55AD7" w:rsidRDefault="00994D97" w:rsidP="00C9558A">
      <w:pPr>
        <w:pStyle w:val="ListofFigures"/>
      </w:pPr>
      <w:r w:rsidRPr="00F55AD7">
        <w:t>List of Figures</w:t>
      </w:r>
      <w:r w:rsidR="00176BB8">
        <w:t xml:space="preserve"> </w:t>
      </w:r>
    </w:p>
    <w:p w14:paraId="6C0F3750" w14:textId="06A7509D" w:rsidR="00EE050D" w:rsidRDefault="00923B4D">
      <w:pPr>
        <w:pStyle w:val="TableofFigures"/>
        <w:rPr>
          <w:rFonts w:eastAsiaTheme="minorEastAsia"/>
          <w:i w:val="0"/>
          <w:noProof/>
          <w:color w:val="auto"/>
          <w:kern w:val="2"/>
          <w:sz w:val="24"/>
          <w:szCs w:val="24"/>
          <w:lang w:val="en-US"/>
          <w14:ligatures w14:val="standardContextual"/>
        </w:rPr>
      </w:pPr>
      <w:r w:rsidRPr="00F55AD7">
        <w:fldChar w:fldCharType="begin"/>
      </w:r>
      <w:r w:rsidRPr="00F55AD7">
        <w:instrText xml:space="preserve"> TOC \t "Figure caption" \c </w:instrText>
      </w:r>
      <w:r w:rsidRPr="00F55AD7">
        <w:fldChar w:fldCharType="separate"/>
      </w:r>
      <w:r w:rsidR="00EE050D">
        <w:rPr>
          <w:noProof/>
        </w:rPr>
        <w:t>Figure 1</w:t>
      </w:r>
      <w:r w:rsidR="00EE050D">
        <w:rPr>
          <w:rFonts w:eastAsiaTheme="minorEastAsia"/>
          <w:i w:val="0"/>
          <w:noProof/>
          <w:color w:val="auto"/>
          <w:kern w:val="2"/>
          <w:sz w:val="24"/>
          <w:szCs w:val="24"/>
          <w:lang w:val="en-US"/>
          <w14:ligatures w14:val="standardContextual"/>
        </w:rPr>
        <w:tab/>
      </w:r>
      <w:r w:rsidR="00EE050D">
        <w:rPr>
          <w:noProof/>
        </w:rPr>
        <w:t>Process to maintain qualifications</w:t>
      </w:r>
      <w:r w:rsidR="00EE050D">
        <w:rPr>
          <w:noProof/>
        </w:rPr>
        <w:tab/>
      </w:r>
      <w:r w:rsidR="00EE050D">
        <w:rPr>
          <w:noProof/>
        </w:rPr>
        <w:fldChar w:fldCharType="begin"/>
      </w:r>
      <w:r w:rsidR="00EE050D">
        <w:rPr>
          <w:noProof/>
        </w:rPr>
        <w:instrText xml:space="preserve"> PAGEREF _Toc206701166 \h </w:instrText>
      </w:r>
      <w:r w:rsidR="00EE050D">
        <w:rPr>
          <w:noProof/>
        </w:rPr>
      </w:r>
      <w:r w:rsidR="00EE050D">
        <w:rPr>
          <w:noProof/>
        </w:rPr>
        <w:fldChar w:fldCharType="separate"/>
      </w:r>
      <w:r w:rsidR="00EE050D">
        <w:rPr>
          <w:noProof/>
        </w:rPr>
        <w:t>18</w:t>
      </w:r>
      <w:r w:rsidR="00EE050D">
        <w:rPr>
          <w:noProof/>
        </w:rPr>
        <w:fldChar w:fldCharType="end"/>
      </w:r>
    </w:p>
    <w:p w14:paraId="1EC9F379" w14:textId="45790A9A" w:rsidR="00EE050D" w:rsidRDefault="00EE050D">
      <w:pPr>
        <w:pStyle w:val="TableofFigures"/>
        <w:rPr>
          <w:rFonts w:eastAsiaTheme="minorEastAsia"/>
          <w:i w:val="0"/>
          <w:noProof/>
          <w:color w:val="auto"/>
          <w:kern w:val="2"/>
          <w:sz w:val="24"/>
          <w:szCs w:val="24"/>
          <w:lang w:val="en-US"/>
          <w14:ligatures w14:val="standardContextual"/>
        </w:rPr>
      </w:pPr>
      <w:r w:rsidRPr="00C23CA5">
        <w:rPr>
          <w:noProof/>
          <w:u w:color="575756"/>
        </w:rPr>
        <w:t>Figure 2</w:t>
      </w:r>
      <w:r>
        <w:rPr>
          <w:rFonts w:eastAsiaTheme="minorEastAsia"/>
          <w:i w:val="0"/>
          <w:noProof/>
          <w:color w:val="auto"/>
          <w:kern w:val="2"/>
          <w:sz w:val="24"/>
          <w:szCs w:val="24"/>
          <w:lang w:val="en-US"/>
          <w14:ligatures w14:val="standardContextual"/>
        </w:rPr>
        <w:tab/>
      </w:r>
      <w:r w:rsidRPr="00C23CA5">
        <w:rPr>
          <w:noProof/>
          <w:u w:color="575756"/>
        </w:rPr>
        <w:t>VTS Career progression</w:t>
      </w:r>
      <w:r>
        <w:rPr>
          <w:noProof/>
        </w:rPr>
        <w:tab/>
      </w:r>
      <w:r>
        <w:rPr>
          <w:noProof/>
        </w:rPr>
        <w:fldChar w:fldCharType="begin"/>
      </w:r>
      <w:r>
        <w:rPr>
          <w:noProof/>
        </w:rPr>
        <w:instrText xml:space="preserve"> PAGEREF _Toc206701167 \h </w:instrText>
      </w:r>
      <w:r>
        <w:rPr>
          <w:noProof/>
        </w:rPr>
      </w:r>
      <w:r>
        <w:rPr>
          <w:noProof/>
        </w:rPr>
        <w:fldChar w:fldCharType="separate"/>
      </w:r>
      <w:r>
        <w:rPr>
          <w:noProof/>
        </w:rPr>
        <w:t>23</w:t>
      </w:r>
      <w:r>
        <w:rPr>
          <w:noProof/>
        </w:rPr>
        <w:fldChar w:fldCharType="end"/>
      </w:r>
    </w:p>
    <w:p w14:paraId="68137A41" w14:textId="448E22BA" w:rsidR="005E4659" w:rsidRPr="00176BB8" w:rsidRDefault="00923B4D" w:rsidP="007D1805">
      <w:pPr>
        <w:pStyle w:val="TableofFigures"/>
      </w:pPr>
      <w:r w:rsidRPr="00F55AD7">
        <w:fldChar w:fldCharType="end"/>
      </w:r>
    </w:p>
    <w:p w14:paraId="63E84D68" w14:textId="73F5EA28" w:rsidR="00E51362" w:rsidRDefault="00E51362" w:rsidP="00E51362">
      <w:pPr>
        <w:pStyle w:val="BodyText"/>
      </w:pPr>
    </w:p>
    <w:p w14:paraId="3C24E862" w14:textId="77777777" w:rsidR="00E51362" w:rsidRPr="00E51362" w:rsidRDefault="00E51362" w:rsidP="00E51362">
      <w:pPr>
        <w:pStyle w:val="BodyText"/>
        <w:sectPr w:rsidR="00E51362" w:rsidRPr="00E51362"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08DB274D" w14:textId="220E7CD1" w:rsidR="004944C8" w:rsidRPr="006F7B9D" w:rsidRDefault="006829DF" w:rsidP="00E60717">
      <w:pPr>
        <w:pStyle w:val="Heading1"/>
      </w:pPr>
      <w:bookmarkStart w:id="222" w:name="_Toc208001373"/>
      <w:commentRangeStart w:id="223"/>
      <w:r w:rsidRPr="006F7B9D">
        <w:lastRenderedPageBreak/>
        <w:t>INTRODUCTION</w:t>
      </w:r>
      <w:commentRangeEnd w:id="223"/>
      <w:r w:rsidR="002F3407">
        <w:rPr>
          <w:rStyle w:val="CommentReference"/>
          <w:rFonts w:asciiTheme="minorHAnsi" w:eastAsiaTheme="minorHAnsi" w:hAnsiTheme="minorHAnsi" w:cstheme="minorBidi"/>
          <w:b w:val="0"/>
          <w:bCs w:val="0"/>
          <w:caps w:val="0"/>
          <w:color w:val="auto"/>
        </w:rPr>
        <w:commentReference w:id="223"/>
      </w:r>
      <w:bookmarkEnd w:id="222"/>
    </w:p>
    <w:p w14:paraId="357D3282" w14:textId="366A6B78" w:rsidR="003A6A32" w:rsidRPr="006F7B9D" w:rsidRDefault="003A6A32" w:rsidP="003A6A32">
      <w:pPr>
        <w:pStyle w:val="Heading1separatationline"/>
      </w:pPr>
    </w:p>
    <w:p w14:paraId="5FDCD818" w14:textId="404E5E07" w:rsidR="006813EA" w:rsidDel="00CF47B3" w:rsidRDefault="00CF47B3" w:rsidP="00A151CC">
      <w:pPr>
        <w:pStyle w:val="BodyText"/>
        <w:rPr>
          <w:del w:id="224" w:author="Abercrombie, Kerrie" w:date="2025-09-09T07:59:00Z" w16du:dateUtc="2025-09-08T21:59:00Z"/>
        </w:rPr>
      </w:pPr>
      <w:ins w:id="225" w:author="Abercrombie, Kerrie" w:date="2025-09-09T07:58:00Z" w16du:dateUtc="2025-09-08T21:58:00Z">
        <w:r w:rsidRPr="00417E1D">
          <w:rPr>
            <w:lang w:val="en-AU"/>
          </w:rPr>
          <w:t xml:space="preserve">The </w:t>
        </w:r>
        <w:r>
          <w:rPr>
            <w:lang w:val="en-AU"/>
          </w:rPr>
          <w:t>effective</w:t>
        </w:r>
        <w:r w:rsidRPr="00417E1D">
          <w:rPr>
            <w:lang w:val="en-AU"/>
          </w:rPr>
          <w:t xml:space="preserve"> delivery of Vessel Traffic Services (VTS) depends on the competence and </w:t>
        </w:r>
        <w:r>
          <w:rPr>
            <w:lang w:val="en-AU"/>
          </w:rPr>
          <w:t xml:space="preserve">experience </w:t>
        </w:r>
        <w:r w:rsidRPr="00417E1D">
          <w:rPr>
            <w:lang w:val="en-AU"/>
          </w:rPr>
          <w:t xml:space="preserve">of the personnel responsible for its operation. VTS personnel play a key role </w:t>
        </w:r>
        <w:r>
          <w:rPr>
            <w:lang w:val="en-AU"/>
          </w:rPr>
          <w:t xml:space="preserve">to: </w:t>
        </w:r>
      </w:ins>
      <w:del w:id="226" w:author="Abercrombie, Kerrie" w:date="2025-09-09T07:59:00Z" w16du:dateUtc="2025-09-08T21:59:00Z">
        <w:r w:rsidR="006813EA" w:rsidDel="00CF47B3">
          <w:delText>A major factor in the effective delivery of</w:delText>
        </w:r>
        <w:r w:rsidR="00571848" w:rsidDel="00CF47B3">
          <w:delText xml:space="preserve"> a </w:delText>
        </w:r>
        <w:r w:rsidR="00F150D9" w:rsidDel="00CF47B3">
          <w:delText>v</w:delText>
        </w:r>
        <w:r w:rsidR="00571848" w:rsidDel="00CF47B3">
          <w:delText xml:space="preserve">essel </w:delText>
        </w:r>
        <w:r w:rsidR="00F150D9" w:rsidDel="00CF47B3">
          <w:delText>tr</w:delText>
        </w:r>
        <w:r w:rsidR="00571848" w:rsidDel="00CF47B3">
          <w:delText xml:space="preserve">affic </w:delText>
        </w:r>
        <w:r w:rsidR="00F150D9" w:rsidDel="00CF47B3">
          <w:delText>s</w:delText>
        </w:r>
        <w:r w:rsidR="00571848" w:rsidDel="00CF47B3">
          <w:delText>ervice</w:delText>
        </w:r>
        <w:r w:rsidR="006813EA" w:rsidDel="00CF47B3">
          <w:delText xml:space="preserve"> </w:delText>
        </w:r>
        <w:r w:rsidR="00571848" w:rsidDel="00CF47B3">
          <w:delText>(</w:delText>
        </w:r>
        <w:r w:rsidR="006813EA" w:rsidDel="00CF47B3">
          <w:delText>VTS</w:delText>
        </w:r>
        <w:r w:rsidR="00571848" w:rsidDel="00CF47B3">
          <w:delText>)</w:delText>
        </w:r>
        <w:r w:rsidR="006813EA" w:rsidDel="00CF47B3">
          <w:delText xml:space="preserve"> is the competence and experience of its personnel to:</w:delText>
        </w:r>
        <w:bookmarkStart w:id="227" w:name="_Toc208001374"/>
        <w:bookmarkEnd w:id="227"/>
      </w:del>
    </w:p>
    <w:p w14:paraId="365AEEC1" w14:textId="5CF86CB3" w:rsidR="006813EA" w:rsidRDefault="00593CC1" w:rsidP="006813EA">
      <w:pPr>
        <w:pStyle w:val="Bullet1"/>
      </w:pPr>
      <w:bookmarkStart w:id="228" w:name="_Hlk207803052"/>
      <w:r>
        <w:t xml:space="preserve">provide </w:t>
      </w:r>
      <w:r w:rsidR="00A751BF">
        <w:t xml:space="preserve">timely and relevant information on factors that may influence the </w:t>
      </w:r>
      <w:r w:rsidR="00E9688E">
        <w:t>transit of a ship</w:t>
      </w:r>
      <w:r w:rsidR="00A751BF">
        <w:t xml:space="preserve"> and to assist on-board decision making</w:t>
      </w:r>
      <w:r w:rsidR="00571848">
        <w:t>;</w:t>
      </w:r>
      <w:r w:rsidR="00C822B4">
        <w:t xml:space="preserve"> </w:t>
      </w:r>
      <w:bookmarkStart w:id="229" w:name="_Toc208001375"/>
      <w:bookmarkEnd w:id="229"/>
    </w:p>
    <w:p w14:paraId="59863A61" w14:textId="672B28F6" w:rsidR="006813EA" w:rsidRDefault="00593CC1" w:rsidP="006813EA">
      <w:pPr>
        <w:pStyle w:val="Bullet1"/>
      </w:pPr>
      <w:r>
        <w:t xml:space="preserve">monitor </w:t>
      </w:r>
      <w:r w:rsidR="00A751BF">
        <w:t>a</w:t>
      </w:r>
      <w:r w:rsidR="006813EA">
        <w:t>nd manage traffic to ensure the safety and efficiency of ship movements</w:t>
      </w:r>
      <w:r w:rsidR="00571848">
        <w:t>;</w:t>
      </w:r>
      <w:r>
        <w:t xml:space="preserve"> and</w:t>
      </w:r>
      <w:bookmarkStart w:id="230" w:name="_Toc208001376"/>
      <w:bookmarkEnd w:id="230"/>
    </w:p>
    <w:p w14:paraId="0D7A7408" w14:textId="411875B2" w:rsidR="006813EA" w:rsidRDefault="00593CC1" w:rsidP="006813EA">
      <w:pPr>
        <w:pStyle w:val="Bullet1"/>
      </w:pPr>
      <w:r>
        <w:t xml:space="preserve">respond </w:t>
      </w:r>
      <w:r w:rsidR="00A751BF">
        <w:t xml:space="preserve">to developing unsafe situations to assist the </w:t>
      </w:r>
      <w:r w:rsidR="00571848">
        <w:t xml:space="preserve">on-board </w:t>
      </w:r>
      <w:r w:rsidR="00A751BF">
        <w:t>decision-making process</w:t>
      </w:r>
      <w:r w:rsidR="00571848">
        <w:t>.</w:t>
      </w:r>
      <w:bookmarkStart w:id="231" w:name="_Toc208001377"/>
      <w:bookmarkEnd w:id="231"/>
    </w:p>
    <w:bookmarkEnd w:id="228"/>
    <w:p w14:paraId="6539162C" w14:textId="77777777" w:rsidR="00CF47B3" w:rsidRPr="00417E1D" w:rsidRDefault="00CF47B3" w:rsidP="00CF47B3">
      <w:pPr>
        <w:pStyle w:val="BodyText"/>
        <w:rPr>
          <w:ins w:id="232" w:author="Abercrombie, Kerrie" w:date="2025-09-09T07:59:00Z" w16du:dateUtc="2025-09-08T21:59:00Z"/>
          <w:lang w:val="en-AU"/>
        </w:rPr>
      </w:pPr>
      <w:ins w:id="233" w:author="Abercrombie, Kerrie" w:date="2025-09-09T07:59:00Z" w16du:dateUtc="2025-09-08T21:59:00Z">
        <w:r w:rsidRPr="00005CD6">
          <w:rPr>
            <w:lang w:val="en-AU"/>
          </w:rPr>
          <w:t xml:space="preserve">Recruitment, training, and certification of VTS personnel are essential for delivering effective VTS operations aligned with international standards. </w:t>
        </w:r>
        <w:r>
          <w:rPr>
            <w:lang w:val="en-AU"/>
          </w:rPr>
          <w:t>R</w:t>
        </w:r>
        <w:r w:rsidRPr="00005CD6">
          <w:rPr>
            <w:lang w:val="en-AU"/>
          </w:rPr>
          <w:t>elevant international guidance includes</w:t>
        </w:r>
        <w:r w:rsidRPr="00417E1D">
          <w:rPr>
            <w:lang w:val="en-AU"/>
          </w:rPr>
          <w:t>:</w:t>
        </w:r>
      </w:ins>
    </w:p>
    <w:p w14:paraId="5A147D16" w14:textId="77777777" w:rsidR="00CF47B3" w:rsidRPr="00417E1D" w:rsidRDefault="00CF47B3" w:rsidP="00CF47B3">
      <w:pPr>
        <w:pStyle w:val="Bullet1"/>
        <w:rPr>
          <w:ins w:id="234" w:author="Abercrombie, Kerrie" w:date="2025-09-09T07:59:00Z" w16du:dateUtc="2025-09-08T21:59:00Z"/>
          <w:lang w:val="en-AU"/>
        </w:rPr>
      </w:pPr>
      <w:ins w:id="235" w:author="Abercrombie, Kerrie" w:date="2025-09-09T07:59:00Z" w16du:dateUtc="2025-09-08T21:59:00Z">
        <w:r w:rsidRPr="00B81671">
          <w:rPr>
            <w:lang w:val="en-AU"/>
          </w:rPr>
          <w:t>IMO Resolution A.1158(32)</w:t>
        </w:r>
        <w:r w:rsidRPr="00417E1D">
          <w:rPr>
            <w:lang w:val="en-AU"/>
          </w:rPr>
          <w:t xml:space="preserve"> – Guidelines for Vessel Traffic Services</w:t>
        </w:r>
      </w:ins>
    </w:p>
    <w:p w14:paraId="5F0F8C6F" w14:textId="77777777" w:rsidR="00CF47B3" w:rsidRPr="00417E1D" w:rsidRDefault="00CF47B3" w:rsidP="00CF47B3">
      <w:pPr>
        <w:pStyle w:val="Bullet1"/>
        <w:rPr>
          <w:ins w:id="236" w:author="Abercrombie, Kerrie" w:date="2025-09-09T07:59:00Z" w16du:dateUtc="2025-09-08T21:59:00Z"/>
          <w:lang w:val="en-AU"/>
        </w:rPr>
      </w:pPr>
      <w:ins w:id="237" w:author="Abercrombie, Kerrie" w:date="2025-09-09T07:59:00Z" w16du:dateUtc="2025-09-08T21:59:00Z">
        <w:r w:rsidRPr="00B81671">
          <w:rPr>
            <w:lang w:val="en-AU"/>
          </w:rPr>
          <w:t>IALA Standard S1050</w:t>
        </w:r>
        <w:r w:rsidRPr="00417E1D">
          <w:rPr>
            <w:lang w:val="en-AU"/>
          </w:rPr>
          <w:t xml:space="preserve"> – Training and Certification</w:t>
        </w:r>
      </w:ins>
    </w:p>
    <w:p w14:paraId="728B5730" w14:textId="77777777" w:rsidR="00CF47B3" w:rsidRPr="00417E1D" w:rsidRDefault="00CF47B3" w:rsidP="00CF47B3">
      <w:pPr>
        <w:pStyle w:val="Bullet1"/>
        <w:rPr>
          <w:ins w:id="238" w:author="Abercrombie, Kerrie" w:date="2025-09-09T07:59:00Z" w16du:dateUtc="2025-09-08T21:59:00Z"/>
          <w:lang w:val="en-AU"/>
        </w:rPr>
      </w:pPr>
      <w:ins w:id="239" w:author="Abercrombie, Kerrie" w:date="2025-09-09T07:59:00Z" w16du:dateUtc="2025-09-08T21:59:00Z">
        <w:r w:rsidRPr="00B81671">
          <w:rPr>
            <w:lang w:val="en-AU"/>
          </w:rPr>
          <w:t xml:space="preserve">IALA recommendations, guidelines, and model courses </w:t>
        </w:r>
      </w:ins>
    </w:p>
    <w:p w14:paraId="669CB69C" w14:textId="77777777" w:rsidR="00CF47B3" w:rsidRPr="00ED2DCD" w:rsidRDefault="00CF47B3" w:rsidP="00CF47B3">
      <w:pPr>
        <w:pStyle w:val="BodyText"/>
        <w:rPr>
          <w:ins w:id="240" w:author="Abercrombie, Kerrie" w:date="2025-09-09T07:59:00Z" w16du:dateUtc="2025-09-08T21:59:00Z"/>
          <w:lang w:val="en-AU"/>
        </w:rPr>
      </w:pPr>
      <w:ins w:id="241" w:author="Abercrombie, Kerrie" w:date="2025-09-09T07:59:00Z" w16du:dateUtc="2025-09-08T21:59:00Z">
        <w:r w:rsidRPr="00417E1D">
          <w:rPr>
            <w:lang w:val="en-AU"/>
          </w:rPr>
          <w:t>This document assist</w:t>
        </w:r>
        <w:r>
          <w:rPr>
            <w:lang w:val="en-AU"/>
          </w:rPr>
          <w:t>s</w:t>
        </w:r>
        <w:r w:rsidRPr="00417E1D">
          <w:rPr>
            <w:lang w:val="en-AU"/>
          </w:rPr>
          <w:t xml:space="preserve"> competent authorities and VTS providers in establishing and maintaining consistent processes for the qualification</w:t>
        </w:r>
        <w:r>
          <w:rPr>
            <w:lang w:val="en-AU"/>
          </w:rPr>
          <w:t xml:space="preserve"> </w:t>
        </w:r>
        <w:r w:rsidRPr="00417E1D">
          <w:rPr>
            <w:lang w:val="en-AU"/>
          </w:rPr>
          <w:t xml:space="preserve">and </w:t>
        </w:r>
        <w:r>
          <w:rPr>
            <w:lang w:val="en-AU"/>
          </w:rPr>
          <w:t xml:space="preserve">ongoing </w:t>
        </w:r>
        <w:r w:rsidRPr="00417E1D">
          <w:rPr>
            <w:lang w:val="en-AU"/>
          </w:rPr>
          <w:t>competence of VTS personnel.</w:t>
        </w:r>
      </w:ins>
    </w:p>
    <w:p w14:paraId="2DC213C0" w14:textId="03EAA1E6" w:rsidR="006813EA" w:rsidDel="002F3407" w:rsidRDefault="00A751BF" w:rsidP="00A151CC">
      <w:pPr>
        <w:pStyle w:val="BodyText"/>
        <w:rPr>
          <w:del w:id="242" w:author="Abercrombie, Kerrie" w:date="2025-09-06T09:07:00Z" w16du:dateUtc="2025-09-05T23:07:00Z"/>
        </w:rPr>
      </w:pPr>
      <w:del w:id="243" w:author="Abercrombie, Kerrie" w:date="2025-09-06T09:07:00Z" w16du:dateUtc="2025-09-05T23:07:00Z">
        <w:r w:rsidDel="002F3407">
          <w:delText>T</w:delText>
        </w:r>
        <w:r w:rsidR="006813EA" w:rsidDel="002F3407">
          <w:delText xml:space="preserve">raining and certification for VTS personnel </w:delText>
        </w:r>
        <w:r w:rsidR="00F51E58" w:rsidDel="002F3407">
          <w:delText>is</w:delText>
        </w:r>
        <w:r w:rsidR="006813EA" w:rsidDel="002F3407">
          <w:delText xml:space="preserve"> recogn</w:delText>
        </w:r>
        <w:r w:rsidR="00C822B4" w:rsidDel="002F3407">
          <w:delText>ize</w:delText>
        </w:r>
        <w:r w:rsidR="006813EA" w:rsidDel="002F3407">
          <w:delText>d internationally through the following framework:</w:delText>
        </w:r>
        <w:bookmarkStart w:id="244" w:name="_Toc208001378"/>
        <w:bookmarkEnd w:id="244"/>
      </w:del>
    </w:p>
    <w:p w14:paraId="0658C228" w14:textId="608ED931" w:rsidR="006813EA" w:rsidDel="002F3407" w:rsidRDefault="006813EA" w:rsidP="00005CD6">
      <w:pPr>
        <w:pStyle w:val="Bullet1"/>
        <w:rPr>
          <w:del w:id="245" w:author="Abercrombie, Kerrie" w:date="2025-09-06T09:07:00Z" w16du:dateUtc="2025-09-05T23:07:00Z"/>
        </w:rPr>
      </w:pPr>
      <w:del w:id="246" w:author="Abercrombie, Kerrie" w:date="2025-09-06T09:07:00Z" w16du:dateUtc="2025-09-05T23:07:00Z">
        <w:r w:rsidRPr="00EA3ACC" w:rsidDel="002F3407">
          <w:rPr>
            <w:bCs/>
          </w:rPr>
          <w:delText xml:space="preserve">IMO </w:delText>
        </w:r>
        <w:r w:rsidRPr="00DE4FEE" w:rsidDel="002F3407">
          <w:rPr>
            <w:bCs/>
          </w:rPr>
          <w:delText xml:space="preserve">Resolution </w:delText>
        </w:r>
        <w:r w:rsidRPr="00DE4FEE" w:rsidDel="002F3407">
          <w:rPr>
            <w:bCs/>
            <w:i/>
            <w:iCs/>
          </w:rPr>
          <w:delText>A.</w:delText>
        </w:r>
        <w:r w:rsidR="00DE4FEE" w:rsidRPr="00004E76" w:rsidDel="002F3407">
          <w:rPr>
            <w:bCs/>
            <w:i/>
            <w:iCs/>
          </w:rPr>
          <w:delText>1158</w:delText>
        </w:r>
        <w:r w:rsidR="001519F6" w:rsidRPr="00004E76" w:rsidDel="002F3407">
          <w:rPr>
            <w:bCs/>
            <w:i/>
            <w:iCs/>
          </w:rPr>
          <w:delText>(</w:delText>
        </w:r>
        <w:r w:rsidR="00DE4FEE" w:rsidRPr="00004E76" w:rsidDel="002F3407">
          <w:rPr>
            <w:bCs/>
            <w:i/>
            <w:iCs/>
          </w:rPr>
          <w:delText>32</w:delText>
        </w:r>
        <w:r w:rsidR="001519F6" w:rsidRPr="00004E76" w:rsidDel="002F3407">
          <w:rPr>
            <w:bCs/>
            <w:i/>
            <w:iCs/>
          </w:rPr>
          <w:delText>)</w:delText>
        </w:r>
        <w:r w:rsidRPr="00DE4FEE" w:rsidDel="002F3407">
          <w:rPr>
            <w:bCs/>
            <w:i/>
            <w:iCs/>
          </w:rPr>
          <w:delText xml:space="preserve"> </w:delText>
        </w:r>
        <w:r w:rsidR="00571848" w:rsidRPr="00DE4FEE" w:rsidDel="002F3407">
          <w:rPr>
            <w:bCs/>
            <w:i/>
            <w:iCs/>
          </w:rPr>
          <w:delText>on</w:delText>
        </w:r>
        <w:r w:rsidR="00571848" w:rsidRPr="00EA3ACC" w:rsidDel="002F3407">
          <w:rPr>
            <w:bCs/>
            <w:i/>
            <w:iCs/>
          </w:rPr>
          <w:delText xml:space="preserve"> </w:delText>
        </w:r>
        <w:r w:rsidRPr="00EA3ACC" w:rsidDel="002F3407">
          <w:rPr>
            <w:bCs/>
            <w:i/>
            <w:iCs/>
          </w:rPr>
          <w:delText>Guideline</w:delText>
        </w:r>
        <w:r w:rsidR="00571848" w:rsidRPr="00EA3ACC" w:rsidDel="002F3407">
          <w:rPr>
            <w:bCs/>
            <w:i/>
            <w:iCs/>
          </w:rPr>
          <w:delText>s</w:delText>
        </w:r>
        <w:r w:rsidRPr="00EA3ACC" w:rsidDel="002F3407">
          <w:rPr>
            <w:bCs/>
            <w:i/>
            <w:iCs/>
          </w:rPr>
          <w:delText xml:space="preserve"> for Vessel Traffic Services</w:delText>
        </w:r>
        <w:r w:rsidR="00234CD4" w:rsidDel="002F3407">
          <w:delText xml:space="preserve"> </w:delText>
        </w:r>
        <w:r w:rsidR="00234CD4" w:rsidDel="002F3407">
          <w:fldChar w:fldCharType="begin"/>
        </w:r>
        <w:r w:rsidR="00234CD4" w:rsidDel="002F3407">
          <w:delInstrText xml:space="preserve"> REF _Ref79741895 \r \h </w:delInstrText>
        </w:r>
        <w:r w:rsidR="00234CD4" w:rsidDel="002F3407">
          <w:fldChar w:fldCharType="separate"/>
        </w:r>
        <w:r w:rsidR="00234CD4" w:rsidDel="002F3407">
          <w:delText>[1]</w:delText>
        </w:r>
        <w:r w:rsidR="00234CD4" w:rsidDel="002F3407">
          <w:fldChar w:fldCharType="end"/>
        </w:r>
        <w:r w:rsidR="00234CD4" w:rsidDel="002F3407">
          <w:delText>.</w:delText>
        </w:r>
        <w:r w:rsidR="00080C0B" w:rsidDel="002F3407">
          <w:delText xml:space="preserve"> </w:delText>
        </w:r>
        <w:r w:rsidDel="002F3407">
          <w:delText>The Resolution states</w:delText>
        </w:r>
        <w:r w:rsidR="00571848" w:rsidDel="002F3407">
          <w:delText>, inter-alia,</w:delText>
        </w:r>
        <w:r w:rsidDel="002F3407">
          <w:delText xml:space="preserve"> that:</w:delText>
        </w:r>
        <w:bookmarkStart w:id="247" w:name="_Toc208001379"/>
        <w:bookmarkEnd w:id="247"/>
      </w:del>
    </w:p>
    <w:p w14:paraId="49A4265F" w14:textId="1E2732DD" w:rsidR="008B38DA" w:rsidDel="002F3407" w:rsidRDefault="008B38DA">
      <w:pPr>
        <w:pStyle w:val="Bullet1"/>
        <w:rPr>
          <w:del w:id="248" w:author="Abercrombie, Kerrie" w:date="2025-09-06T09:07:00Z" w16du:dateUtc="2025-09-05T23:07:00Z"/>
        </w:rPr>
        <w:pPrChange w:id="249" w:author="Abercrombie, Kerrie" w:date="2025-09-03T15:00:00Z" w16du:dateUtc="2025-09-03T05:00:00Z">
          <w:pPr>
            <w:pStyle w:val="Bullet2"/>
          </w:pPr>
        </w:pPrChange>
      </w:pPr>
      <w:del w:id="250" w:author="Abercrombie, Kerrie" w:date="2025-09-06T09:07:00Z" w16du:dateUtc="2025-09-05T23:07:00Z">
        <w:r w:rsidDel="002F3407">
          <w:delText>The competent authority for VTS should ensure that VTS training is approved and VTS personnel are certified.</w:delText>
        </w:r>
        <w:bookmarkStart w:id="251" w:name="_Toc208001380"/>
        <w:bookmarkEnd w:id="251"/>
      </w:del>
    </w:p>
    <w:p w14:paraId="3960D704" w14:textId="1FC73CB3" w:rsidR="008B38DA" w:rsidDel="002F3407" w:rsidRDefault="008B38DA">
      <w:pPr>
        <w:pStyle w:val="Bullet1"/>
        <w:rPr>
          <w:del w:id="252" w:author="Abercrombie, Kerrie" w:date="2025-09-06T09:07:00Z" w16du:dateUtc="2025-09-05T23:07:00Z"/>
        </w:rPr>
        <w:pPrChange w:id="253" w:author="Abercrombie, Kerrie" w:date="2025-09-03T15:00:00Z" w16du:dateUtc="2025-09-03T05:00:00Z">
          <w:pPr>
            <w:pStyle w:val="Bullet2"/>
          </w:pPr>
        </w:pPrChange>
      </w:pPr>
      <w:del w:id="254" w:author="Abercrombie, Kerrie" w:date="2025-09-06T09:07:00Z" w16du:dateUtc="2025-09-05T23:07:00Z">
        <w:r w:rsidDel="002F3407">
          <w:delText>The VTS provider should ensure that a VTS is adequately staffed and that VTS personnel are appropriately trained and qualified.</w:delText>
        </w:r>
        <w:bookmarkStart w:id="255" w:name="_Toc208001381"/>
        <w:bookmarkEnd w:id="255"/>
      </w:del>
    </w:p>
    <w:p w14:paraId="042A350A" w14:textId="6DFC8E33" w:rsidR="006813EA" w:rsidDel="002F3407" w:rsidRDefault="006813EA">
      <w:pPr>
        <w:pStyle w:val="Bullet1"/>
        <w:rPr>
          <w:del w:id="256" w:author="Abercrombie, Kerrie" w:date="2025-09-06T09:07:00Z" w16du:dateUtc="2025-09-05T23:07:00Z"/>
        </w:rPr>
        <w:pPrChange w:id="257" w:author="Abercrombie, Kerrie" w:date="2025-09-03T15:00:00Z" w16du:dateUtc="2025-09-03T05:00:00Z">
          <w:pPr>
            <w:pStyle w:val="Bullet1"/>
            <w:jc w:val="both"/>
          </w:pPr>
        </w:pPrChange>
      </w:pPr>
      <w:del w:id="258" w:author="Abercrombie, Kerrie" w:date="2025-09-06T09:07:00Z" w16du:dateUtc="2025-09-05T23:07:00Z">
        <w:r w:rsidRPr="00EA3ACC" w:rsidDel="002F3407">
          <w:delText>IALA Standard</w:delText>
        </w:r>
        <w:r w:rsidRPr="00EA3ACC" w:rsidDel="002F3407">
          <w:rPr>
            <w:b/>
            <w:bCs/>
            <w:i/>
            <w:iCs/>
          </w:rPr>
          <w:delText xml:space="preserve"> </w:delText>
        </w:r>
        <w:r w:rsidR="004F3C5C" w:rsidRPr="00EA3ACC" w:rsidDel="002F3407">
          <w:rPr>
            <w:i/>
            <w:iCs/>
          </w:rPr>
          <w:delText>S</w:delText>
        </w:r>
        <w:r w:rsidRPr="00EA3ACC" w:rsidDel="002F3407">
          <w:rPr>
            <w:i/>
            <w:iCs/>
          </w:rPr>
          <w:delText xml:space="preserve">1050 Training and Certification </w:delText>
        </w:r>
        <w:r w:rsidR="00F0637E" w:rsidRPr="009C2228" w:rsidDel="002F3407">
          <w:fldChar w:fldCharType="begin"/>
        </w:r>
        <w:r w:rsidR="00F0637E" w:rsidRPr="00004E76" w:rsidDel="002F3407">
          <w:delInstrText xml:space="preserve"> REF _Ref79741964 \r \h </w:delInstrText>
        </w:r>
        <w:r w:rsidR="00F0637E" w:rsidRPr="009C2228" w:rsidDel="002F3407">
          <w:delInstrText xml:space="preserve"> \* MERGEFORMAT </w:delInstrText>
        </w:r>
        <w:r w:rsidR="00F0637E" w:rsidRPr="009C2228" w:rsidDel="002F3407">
          <w:fldChar w:fldCharType="separate"/>
        </w:r>
        <w:r w:rsidR="00F0637E" w:rsidRPr="00004E76" w:rsidDel="002F3407">
          <w:delText>[2]</w:delText>
        </w:r>
        <w:r w:rsidR="00F0637E" w:rsidRPr="009C2228" w:rsidDel="002F3407">
          <w:fldChar w:fldCharType="end"/>
        </w:r>
        <w:r w:rsidR="00F0637E" w:rsidRPr="00EA3ACC" w:rsidDel="002F3407">
          <w:delText xml:space="preserve"> </w:delText>
        </w:r>
        <w:r w:rsidR="0052114C" w:rsidRPr="00F0637E" w:rsidDel="002F3407">
          <w:delText>specifies</w:delText>
        </w:r>
        <w:r w:rsidR="0052114C" w:rsidRPr="0052114C" w:rsidDel="002F3407">
          <w:delText xml:space="preserve"> the practices associated with the training </w:delText>
        </w:r>
        <w:r w:rsidR="0052114C" w:rsidDel="002F3407">
          <w:delText>and assessment of VTS personnel</w:delText>
        </w:r>
        <w:r w:rsidDel="002F3407">
          <w:delText xml:space="preserve">. </w:delText>
        </w:r>
        <w:r w:rsidR="00571848" w:rsidDel="002F3407">
          <w:delText>The Standard references normative provisions</w:delText>
        </w:r>
        <w:r w:rsidR="00664932" w:rsidDel="002F3407">
          <w:delText xml:space="preserve"> which are contained in</w:delText>
        </w:r>
        <w:r w:rsidR="00571848" w:rsidDel="002F3407">
          <w:delText xml:space="preserve"> IALA </w:delText>
        </w:r>
        <w:r w:rsidR="00670869" w:rsidDel="002F3407">
          <w:delText>r</w:delText>
        </w:r>
        <w:r w:rsidR="00571848" w:rsidDel="002F3407">
          <w:delText>ecommendations, covering the following scope</w:delText>
        </w:r>
        <w:r w:rsidDel="002F3407">
          <w:delText>:</w:delText>
        </w:r>
        <w:bookmarkStart w:id="259" w:name="_Toc208001382"/>
        <w:bookmarkEnd w:id="259"/>
      </w:del>
    </w:p>
    <w:p w14:paraId="62417F32" w14:textId="389FA4E7" w:rsidR="006813EA" w:rsidDel="002F3407" w:rsidRDefault="006813EA">
      <w:pPr>
        <w:pStyle w:val="Bullet1"/>
        <w:rPr>
          <w:del w:id="260" w:author="Abercrombie, Kerrie" w:date="2025-09-06T09:07:00Z" w16du:dateUtc="2025-09-05T23:07:00Z"/>
        </w:rPr>
        <w:pPrChange w:id="261" w:author="Abercrombie, Kerrie" w:date="2025-09-03T15:00:00Z" w16du:dateUtc="2025-09-03T05:00:00Z">
          <w:pPr>
            <w:pStyle w:val="Bullet2"/>
          </w:pPr>
        </w:pPrChange>
      </w:pPr>
      <w:del w:id="262" w:author="Abercrombie, Kerrie" w:date="2025-09-06T09:07:00Z" w16du:dateUtc="2025-09-05T23:07:00Z">
        <w:r w:rsidDel="002F3407">
          <w:delText xml:space="preserve">Training and </w:delText>
        </w:r>
        <w:r w:rsidR="00664932" w:rsidDel="002F3407">
          <w:delText>assessment</w:delText>
        </w:r>
        <w:bookmarkStart w:id="263" w:name="_Toc208001383"/>
        <w:bookmarkEnd w:id="263"/>
      </w:del>
    </w:p>
    <w:p w14:paraId="74564FED" w14:textId="3EC1822B" w:rsidR="006813EA" w:rsidDel="002F3407" w:rsidRDefault="006813EA">
      <w:pPr>
        <w:pStyle w:val="Bullet1"/>
        <w:rPr>
          <w:del w:id="264" w:author="Abercrombie, Kerrie" w:date="2025-09-06T09:07:00Z" w16du:dateUtc="2025-09-05T23:07:00Z"/>
        </w:rPr>
        <w:pPrChange w:id="265" w:author="Abercrombie, Kerrie" w:date="2025-09-03T15:00:00Z" w16du:dateUtc="2025-09-03T05:00:00Z">
          <w:pPr>
            <w:pStyle w:val="Bullet2"/>
          </w:pPr>
        </w:pPrChange>
      </w:pPr>
      <w:del w:id="266" w:author="Abercrombie, Kerrie" w:date="2025-09-06T09:07:00Z" w16du:dateUtc="2025-09-05T23:07:00Z">
        <w:r w:rsidRPr="0052114C" w:rsidDel="002F3407">
          <w:delText>Accreditation</w:delText>
        </w:r>
        <w:r w:rsidR="00664932" w:rsidRPr="0052114C" w:rsidDel="002F3407">
          <w:delText>, competency, certification and revalidation</w:delText>
        </w:r>
        <w:bookmarkStart w:id="267" w:name="_Toc208001384"/>
        <w:bookmarkEnd w:id="267"/>
      </w:del>
    </w:p>
    <w:p w14:paraId="5A7F7376" w14:textId="3831264E" w:rsidR="00A524B5" w:rsidRPr="006F7B9D" w:rsidRDefault="007F7CBA" w:rsidP="00E60717">
      <w:pPr>
        <w:pStyle w:val="Heading1"/>
      </w:pPr>
      <w:bookmarkStart w:id="268" w:name="_Toc208001385"/>
      <w:r w:rsidRPr="006F7B9D">
        <w:t>DOCUMENT PURPOSE</w:t>
      </w:r>
      <w:bookmarkEnd w:id="268"/>
    </w:p>
    <w:p w14:paraId="667D6270" w14:textId="77777777" w:rsidR="00A524B5" w:rsidRPr="006F7B9D" w:rsidRDefault="00A524B5" w:rsidP="00A524B5">
      <w:pPr>
        <w:pStyle w:val="Heading2separationline"/>
      </w:pPr>
    </w:p>
    <w:p w14:paraId="33F5C098" w14:textId="0EE7023B" w:rsidR="00784C4B" w:rsidDel="00005CD6" w:rsidRDefault="00784C4B" w:rsidP="00A151CC">
      <w:pPr>
        <w:pStyle w:val="BodyText"/>
        <w:rPr>
          <w:del w:id="269" w:author="Abercrombie, Kerrie" w:date="2025-09-03T15:00:00Z" w16du:dateUtc="2025-09-03T05:00:00Z"/>
        </w:rPr>
      </w:pPr>
      <w:r w:rsidRPr="00784C4B">
        <w:t>The purpose of this document is to provide guidance</w:t>
      </w:r>
      <w:ins w:id="270" w:author="Abercrombie, Kerrie" w:date="2025-09-06T09:08:00Z" w16du:dateUtc="2025-09-05T23:08:00Z">
        <w:r w:rsidR="002F3407">
          <w:t xml:space="preserve"> </w:t>
        </w:r>
        <w:commentRangeStart w:id="271"/>
        <w:r w:rsidR="002F3407">
          <w:t>for</w:t>
        </w:r>
      </w:ins>
      <w:commentRangeEnd w:id="271"/>
      <w:ins w:id="272" w:author="Abercrombie, Kerrie" w:date="2025-09-06T09:09:00Z" w16du:dateUtc="2025-09-05T23:09:00Z">
        <w:r w:rsidR="002F3407">
          <w:rPr>
            <w:rStyle w:val="CommentReference"/>
          </w:rPr>
          <w:commentReference w:id="271"/>
        </w:r>
      </w:ins>
      <w:ins w:id="273" w:author="Abercrombie, Kerrie" w:date="2025-09-06T09:08:00Z" w16du:dateUtc="2025-09-05T23:08:00Z">
        <w:r w:rsidR="002F3407">
          <w:t xml:space="preserve"> VTS providers and competent authorities</w:t>
        </w:r>
      </w:ins>
      <w:r w:rsidRPr="00784C4B">
        <w:t xml:space="preserve"> </w:t>
      </w:r>
      <w:r>
        <w:t>on</w:t>
      </w:r>
      <w:r w:rsidR="000B2CEA">
        <w:t xml:space="preserve"> </w:t>
      </w:r>
      <w:r w:rsidR="0052114C" w:rsidRPr="00A10352">
        <w:t>implementing practices associated with</w:t>
      </w:r>
      <w:r w:rsidR="002A5FF7">
        <w:t xml:space="preserve"> </w:t>
      </w:r>
      <w:r w:rsidR="000B2CEA">
        <w:t>the</w:t>
      </w:r>
      <w:r>
        <w:t xml:space="preserve"> </w:t>
      </w:r>
      <w:r w:rsidRPr="00A751BF">
        <w:t>recruitment</w:t>
      </w:r>
      <w:ins w:id="274" w:author="Abercrombie, Kerrie" w:date="2025-09-03T10:38:00Z" w16du:dateUtc="2025-09-03T00:38:00Z">
        <w:r w:rsidR="00E730C1">
          <w:t>,</w:t>
        </w:r>
      </w:ins>
      <w:r w:rsidRPr="00A751BF">
        <w:t xml:space="preserve"> training and </w:t>
      </w:r>
      <w:del w:id="275" w:author="Abercrombie, Kerrie" w:date="2025-09-06T09:08:00Z" w16du:dateUtc="2025-09-05T23:08:00Z">
        <w:r w:rsidRPr="00A751BF" w:rsidDel="002F3407">
          <w:delText xml:space="preserve">assessment </w:delText>
        </w:r>
      </w:del>
      <w:commentRangeStart w:id="276"/>
      <w:ins w:id="277" w:author="Abercrombie, Kerrie" w:date="2025-09-06T09:08:00Z" w16du:dateUtc="2025-09-05T23:08:00Z">
        <w:r w:rsidR="002F3407">
          <w:t>certification</w:t>
        </w:r>
        <w:commentRangeEnd w:id="276"/>
        <w:r w:rsidR="002F3407">
          <w:rPr>
            <w:rStyle w:val="CommentReference"/>
          </w:rPr>
          <w:commentReference w:id="276"/>
        </w:r>
        <w:r w:rsidR="002F3407">
          <w:t xml:space="preserve"> </w:t>
        </w:r>
      </w:ins>
      <w:r w:rsidRPr="00A751BF">
        <w:t xml:space="preserve">of </w:t>
      </w:r>
      <w:r>
        <w:t>VTS</w:t>
      </w:r>
      <w:r w:rsidRPr="00A751BF">
        <w:t xml:space="preserve"> personnel</w:t>
      </w:r>
      <w:ins w:id="278" w:author="Abercrombie, Kerrie" w:date="2025-09-06T09:10:00Z" w16du:dateUtc="2025-09-05T23:10:00Z">
        <w:r w:rsidR="002F3407">
          <w:t xml:space="preserve"> in a manner consistent</w:t>
        </w:r>
      </w:ins>
      <w:r>
        <w:t xml:space="preserve"> </w:t>
      </w:r>
      <w:del w:id="279" w:author="Abercrombie, Kerrie" w:date="2025-09-06T09:10:00Z" w16du:dateUtc="2025-09-05T23:10:00Z">
        <w:r w:rsidR="000B2CEA" w:rsidDel="002F3407">
          <w:delText>to ensure that it is developed and</w:delText>
        </w:r>
        <w:r w:rsidR="00FC2F7B" w:rsidDel="002F3407">
          <w:delText xml:space="preserve"> </w:delText>
        </w:r>
        <w:r w:rsidDel="002F3407">
          <w:delText>harmoni</w:delText>
        </w:r>
        <w:r w:rsidR="00080C0B" w:rsidDel="002F3407">
          <w:delText>z</w:delText>
        </w:r>
        <w:r w:rsidDel="002F3407">
          <w:delText xml:space="preserve">ed </w:delText>
        </w:r>
        <w:r w:rsidRPr="00784C4B" w:rsidDel="002F3407">
          <w:delText xml:space="preserve">in accordance </w:delText>
        </w:r>
      </w:del>
      <w:r w:rsidRPr="00784C4B">
        <w:t>with</w:t>
      </w:r>
      <w:r w:rsidR="000B2CEA">
        <w:t xml:space="preserve"> </w:t>
      </w:r>
      <w:r w:rsidR="00670869">
        <w:t xml:space="preserve">the </w:t>
      </w:r>
      <w:r w:rsidR="002A5FF7">
        <w:t xml:space="preserve">IMO Guidelines </w:t>
      </w:r>
      <w:r w:rsidR="00670869">
        <w:t>for V</w:t>
      </w:r>
      <w:r w:rsidR="002A5FF7">
        <w:t xml:space="preserve">essel </w:t>
      </w:r>
      <w:r w:rsidR="00670869">
        <w:t>T</w:t>
      </w:r>
      <w:r w:rsidR="002A5FF7">
        <w:t xml:space="preserve">raffic </w:t>
      </w:r>
      <w:r w:rsidR="00670869">
        <w:t>S</w:t>
      </w:r>
      <w:r w:rsidR="002A5FF7">
        <w:t>ervices</w:t>
      </w:r>
      <w:r w:rsidR="001D1AD9">
        <w:t xml:space="preserve"> and the</w:t>
      </w:r>
      <w:r w:rsidR="002A5FF7" w:rsidRPr="00784C4B">
        <w:t xml:space="preserve"> </w:t>
      </w:r>
      <w:r w:rsidR="0052114C" w:rsidRPr="00784C4B">
        <w:t xml:space="preserve">IALA </w:t>
      </w:r>
      <w:r w:rsidR="00670869">
        <w:t>s</w:t>
      </w:r>
      <w:r w:rsidR="0052114C" w:rsidRPr="00784C4B">
        <w:t>tandards</w:t>
      </w:r>
      <w:r w:rsidR="00974516">
        <w:t xml:space="preserve">, </w:t>
      </w:r>
      <w:r w:rsidR="00670869">
        <w:t>r</w:t>
      </w:r>
      <w:r w:rsidR="00974516">
        <w:t xml:space="preserve">ecommendations, </w:t>
      </w:r>
      <w:r w:rsidR="00670869">
        <w:t>g</w:t>
      </w:r>
      <w:r w:rsidR="00974516">
        <w:t>uidelines</w:t>
      </w:r>
      <w:r w:rsidR="00E81E11">
        <w:t xml:space="preserve"> and</w:t>
      </w:r>
      <w:r w:rsidR="002A5FF7">
        <w:t xml:space="preserve"> model courses.</w:t>
      </w:r>
      <w:r w:rsidR="00C822B4">
        <w:t xml:space="preserve"> </w:t>
      </w:r>
      <w:r w:rsidR="000B2CEA">
        <w:t xml:space="preserve"> </w:t>
      </w:r>
    </w:p>
    <w:p w14:paraId="0F06D8E2" w14:textId="77777777" w:rsidR="00B841A7" w:rsidRDefault="00990159" w:rsidP="00B841A7">
      <w:pPr>
        <w:pStyle w:val="BodyText"/>
      </w:pPr>
      <w:del w:id="280" w:author="Jillian Carson-Jackson" w:date="2025-08-21T18:50:00Z" w16du:dateUtc="2025-08-21T22:50:00Z">
        <w:r w:rsidRPr="00004E76" w:rsidDel="0011159A">
          <w:delText>This Guideline is associated with IALA Recommendation R0103 (V-103) on Training and Certification of VTS Personnel [3]. Recommendation R0103 is a normative provision of IALA Standard 1050 Training and Certification. To demonstrate compliance with this Recommendation the provisions of this Guideline should be implemented.</w:delText>
        </w:r>
      </w:del>
    </w:p>
    <w:p w14:paraId="1801DA10" w14:textId="6ECB79A6" w:rsidR="005008E2" w:rsidRPr="00B841A7" w:rsidDel="00B841A7" w:rsidRDefault="005008E2" w:rsidP="00B841A7">
      <w:pPr>
        <w:pStyle w:val="BodyText"/>
        <w:rPr>
          <w:del w:id="281" w:author="Abercrombie, Kerrie" w:date="2025-09-03T10:12:00Z" w16du:dateUtc="2025-09-03T00:12:00Z"/>
        </w:rPr>
      </w:pPr>
      <w:commentRangeStart w:id="282"/>
      <w:ins w:id="283" w:author="Jillian Carson-Jackson" w:date="2025-08-21T18:47:00Z">
        <w:r w:rsidRPr="005008E2">
          <w:rPr>
            <w:lang w:val="en-AU"/>
          </w:rPr>
          <w:t>T</w:t>
        </w:r>
      </w:ins>
      <w:commentRangeEnd w:id="282"/>
      <w:r w:rsidR="002F3407">
        <w:rPr>
          <w:rStyle w:val="CommentReference"/>
        </w:rPr>
        <w:commentReference w:id="282"/>
      </w:r>
      <w:ins w:id="284" w:author="Jillian Carson-Jackson" w:date="2025-08-21T18:47:00Z">
        <w:r w:rsidRPr="005008E2">
          <w:rPr>
            <w:lang w:val="en-AU"/>
          </w:rPr>
          <w:t xml:space="preserve">his Guideline is associated with IALA Recommendation </w:t>
        </w:r>
      </w:ins>
      <w:ins w:id="285" w:author="Jillian Carson-Jackson" w:date="2025-08-21T18:48:00Z" w16du:dateUtc="2025-08-21T22:48:00Z">
        <w:r w:rsidRPr="00004E76">
          <w:t>R0103 (V-103) on Training and Certification of VTS Personnel</w:t>
        </w:r>
      </w:ins>
      <w:ins w:id="286" w:author="Jillian Carson-Jackson" w:date="2025-08-21T18:47:00Z">
        <w:r w:rsidRPr="005008E2">
          <w:rPr>
            <w:lang w:val="en-AU"/>
          </w:rPr>
          <w:t xml:space="preserve">, </w:t>
        </w:r>
        <w:del w:id="287" w:author="Abercrombie, Kerrie" w:date="2025-09-06T09:10:00Z" w16du:dateUtc="2025-09-05T23:10:00Z">
          <w:r w:rsidRPr="005008E2" w:rsidDel="002F3407">
            <w:rPr>
              <w:lang w:val="en-AU"/>
            </w:rPr>
            <w:delText xml:space="preserve">which is </w:delText>
          </w:r>
        </w:del>
        <w:r w:rsidRPr="005008E2">
          <w:rPr>
            <w:lang w:val="en-AU"/>
          </w:rPr>
          <w:t xml:space="preserve">a normative provision of IALA Standard </w:t>
        </w:r>
      </w:ins>
      <w:ins w:id="288" w:author="Jillian Carson-Jackson" w:date="2025-08-21T18:49:00Z" w16du:dateUtc="2025-08-21T22:49:00Z">
        <w:r w:rsidR="006F3C23" w:rsidRPr="00004E76">
          <w:t>1050 Training and Certification</w:t>
        </w:r>
        <w:r w:rsidR="0011159A">
          <w:rPr>
            <w:lang w:val="en-AU"/>
          </w:rPr>
          <w:t xml:space="preserve">. </w:t>
        </w:r>
      </w:ins>
      <w:ins w:id="289" w:author="Jillian Carson-Jackson" w:date="2025-08-21T18:50:00Z" w16du:dateUtc="2025-08-21T22:50:00Z">
        <w:del w:id="290" w:author="Abercrombie, Kerrie" w:date="2025-09-06T09:11:00Z" w16du:dateUtc="2025-09-05T23:11:00Z">
          <w:r w:rsidR="0011159A" w:rsidDel="002F3407">
            <w:rPr>
              <w:lang w:val="en-AU"/>
            </w:rPr>
            <w:delText xml:space="preserve">IALA R0103 (V-103) </w:delText>
          </w:r>
        </w:del>
      </w:ins>
      <w:ins w:id="291" w:author="Jillian Carson-Jackson" w:date="2025-08-21T18:47:00Z">
        <w:del w:id="292" w:author="Abercrombie, Kerrie" w:date="2025-09-06T09:11:00Z" w16du:dateUtc="2025-09-05T23:11:00Z">
          <w:r w:rsidRPr="005008E2" w:rsidDel="002F3407">
            <w:rPr>
              <w:lang w:val="en-AU"/>
            </w:rPr>
            <w:delText xml:space="preserve">shall be observed if compliance with this Standard is claimed. </w:delText>
          </w:r>
        </w:del>
        <w:r w:rsidRPr="005008E2">
          <w:rPr>
            <w:lang w:val="en-AU"/>
          </w:rPr>
          <w:t xml:space="preserve">To demonstrate compliance with the </w:t>
        </w:r>
        <w:del w:id="293" w:author="Abercrombie, Kerrie" w:date="2025-09-03T10:14:00Z" w16du:dateUtc="2025-09-03T00:14:00Z">
          <w:r w:rsidRPr="005008E2" w:rsidDel="002A50AA">
            <w:rPr>
              <w:lang w:val="en-AU"/>
            </w:rPr>
            <w:delText>R</w:delText>
          </w:r>
        </w:del>
      </w:ins>
      <w:ins w:id="294" w:author="Abercrombie, Kerrie" w:date="2025-09-03T10:14:00Z" w16du:dateUtc="2025-09-03T00:14:00Z">
        <w:r w:rsidR="002A50AA">
          <w:rPr>
            <w:lang w:val="en-AU"/>
          </w:rPr>
          <w:t>r</w:t>
        </w:r>
      </w:ins>
      <w:ins w:id="295" w:author="Jillian Carson-Jackson" w:date="2025-08-21T18:47:00Z">
        <w:r w:rsidRPr="005008E2">
          <w:rPr>
            <w:lang w:val="en-AU"/>
          </w:rPr>
          <w:t>ecommendation, the practices described in the Guideline should be taken into account.</w:t>
        </w:r>
        <w:del w:id="296" w:author="Abercrombie, Kerrie" w:date="2025-09-03T10:12:00Z" w16du:dateUtc="2025-09-03T00:12:00Z">
          <w:r w:rsidRPr="005008E2" w:rsidDel="002A50AA">
            <w:rPr>
              <w:lang w:val="en-AU"/>
            </w:rPr>
            <w:delText>”</w:delText>
          </w:r>
        </w:del>
      </w:ins>
    </w:p>
    <w:p w14:paraId="29D5CEAE" w14:textId="77777777" w:rsidR="00B841A7" w:rsidRPr="00B841A7" w:rsidRDefault="00B841A7" w:rsidP="00B841A7">
      <w:pPr>
        <w:pStyle w:val="BodyText"/>
        <w:rPr>
          <w:ins w:id="297" w:author="Abercrombie, Kerrie" w:date="2025-09-08T09:41:00Z" w16du:dateUtc="2025-09-07T23:41:00Z"/>
          <w:lang w:val="en-AU"/>
          <w:rPrChange w:id="298" w:author="Abercrombie, Kerrie" w:date="2025-09-08T09:41:00Z" w16du:dateUtc="2025-09-07T23:41:00Z">
            <w:rPr>
              <w:ins w:id="299" w:author="Abercrombie, Kerrie" w:date="2025-09-08T09:41:00Z" w16du:dateUtc="2025-09-07T23:41:00Z"/>
              <w:i/>
              <w:iCs/>
              <w:lang w:val="en-AU"/>
            </w:rPr>
          </w:rPrChange>
        </w:rPr>
      </w:pPr>
    </w:p>
    <w:p w14:paraId="0C4E05A4" w14:textId="2D16B37E" w:rsidR="008C3D1B" w:rsidRPr="003A3890" w:rsidDel="00C11A72" w:rsidRDefault="004F19C4" w:rsidP="00A151CC">
      <w:pPr>
        <w:pStyle w:val="BodyText"/>
        <w:spacing w:before="120"/>
        <w:rPr>
          <w:del w:id="300" w:author="Jillian Carson-Jackson" w:date="2025-08-21T18:51:00Z" w16du:dateUtc="2025-08-21T22:51:00Z"/>
        </w:rPr>
      </w:pPr>
      <w:del w:id="301" w:author="Jillian Carson-Jackson" w:date="2025-08-21T18:51:00Z" w16du:dateUtc="2025-08-21T22:51:00Z">
        <w:r w:rsidDel="00C11A72">
          <w:delText>A</w:delText>
        </w:r>
        <w:r w:rsidR="003A3890" w:rsidRPr="003A3890" w:rsidDel="00C11A72">
          <w:delText xml:space="preserve">uthorities are encouraged to </w:delText>
        </w:r>
        <w:r w:rsidDel="00C11A72">
          <w:delText>take account of</w:delText>
        </w:r>
        <w:r w:rsidR="003A3890" w:rsidRPr="003A3890" w:rsidDel="00C11A72">
          <w:delText xml:space="preserve"> this guidance as a basis for mandatory training in a manner consistent with their domestic legal framework.</w:delText>
        </w:r>
        <w:r w:rsidR="00183B2D" w:rsidDel="00C11A72">
          <w:delText xml:space="preserve"> </w:delText>
        </w:r>
        <w:r w:rsidR="003A3890" w:rsidRPr="003A3890" w:rsidDel="00C11A72">
          <w:delText>This may include establishing appropriate qualifications and training requirements to ensure that VTS personnel are certified.</w:delText>
        </w:r>
        <w:bookmarkStart w:id="302" w:name="_Toc208001386"/>
        <w:bookmarkEnd w:id="302"/>
      </w:del>
    </w:p>
    <w:p w14:paraId="7AF47C15" w14:textId="5AF6E7A2" w:rsidR="006829DF" w:rsidRPr="00522275" w:rsidRDefault="00B140C5" w:rsidP="006829DF">
      <w:pPr>
        <w:pStyle w:val="Heading1"/>
      </w:pPr>
      <w:bookmarkStart w:id="303" w:name="_Toc208001387"/>
      <w:r>
        <w:t>INTERNATIONAL FRAMEWORK FOR VTS TRAINING</w:t>
      </w:r>
      <w:bookmarkEnd w:id="303"/>
    </w:p>
    <w:p w14:paraId="1049282B" w14:textId="77777777" w:rsidR="006829DF" w:rsidRPr="00522275" w:rsidRDefault="006829DF" w:rsidP="006829DF">
      <w:pPr>
        <w:pStyle w:val="Heading1separatationline"/>
      </w:pPr>
    </w:p>
    <w:p w14:paraId="1973C175" w14:textId="3A811428" w:rsidR="003A3890" w:rsidRDefault="003A3890" w:rsidP="00A151CC">
      <w:pPr>
        <w:pStyle w:val="BodyText"/>
      </w:pPr>
      <w:r>
        <w:t xml:space="preserve">IMO </w:t>
      </w:r>
      <w:r w:rsidRPr="00DE4FEE">
        <w:t xml:space="preserve">Resolution </w:t>
      </w:r>
      <w:r w:rsidRPr="00DE4FEE">
        <w:rPr>
          <w:i/>
          <w:iCs/>
        </w:rPr>
        <w:t>A.</w:t>
      </w:r>
      <w:r w:rsidR="00DE4FEE" w:rsidRPr="00004E76">
        <w:rPr>
          <w:i/>
          <w:iCs/>
        </w:rPr>
        <w:t>1158</w:t>
      </w:r>
      <w:r w:rsidR="001519F6" w:rsidRPr="00004E76">
        <w:rPr>
          <w:i/>
          <w:iCs/>
        </w:rPr>
        <w:t>(</w:t>
      </w:r>
      <w:r w:rsidR="00DE4FEE" w:rsidRPr="00004E76">
        <w:rPr>
          <w:i/>
          <w:iCs/>
        </w:rPr>
        <w:t>32</w:t>
      </w:r>
      <w:r w:rsidR="001519F6" w:rsidRPr="00004E76">
        <w:rPr>
          <w:i/>
          <w:iCs/>
        </w:rPr>
        <w:t>)</w:t>
      </w:r>
      <w:r w:rsidR="00187FF8" w:rsidRPr="00DE4FEE">
        <w:rPr>
          <w:i/>
          <w:iCs/>
        </w:rPr>
        <w:t xml:space="preserve"> on</w:t>
      </w:r>
      <w:r w:rsidRPr="00DE4FEE">
        <w:rPr>
          <w:i/>
          <w:iCs/>
        </w:rPr>
        <w:t xml:space="preserve"> Guidelines</w:t>
      </w:r>
      <w:r w:rsidRPr="00EA3ACC">
        <w:rPr>
          <w:i/>
          <w:iCs/>
        </w:rPr>
        <w:t xml:space="preserve"> for Vessel Traffic Services</w:t>
      </w:r>
      <w:r>
        <w:t xml:space="preserve"> </w:t>
      </w:r>
      <w:r w:rsidR="00B71651">
        <w:t>states that</w:t>
      </w:r>
      <w:r>
        <w:t>:</w:t>
      </w:r>
    </w:p>
    <w:p w14:paraId="425A3DCE" w14:textId="1E77CFA1" w:rsidR="007D4180" w:rsidDel="002F3407" w:rsidRDefault="007D4180" w:rsidP="00EA3ACC">
      <w:pPr>
        <w:pStyle w:val="Bullet1"/>
        <w:rPr>
          <w:del w:id="304" w:author="Abercrombie, Kerrie" w:date="2025-09-06T09:13:00Z" w16du:dateUtc="2025-09-05T23:13:00Z"/>
        </w:rPr>
      </w:pPr>
      <w:commentRangeStart w:id="305"/>
      <w:del w:id="306" w:author="Abercrombie, Kerrie" w:date="2025-09-03T10:20:00Z" w16du:dateUtc="2025-09-03T00:20:00Z">
        <w:r w:rsidRPr="002E5C08" w:rsidDel="00B019E8">
          <w:delText>A</w:delText>
        </w:r>
      </w:del>
      <w:commentRangeEnd w:id="305"/>
      <w:r w:rsidR="002F3407">
        <w:rPr>
          <w:rStyle w:val="CommentReference"/>
          <w:color w:val="auto"/>
        </w:rPr>
        <w:commentReference w:id="305"/>
      </w:r>
      <w:del w:id="307" w:author="Abercrombie, Kerrie" w:date="2025-09-06T09:13:00Z" w16du:dateUtc="2025-09-05T23:13:00Z">
        <w:r w:rsidRPr="002E5C08" w:rsidDel="002F3407">
          <w:delText xml:space="preserve"> major factor in the operation of a VTS is the competence of its personnel.</w:delText>
        </w:r>
      </w:del>
    </w:p>
    <w:p w14:paraId="5E6F009F" w14:textId="77777777" w:rsidR="002F3407" w:rsidRPr="000D3D21" w:rsidRDefault="002F3407" w:rsidP="002F3407">
      <w:pPr>
        <w:pStyle w:val="Bullet1"/>
        <w:rPr>
          <w:ins w:id="308" w:author="Abercrombie, Kerrie" w:date="2025-09-06T09:14:00Z" w16du:dateUtc="2025-09-05T23:14:00Z"/>
          <w:i/>
          <w:iCs/>
        </w:rPr>
      </w:pPr>
      <w:ins w:id="309" w:author="Abercrombie, Kerrie" w:date="2025-09-06T09:14:00Z" w16du:dateUtc="2025-09-05T23:14:00Z">
        <w:r w:rsidRPr="000D3D21">
          <w:rPr>
            <w:i/>
            <w:iCs/>
          </w:rPr>
          <w:t>5.2.3 The competent authority for VTS should ensure that VTS training is approved and VTS personnel are certified.</w:t>
        </w:r>
      </w:ins>
    </w:p>
    <w:p w14:paraId="6377C98C" w14:textId="77777777" w:rsidR="002F3407" w:rsidRPr="000D3D21" w:rsidRDefault="002F3407" w:rsidP="002F3407">
      <w:pPr>
        <w:pStyle w:val="Bullet1"/>
        <w:rPr>
          <w:ins w:id="310" w:author="Abercrombie, Kerrie" w:date="2025-09-06T09:14:00Z" w16du:dateUtc="2025-09-05T23:14:00Z"/>
          <w:i/>
          <w:iCs/>
        </w:rPr>
      </w:pPr>
      <w:ins w:id="311" w:author="Abercrombie, Kerrie" w:date="2025-09-06T09:14:00Z" w16du:dateUtc="2025-09-05T23:14:00Z">
        <w:r w:rsidRPr="000D3D21">
          <w:rPr>
            <w:i/>
            <w:iCs/>
          </w:rPr>
          <w:t>5.3.4 The VTS provider should ensure that a VTS is adequately staffed and that VTS personnel are appropriately trained and qualified.</w:t>
        </w:r>
      </w:ins>
    </w:p>
    <w:p w14:paraId="3010B47B" w14:textId="150863E4" w:rsidR="007D4180" w:rsidRPr="00B019E8" w:rsidRDefault="002F3407" w:rsidP="00EA3ACC">
      <w:pPr>
        <w:pStyle w:val="Bullet1"/>
        <w:rPr>
          <w:i/>
          <w:iCs/>
          <w:rPrChange w:id="312" w:author="Abercrombie, Kerrie" w:date="2025-09-03T10:21:00Z" w16du:dateUtc="2025-09-03T00:21:00Z">
            <w:rPr/>
          </w:rPrChange>
        </w:rPr>
      </w:pPr>
      <w:ins w:id="313" w:author="Abercrombie, Kerrie" w:date="2025-09-06T09:14:00Z" w16du:dateUtc="2025-09-05T23:14:00Z">
        <w:r>
          <w:rPr>
            <w:i/>
            <w:iCs/>
          </w:rPr>
          <w:t xml:space="preserve">8.2 </w:t>
        </w:r>
      </w:ins>
      <w:r w:rsidR="007D4180" w:rsidRPr="00B019E8">
        <w:rPr>
          <w:i/>
          <w:iCs/>
          <w:rPrChange w:id="314" w:author="Abercrombie, Kerrie" w:date="2025-09-03T10:21:00Z" w16du:dateUtc="2025-09-03T00:21:00Z">
            <w:rPr/>
          </w:rPrChange>
        </w:rPr>
        <w:t>VTS personnel should only be considered competent when appropriately trained and qualified for their VTS duties. This includes:</w:t>
      </w:r>
    </w:p>
    <w:p w14:paraId="0BE8A1D0" w14:textId="77777777" w:rsidR="007D4180" w:rsidRPr="00005CD6" w:rsidRDefault="007D4180" w:rsidP="00005CD6">
      <w:pPr>
        <w:pStyle w:val="Bullet2"/>
        <w:rPr>
          <w:i/>
          <w:iCs/>
          <w:rPrChange w:id="315" w:author="Abercrombie, Kerrie" w:date="2025-09-03T15:01:00Z" w16du:dateUtc="2025-09-03T05:01:00Z">
            <w:rPr/>
          </w:rPrChange>
        </w:rPr>
      </w:pPr>
      <w:r w:rsidRPr="00005CD6">
        <w:rPr>
          <w:i/>
          <w:iCs/>
          <w:rPrChange w:id="316" w:author="Abercrombie, Kerrie" w:date="2025-09-03T15:01:00Z" w16du:dateUtc="2025-09-03T05:01:00Z">
            <w:rPr/>
          </w:rPrChange>
        </w:rPr>
        <w:t>satisfactorily completing generic VTS training approved by a competent authority;</w:t>
      </w:r>
    </w:p>
    <w:p w14:paraId="769454D8" w14:textId="122B48A2" w:rsidR="007D4180" w:rsidRPr="00005CD6" w:rsidRDefault="007D4180" w:rsidP="00005CD6">
      <w:pPr>
        <w:pStyle w:val="Bullet2"/>
        <w:rPr>
          <w:i/>
          <w:iCs/>
          <w:rPrChange w:id="317" w:author="Abercrombie, Kerrie" w:date="2025-09-03T15:01:00Z" w16du:dateUtc="2025-09-03T05:01:00Z">
            <w:rPr/>
          </w:rPrChange>
        </w:rPr>
      </w:pPr>
      <w:r w:rsidRPr="00005CD6">
        <w:rPr>
          <w:i/>
          <w:iCs/>
          <w:rPrChange w:id="318" w:author="Abercrombie, Kerrie" w:date="2025-09-03T15:01:00Z" w16du:dateUtc="2025-09-03T05:01:00Z">
            <w:rPr/>
          </w:rPrChange>
        </w:rPr>
        <w:t>satisfactorily completing on-the-job training at the VTS where the person</w:t>
      </w:r>
      <w:r w:rsidR="00861FDF" w:rsidRPr="00005CD6">
        <w:rPr>
          <w:i/>
          <w:iCs/>
          <w:rPrChange w:id="319" w:author="Abercrombie, Kerrie" w:date="2025-09-03T15:01:00Z" w16du:dateUtc="2025-09-03T05:01:00Z">
            <w:rPr/>
          </w:rPrChange>
        </w:rPr>
        <w:t>nel are</w:t>
      </w:r>
      <w:r w:rsidRPr="00005CD6">
        <w:rPr>
          <w:i/>
          <w:iCs/>
          <w:rPrChange w:id="320" w:author="Abercrombie, Kerrie" w:date="2025-09-03T15:01:00Z" w16du:dateUtc="2025-09-03T05:01:00Z">
            <w:rPr/>
          </w:rPrChange>
        </w:rPr>
        <w:t xml:space="preserve"> employed; </w:t>
      </w:r>
    </w:p>
    <w:p w14:paraId="3387C9B9" w14:textId="77777777" w:rsidR="007D4180" w:rsidRPr="00005CD6" w:rsidRDefault="007D4180" w:rsidP="00005CD6">
      <w:pPr>
        <w:pStyle w:val="Bullet2"/>
        <w:rPr>
          <w:i/>
          <w:iCs/>
          <w:rPrChange w:id="321" w:author="Abercrombie, Kerrie" w:date="2025-09-03T15:01:00Z" w16du:dateUtc="2025-09-03T05:01:00Z">
            <w:rPr/>
          </w:rPrChange>
        </w:rPr>
      </w:pPr>
      <w:r w:rsidRPr="00005CD6">
        <w:rPr>
          <w:i/>
          <w:iCs/>
          <w:rPrChange w:id="322" w:author="Abercrombie, Kerrie" w:date="2025-09-03T15:01:00Z" w16du:dateUtc="2025-09-03T05:01:00Z">
            <w:rPr/>
          </w:rPrChange>
        </w:rPr>
        <w:t>undergoing periodic assessments and revalidation training to ensure competence is maintained; and</w:t>
      </w:r>
    </w:p>
    <w:p w14:paraId="7B527D5E" w14:textId="5ED7B458" w:rsidR="007D4180" w:rsidRPr="00005CD6" w:rsidRDefault="007D4180" w:rsidP="00005CD6">
      <w:pPr>
        <w:pStyle w:val="Bullet2"/>
        <w:rPr>
          <w:ins w:id="323" w:author="Jillian Carson-Jackson" w:date="2025-08-21T18:52:00Z" w16du:dateUtc="2025-08-21T22:52:00Z"/>
          <w:i/>
          <w:iCs/>
          <w:rPrChange w:id="324" w:author="Abercrombie, Kerrie" w:date="2025-09-03T15:01:00Z" w16du:dateUtc="2025-09-03T05:01:00Z">
            <w:rPr>
              <w:ins w:id="325" w:author="Jillian Carson-Jackson" w:date="2025-08-21T18:52:00Z" w16du:dateUtc="2025-08-21T22:52:00Z"/>
            </w:rPr>
          </w:rPrChange>
        </w:rPr>
      </w:pPr>
      <w:r w:rsidRPr="00005CD6">
        <w:rPr>
          <w:i/>
          <w:iCs/>
          <w:rPrChange w:id="326" w:author="Abercrombie, Kerrie" w:date="2025-09-03T15:01:00Z" w16du:dateUtc="2025-09-03T05:01:00Z">
            <w:rPr/>
          </w:rPrChange>
        </w:rPr>
        <w:t>being in possession of appropriate certification</w:t>
      </w:r>
      <w:r w:rsidR="00BF04C9" w:rsidRPr="00005CD6">
        <w:rPr>
          <w:i/>
          <w:iCs/>
          <w:rPrChange w:id="327" w:author="Abercrombie, Kerrie" w:date="2025-09-03T15:01:00Z" w16du:dateUtc="2025-09-03T05:01:00Z">
            <w:rPr/>
          </w:rPrChange>
        </w:rPr>
        <w:t>.</w:t>
      </w:r>
    </w:p>
    <w:p w14:paraId="39B725EF" w14:textId="19F8B994" w:rsidR="00C5731D" w:rsidRPr="007D4180" w:rsidDel="002F3407" w:rsidRDefault="005B4315">
      <w:pPr>
        <w:pStyle w:val="BodyText"/>
        <w:rPr>
          <w:del w:id="328" w:author="Abercrombie, Kerrie" w:date="2025-09-06T09:15:00Z" w16du:dateUtc="2025-09-05T23:15:00Z"/>
        </w:rPr>
        <w:pPrChange w:id="329" w:author="Abercrombie, Kerrie" w:date="2025-09-03T15:00:00Z" w16du:dateUtc="2025-09-03T05:00:00Z">
          <w:pPr>
            <w:pStyle w:val="Bullet1"/>
          </w:pPr>
        </w:pPrChange>
      </w:pPr>
      <w:commentRangeStart w:id="330"/>
      <w:ins w:id="331" w:author="Jillian Carson-Jackson" w:date="2025-08-21T18:52:00Z">
        <w:del w:id="332" w:author="Abercrombie, Kerrie" w:date="2025-09-06T09:15:00Z" w16du:dateUtc="2025-09-05T23:15:00Z">
          <w:r w:rsidRPr="005B4315" w:rsidDel="002F3407">
            <w:lastRenderedPageBreak/>
            <w:delText>C</w:delText>
          </w:r>
        </w:del>
      </w:ins>
      <w:commentRangeEnd w:id="330"/>
      <w:r w:rsidR="002F3407">
        <w:rPr>
          <w:rStyle w:val="CommentReference"/>
        </w:rPr>
        <w:commentReference w:id="330"/>
      </w:r>
      <w:ins w:id="333" w:author="Jillian Carson-Jackson" w:date="2025-08-21T18:52:00Z">
        <w:del w:id="334" w:author="Abercrombie, Kerrie" w:date="2025-09-06T09:15:00Z" w16du:dateUtc="2025-09-05T23:15:00Z">
          <w:r w:rsidRPr="005B4315" w:rsidDel="002F3407">
            <w:delText>ontracting Governments are encouraged to take into account IALA standards and associated recommendations, guidelines and model courses</w:delText>
          </w:r>
        </w:del>
      </w:ins>
    </w:p>
    <w:p w14:paraId="672A0B7E" w14:textId="77777777" w:rsidR="002F3407" w:rsidRDefault="002F3407" w:rsidP="002F3407">
      <w:pPr>
        <w:pStyle w:val="BodyText"/>
        <w:rPr>
          <w:ins w:id="335" w:author="Abercrombie, Kerrie" w:date="2025-09-06T09:16:00Z" w16du:dateUtc="2025-09-05T23:16:00Z"/>
        </w:rPr>
      </w:pPr>
      <w:commentRangeStart w:id="336"/>
      <w:ins w:id="337" w:author="Abercrombie, Kerrie" w:date="2025-09-06T09:16:00Z" w16du:dateUtc="2025-09-05T23:16:00Z">
        <w:r w:rsidRPr="00EA3ACC">
          <w:t>IALA</w:t>
        </w:r>
      </w:ins>
      <w:commentRangeEnd w:id="336"/>
      <w:ins w:id="338" w:author="Abercrombie, Kerrie" w:date="2025-09-06T09:17:00Z" w16du:dateUtc="2025-09-05T23:17:00Z">
        <w:r>
          <w:rPr>
            <w:rStyle w:val="CommentReference"/>
          </w:rPr>
          <w:commentReference w:id="336"/>
        </w:r>
      </w:ins>
      <w:ins w:id="339" w:author="Abercrombie, Kerrie" w:date="2025-09-06T09:16:00Z" w16du:dateUtc="2025-09-05T23:16:00Z">
        <w:r w:rsidRPr="00EA3ACC">
          <w:t xml:space="preserve"> Standard</w:t>
        </w:r>
        <w:r w:rsidRPr="00005CD6">
          <w:rPr>
            <w:b/>
            <w:bCs/>
            <w:i/>
            <w:iCs/>
          </w:rPr>
          <w:t xml:space="preserve"> </w:t>
        </w:r>
        <w:r w:rsidRPr="00005CD6">
          <w:rPr>
            <w:i/>
            <w:iCs/>
          </w:rPr>
          <w:t xml:space="preserve">S1050 Training and Certification </w:t>
        </w:r>
        <w:r w:rsidRPr="009C2228">
          <w:fldChar w:fldCharType="begin"/>
        </w:r>
        <w:r w:rsidRPr="00004E76">
          <w:instrText xml:space="preserve"> REF _Ref79741964 \r \h </w:instrText>
        </w:r>
        <w:r w:rsidRPr="009C2228">
          <w:instrText xml:space="preserve"> \* MERGEFORMAT </w:instrText>
        </w:r>
      </w:ins>
      <w:ins w:id="340" w:author="Abercrombie, Kerrie" w:date="2025-09-06T09:16:00Z" w16du:dateUtc="2025-09-05T23:16:00Z">
        <w:r w:rsidRPr="009C2228">
          <w:fldChar w:fldCharType="separate"/>
        </w:r>
        <w:r w:rsidRPr="00004E76">
          <w:t>[2]</w:t>
        </w:r>
        <w:r w:rsidRPr="009C2228">
          <w:fldChar w:fldCharType="end"/>
        </w:r>
        <w:r w:rsidRPr="00EA3ACC">
          <w:t xml:space="preserve"> </w:t>
        </w:r>
        <w:r w:rsidRPr="00F0637E">
          <w:t>specifies</w:t>
        </w:r>
        <w:r w:rsidRPr="0052114C">
          <w:t xml:space="preserve"> the practices associated with the training </w:t>
        </w:r>
        <w:r>
          <w:t>and assessment of VTS personnel. The Standard references normative provisions which are contained in IALA recommendations, covering the following scope:</w:t>
        </w:r>
      </w:ins>
    </w:p>
    <w:p w14:paraId="5307D12A" w14:textId="77777777" w:rsidR="002F3407" w:rsidRDefault="002F3407" w:rsidP="002F3407">
      <w:pPr>
        <w:pStyle w:val="Bullet1"/>
        <w:rPr>
          <w:ins w:id="341" w:author="Abercrombie, Kerrie" w:date="2025-09-06T09:16:00Z" w16du:dateUtc="2025-09-05T23:16:00Z"/>
        </w:rPr>
      </w:pPr>
      <w:ins w:id="342" w:author="Abercrombie, Kerrie" w:date="2025-09-06T09:16:00Z" w16du:dateUtc="2025-09-05T23:16:00Z">
        <w:r>
          <w:t>Training and assessment</w:t>
        </w:r>
      </w:ins>
    </w:p>
    <w:p w14:paraId="6DF023C7" w14:textId="77777777" w:rsidR="002F3407" w:rsidRDefault="002F3407" w:rsidP="002F3407">
      <w:pPr>
        <w:pStyle w:val="Bullet1"/>
        <w:rPr>
          <w:ins w:id="343" w:author="Abercrombie, Kerrie" w:date="2025-09-06T09:16:00Z" w16du:dateUtc="2025-09-05T23:16:00Z"/>
        </w:rPr>
      </w:pPr>
      <w:ins w:id="344" w:author="Abercrombie, Kerrie" w:date="2025-09-06T09:16:00Z" w16du:dateUtc="2025-09-05T23:16:00Z">
        <w:r w:rsidRPr="0052114C">
          <w:t>Accreditation, competency, certification and revalidation</w:t>
        </w:r>
      </w:ins>
    </w:p>
    <w:p w14:paraId="12702D8F" w14:textId="72CF0362" w:rsidR="00E92FDE" w:rsidRDefault="00E92FDE" w:rsidP="00A151CC">
      <w:pPr>
        <w:pStyle w:val="Bullet1"/>
        <w:numPr>
          <w:ilvl w:val="0"/>
          <w:numId w:val="0"/>
        </w:numPr>
        <w:jc w:val="both"/>
      </w:pPr>
      <w:r>
        <w:t xml:space="preserve">IALA Recommendation </w:t>
      </w:r>
      <w:r w:rsidRPr="00EA3ACC">
        <w:rPr>
          <w:i/>
          <w:iCs/>
        </w:rPr>
        <w:t>R0103</w:t>
      </w:r>
      <w:r w:rsidR="00FC2F7B" w:rsidRPr="00EA3ACC">
        <w:rPr>
          <w:i/>
          <w:iCs/>
        </w:rPr>
        <w:t xml:space="preserve"> </w:t>
      </w:r>
      <w:r w:rsidRPr="00EA3ACC">
        <w:rPr>
          <w:i/>
          <w:iCs/>
        </w:rPr>
        <w:t>(V-103) on Training and Certification of VTS Personnel</w:t>
      </w:r>
      <w:del w:id="345" w:author="Abercrombie, Kerrie" w:date="2025-09-06T09:17:00Z" w16du:dateUtc="2025-09-05T23:17:00Z">
        <w:r w:rsidDel="002F3407">
          <w:delText xml:space="preserve"> </w:delText>
        </w:r>
        <w:r w:rsidR="00B71651" w:rsidDel="002F3407">
          <w:delText>states</w:delText>
        </w:r>
        <w:r w:rsidR="00670869" w:rsidDel="002F3407">
          <w:delText xml:space="preserve"> and recommends</w:delText>
        </w:r>
      </w:del>
      <w:r>
        <w:t>:</w:t>
      </w:r>
    </w:p>
    <w:p w14:paraId="1A443100" w14:textId="34A80E21" w:rsidR="00E92FDE" w:rsidRPr="00E730C1" w:rsidRDefault="002F3407" w:rsidP="004565A6">
      <w:pPr>
        <w:pStyle w:val="Bullet1"/>
        <w:rPr>
          <w:i/>
          <w:iCs/>
          <w:rPrChange w:id="346" w:author="Abercrombie, Kerrie" w:date="2025-09-03T10:43:00Z" w16du:dateUtc="2025-09-03T00:43:00Z">
            <w:rPr/>
          </w:rPrChange>
        </w:rPr>
      </w:pPr>
      <w:ins w:id="347" w:author="Abercrombie, Kerrie" w:date="2025-09-06T09:17:00Z" w16du:dateUtc="2025-09-05T23:17:00Z">
        <w:r>
          <w:rPr>
            <w:b/>
            <w:bCs/>
            <w:i/>
            <w:iCs/>
          </w:rPr>
          <w:t xml:space="preserve">RECOMMENDS </w:t>
        </w:r>
      </w:ins>
      <w:r w:rsidR="00E92FDE" w:rsidRPr="00E730C1">
        <w:rPr>
          <w:i/>
          <w:iCs/>
          <w:rPrChange w:id="348" w:author="Abercrombie, Kerrie" w:date="2025-09-03T10:43:00Z" w16du:dateUtc="2025-09-03T00:43:00Z">
            <w:rPr/>
          </w:rPrChange>
        </w:rPr>
        <w:t xml:space="preserve">that competent authorities and VTS </w:t>
      </w:r>
      <w:r w:rsidR="007D4180" w:rsidRPr="00E730C1">
        <w:rPr>
          <w:i/>
          <w:iCs/>
          <w:rPrChange w:id="349" w:author="Abercrombie, Kerrie" w:date="2025-09-03T10:43:00Z" w16du:dateUtc="2025-09-03T00:43:00Z">
            <w:rPr/>
          </w:rPrChange>
        </w:rPr>
        <w:t xml:space="preserve">providers </w:t>
      </w:r>
      <w:r w:rsidR="00E92FDE" w:rsidRPr="00E730C1">
        <w:rPr>
          <w:i/>
          <w:iCs/>
          <w:rPrChange w:id="350" w:author="Abercrombie, Kerrie" w:date="2025-09-03T10:43:00Z" w16du:dateUtc="2025-09-03T00:43:00Z">
            <w:rPr/>
          </w:rPrChange>
        </w:rPr>
        <w:t xml:space="preserve">implement and establish VTS training and certification in a </w:t>
      </w:r>
      <w:commentRangeStart w:id="351"/>
      <w:del w:id="352" w:author="Abercrombie, Kerrie" w:date="2025-09-06T09:17:00Z" w16du:dateUtc="2025-09-05T23:17:00Z">
        <w:r w:rsidR="00E92FDE" w:rsidRPr="00E730C1" w:rsidDel="002F3407">
          <w:rPr>
            <w:i/>
            <w:iCs/>
            <w:rPrChange w:id="353" w:author="Abercrombie, Kerrie" w:date="2025-09-03T10:43:00Z" w16du:dateUtc="2025-09-03T00:43:00Z">
              <w:rPr/>
            </w:rPrChange>
          </w:rPr>
          <w:delText>standard</w:delText>
        </w:r>
        <w:r w:rsidR="00C822B4" w:rsidRPr="00E730C1" w:rsidDel="002F3407">
          <w:rPr>
            <w:i/>
            <w:iCs/>
            <w:rPrChange w:id="354" w:author="Abercrombie, Kerrie" w:date="2025-09-03T10:43:00Z" w16du:dateUtc="2025-09-03T00:43:00Z">
              <w:rPr/>
            </w:rPrChange>
          </w:rPr>
          <w:delText>ize</w:delText>
        </w:r>
        <w:r w:rsidR="00E92FDE" w:rsidRPr="00E730C1" w:rsidDel="002F3407">
          <w:rPr>
            <w:i/>
            <w:iCs/>
            <w:rPrChange w:id="355" w:author="Abercrombie, Kerrie" w:date="2025-09-03T10:43:00Z" w16du:dateUtc="2025-09-03T00:43:00Z">
              <w:rPr/>
            </w:rPrChange>
          </w:rPr>
          <w:delText>d</w:delText>
        </w:r>
      </w:del>
      <w:ins w:id="356" w:author="Abercrombie, Kerrie" w:date="2025-09-06T09:18:00Z" w16du:dateUtc="2025-09-05T23:18:00Z">
        <w:r>
          <w:rPr>
            <w:i/>
            <w:iCs/>
          </w:rPr>
          <w:t>standardised</w:t>
        </w:r>
        <w:commentRangeEnd w:id="351"/>
        <w:r>
          <w:rPr>
            <w:rStyle w:val="CommentReference"/>
            <w:color w:val="auto"/>
          </w:rPr>
          <w:commentReference w:id="351"/>
        </w:r>
      </w:ins>
      <w:del w:id="357" w:author="Abercrombie, Kerrie" w:date="2025-09-06T09:17:00Z" w16du:dateUtc="2025-09-05T23:17:00Z">
        <w:r w:rsidR="00E92FDE" w:rsidRPr="00E730C1" w:rsidDel="002F3407">
          <w:rPr>
            <w:i/>
            <w:iCs/>
            <w:rPrChange w:id="358" w:author="Abercrombie, Kerrie" w:date="2025-09-03T10:43:00Z" w16du:dateUtc="2025-09-03T00:43:00Z">
              <w:rPr/>
            </w:rPrChange>
          </w:rPr>
          <w:delText xml:space="preserve"> </w:delText>
        </w:r>
      </w:del>
      <w:ins w:id="359" w:author="Abercrombie, Kerrie" w:date="2025-09-06T09:18:00Z" w16du:dateUtc="2025-09-05T23:18:00Z">
        <w:r>
          <w:rPr>
            <w:i/>
            <w:iCs/>
          </w:rPr>
          <w:t xml:space="preserve"> </w:t>
        </w:r>
      </w:ins>
      <w:r w:rsidR="00E92FDE" w:rsidRPr="00E730C1">
        <w:rPr>
          <w:i/>
          <w:iCs/>
          <w:rPrChange w:id="360" w:author="Abercrombie, Kerrie" w:date="2025-09-03T10:43:00Z" w16du:dateUtc="2025-09-03T00:43:00Z">
            <w:rPr/>
          </w:rPrChange>
        </w:rPr>
        <w:t xml:space="preserve">and </w:t>
      </w:r>
      <w:del w:id="361" w:author="Abercrombie, Kerrie" w:date="2025-09-06T09:19:00Z" w16du:dateUtc="2025-09-05T23:19:00Z">
        <w:r w:rsidR="00E92FDE" w:rsidRPr="00E730C1" w:rsidDel="002F3407">
          <w:rPr>
            <w:i/>
            <w:iCs/>
            <w:rPrChange w:id="362" w:author="Abercrombie, Kerrie" w:date="2025-09-03T10:43:00Z" w16du:dateUtc="2025-09-03T00:43:00Z">
              <w:rPr/>
            </w:rPrChange>
          </w:rPr>
          <w:delText>harmon</w:delText>
        </w:r>
        <w:r w:rsidR="00C822B4" w:rsidRPr="00E730C1" w:rsidDel="002F3407">
          <w:rPr>
            <w:i/>
            <w:iCs/>
            <w:rPrChange w:id="363" w:author="Abercrombie, Kerrie" w:date="2025-09-03T10:43:00Z" w16du:dateUtc="2025-09-03T00:43:00Z">
              <w:rPr/>
            </w:rPrChange>
          </w:rPr>
          <w:delText>ize</w:delText>
        </w:r>
        <w:r w:rsidR="00E92FDE" w:rsidRPr="00E730C1" w:rsidDel="002F3407">
          <w:rPr>
            <w:i/>
            <w:iCs/>
            <w:rPrChange w:id="364" w:author="Abercrombie, Kerrie" w:date="2025-09-03T10:43:00Z" w16du:dateUtc="2025-09-03T00:43:00Z">
              <w:rPr/>
            </w:rPrChange>
          </w:rPr>
          <w:delText xml:space="preserve">d </w:delText>
        </w:r>
      </w:del>
      <w:ins w:id="365" w:author="Abercrombie, Kerrie" w:date="2025-09-06T09:19:00Z" w16du:dateUtc="2025-09-05T23:19:00Z">
        <w:r>
          <w:rPr>
            <w:i/>
            <w:iCs/>
          </w:rPr>
          <w:t xml:space="preserve">harmonised </w:t>
        </w:r>
      </w:ins>
      <w:r w:rsidR="00E92FDE" w:rsidRPr="00E730C1">
        <w:rPr>
          <w:i/>
          <w:iCs/>
          <w:rPrChange w:id="366" w:author="Abercrombie, Kerrie" w:date="2025-09-03T10:43:00Z" w16du:dateUtc="2025-09-03T00:43:00Z">
            <w:rPr/>
          </w:rPrChange>
        </w:rPr>
        <w:t>manner in accordance with the guidelines and model courses developed by IALA; and</w:t>
      </w:r>
    </w:p>
    <w:p w14:paraId="4178B670" w14:textId="5095DAE4" w:rsidR="003E5A96" w:rsidRPr="00E730C1" w:rsidRDefault="002F3407" w:rsidP="003E5A96">
      <w:pPr>
        <w:pStyle w:val="Bullet1"/>
        <w:rPr>
          <w:ins w:id="367" w:author="Abercrombie, Kerrie" w:date="2025-09-03T10:27:00Z" w16du:dateUtc="2025-09-03T00:27:00Z"/>
          <w:i/>
          <w:iCs/>
          <w:rPrChange w:id="368" w:author="Abercrombie, Kerrie" w:date="2025-09-03T10:43:00Z" w16du:dateUtc="2025-09-03T00:43:00Z">
            <w:rPr>
              <w:ins w:id="369" w:author="Abercrombie, Kerrie" w:date="2025-09-03T10:27:00Z" w16du:dateUtc="2025-09-03T00:27:00Z"/>
              <w:iCs/>
            </w:rPr>
          </w:rPrChange>
        </w:rPr>
      </w:pPr>
      <w:bookmarkStart w:id="370" w:name="_Hlk30504902"/>
      <w:ins w:id="371" w:author="Abercrombie, Kerrie" w:date="2025-09-06T09:19:00Z" w16du:dateUtc="2025-09-05T23:19:00Z">
        <w:r>
          <w:rPr>
            <w:b/>
            <w:bCs/>
            <w:i/>
            <w:iCs/>
          </w:rPr>
          <w:t xml:space="preserve">INVITES </w:t>
        </w:r>
      </w:ins>
      <w:r w:rsidR="00E92FDE" w:rsidRPr="00E730C1">
        <w:rPr>
          <w:i/>
          <w:iCs/>
          <w:rPrChange w:id="372" w:author="Abercrombie, Kerrie" w:date="2025-09-03T10:43:00Z" w16du:dateUtc="2025-09-03T00:43:00Z">
            <w:rPr>
              <w:iCs/>
            </w:rPr>
          </w:rPrChange>
        </w:rPr>
        <w:t xml:space="preserve">National </w:t>
      </w:r>
      <w:r w:rsidR="00651021" w:rsidRPr="00E730C1">
        <w:rPr>
          <w:i/>
          <w:iCs/>
          <w:rPrChange w:id="373" w:author="Abercrombie, Kerrie" w:date="2025-09-03T10:43:00Z" w16du:dateUtc="2025-09-03T00:43:00Z">
            <w:rPr>
              <w:iCs/>
            </w:rPr>
          </w:rPrChange>
        </w:rPr>
        <w:t>m</w:t>
      </w:r>
      <w:r w:rsidR="00E92FDE" w:rsidRPr="00E730C1">
        <w:rPr>
          <w:i/>
          <w:iCs/>
          <w:rPrChange w:id="374" w:author="Abercrombie, Kerrie" w:date="2025-09-03T10:43:00Z" w16du:dateUtc="2025-09-03T00:43:00Z">
            <w:rPr>
              <w:iCs/>
            </w:rPr>
          </w:rPrChange>
        </w:rPr>
        <w:t xml:space="preserve">embers and competent authorities for VTS to implement the provisions of this Recommendation and its associated </w:t>
      </w:r>
      <w:r w:rsidR="009B4814" w:rsidRPr="00E730C1">
        <w:rPr>
          <w:i/>
          <w:iCs/>
          <w:rPrChange w:id="375" w:author="Abercrombie, Kerrie" w:date="2025-09-03T10:43:00Z" w16du:dateUtc="2025-09-03T00:43:00Z">
            <w:rPr>
              <w:iCs/>
            </w:rPr>
          </w:rPrChange>
        </w:rPr>
        <w:t>g</w:t>
      </w:r>
      <w:r w:rsidR="00E92FDE" w:rsidRPr="00E730C1">
        <w:rPr>
          <w:i/>
          <w:iCs/>
          <w:rPrChange w:id="376" w:author="Abercrombie, Kerrie" w:date="2025-09-03T10:43:00Z" w16du:dateUtc="2025-09-03T00:43:00Z">
            <w:rPr>
              <w:iCs/>
            </w:rPr>
          </w:rPrChange>
        </w:rPr>
        <w:t xml:space="preserve">uidelines and </w:t>
      </w:r>
      <w:r w:rsidR="009B4814" w:rsidRPr="00E730C1">
        <w:rPr>
          <w:i/>
          <w:iCs/>
          <w:rPrChange w:id="377" w:author="Abercrombie, Kerrie" w:date="2025-09-03T10:43:00Z" w16du:dateUtc="2025-09-03T00:43:00Z">
            <w:rPr>
              <w:iCs/>
            </w:rPr>
          </w:rPrChange>
        </w:rPr>
        <w:t>m</w:t>
      </w:r>
      <w:r w:rsidR="00E92FDE" w:rsidRPr="00E730C1">
        <w:rPr>
          <w:i/>
          <w:iCs/>
          <w:rPrChange w:id="378" w:author="Abercrombie, Kerrie" w:date="2025-09-03T10:43:00Z" w16du:dateUtc="2025-09-03T00:43:00Z">
            <w:rPr>
              <w:iCs/>
            </w:rPr>
          </w:rPrChange>
        </w:rPr>
        <w:t xml:space="preserve">odel </w:t>
      </w:r>
      <w:r w:rsidR="009B4814" w:rsidRPr="00E730C1">
        <w:rPr>
          <w:i/>
          <w:iCs/>
          <w:rPrChange w:id="379" w:author="Abercrombie, Kerrie" w:date="2025-09-03T10:43:00Z" w16du:dateUtc="2025-09-03T00:43:00Z">
            <w:rPr>
              <w:iCs/>
            </w:rPr>
          </w:rPrChange>
        </w:rPr>
        <w:t>c</w:t>
      </w:r>
      <w:r w:rsidR="00E92FDE" w:rsidRPr="00E730C1">
        <w:rPr>
          <w:i/>
          <w:iCs/>
          <w:rPrChange w:id="380" w:author="Abercrombie, Kerrie" w:date="2025-09-03T10:43:00Z" w16du:dateUtc="2025-09-03T00:43:00Z">
            <w:rPr>
              <w:iCs/>
            </w:rPr>
          </w:rPrChange>
        </w:rPr>
        <w:t>ourses on VTS training and certification.</w:t>
      </w:r>
      <w:bookmarkEnd w:id="370"/>
    </w:p>
    <w:p w14:paraId="5F480905" w14:textId="46606574" w:rsidR="004565A6" w:rsidRPr="00EA3ACC" w:rsidDel="004565A6" w:rsidRDefault="004565A6">
      <w:pPr>
        <w:pStyle w:val="Bullet1"/>
        <w:numPr>
          <w:ilvl w:val="0"/>
          <w:numId w:val="0"/>
        </w:numPr>
        <w:rPr>
          <w:del w:id="381" w:author="Abercrombie, Kerrie" w:date="2025-09-03T10:29:00Z" w16du:dateUtc="2025-09-03T00:29:00Z"/>
          <w:iCs/>
        </w:rPr>
        <w:pPrChange w:id="382" w:author="Abercrombie, Kerrie" w:date="2025-09-03T10:29:00Z" w16du:dateUtc="2025-09-03T00:29:00Z">
          <w:pPr>
            <w:pStyle w:val="Bullet1"/>
          </w:pPr>
        </w:pPrChange>
      </w:pPr>
      <w:bookmarkStart w:id="383" w:name="_Toc208001388"/>
      <w:bookmarkEnd w:id="383"/>
    </w:p>
    <w:p w14:paraId="66C88283" w14:textId="0FADEA86" w:rsidR="003E5A96" w:rsidRDefault="003E5A96" w:rsidP="003E5A96">
      <w:pPr>
        <w:pStyle w:val="Heading1"/>
      </w:pPr>
      <w:bookmarkStart w:id="384" w:name="_Toc208001389"/>
      <w:r w:rsidRPr="003E5A96">
        <w:t>VTS PERSONNEL</w:t>
      </w:r>
      <w:bookmarkEnd w:id="384"/>
    </w:p>
    <w:p w14:paraId="1E0AD15A" w14:textId="77777777" w:rsidR="003E5A96" w:rsidRPr="003E5A96" w:rsidRDefault="003E5A96" w:rsidP="003E5A96">
      <w:pPr>
        <w:pStyle w:val="Heading1separatationline"/>
      </w:pPr>
    </w:p>
    <w:p w14:paraId="47E7CD48" w14:textId="7E826BAA" w:rsidR="00D5696C" w:rsidDel="009C4A4B" w:rsidRDefault="00D5696C" w:rsidP="009C4A4B">
      <w:pPr>
        <w:pStyle w:val="Bullet1"/>
        <w:numPr>
          <w:ilvl w:val="0"/>
          <w:numId w:val="0"/>
        </w:numPr>
        <w:jc w:val="both"/>
        <w:rPr>
          <w:del w:id="385" w:author="Abercrombie, Kerrie" w:date="2025-09-03T10:50:00Z" w16du:dateUtc="2025-09-03T00:50:00Z"/>
        </w:rPr>
      </w:pPr>
      <w:bookmarkStart w:id="386" w:name="_Hlk52613812"/>
      <w:moveToRangeStart w:id="387" w:author="Abercrombie, Kerrie" w:date="2025-09-03T10:50:00Z" w:name="move207788791"/>
      <w:moveTo w:id="388" w:author="Abercrombie, Kerrie" w:date="2025-09-03T10:50:00Z" w16du:dateUtc="2025-09-03T00:50:00Z">
        <w:r>
          <w:t>VTS personnel are defined in IMO Resolution A.1158(32) as</w:t>
        </w:r>
      </w:moveTo>
      <w:ins w:id="389" w:author="Abercrombie, Kerrie" w:date="2025-09-03T10:50:00Z" w16du:dateUtc="2025-09-03T00:50:00Z">
        <w:r>
          <w:t xml:space="preserve"> </w:t>
        </w:r>
      </w:ins>
      <w:moveTo w:id="390" w:author="Abercrombie, Kerrie" w:date="2025-09-03T10:50:00Z" w16du:dateUtc="2025-09-03T00:50:00Z">
        <w:del w:id="391" w:author="Abercrombie, Kerrie" w:date="2025-09-03T10:50:00Z" w16du:dateUtc="2025-09-03T00:50:00Z">
          <w:r w:rsidDel="00D5696C">
            <w:delText>:</w:delText>
          </w:r>
        </w:del>
      </w:moveTo>
    </w:p>
    <w:p w14:paraId="5DF8840F" w14:textId="77777777" w:rsidR="009C4A4B" w:rsidRDefault="009C4A4B" w:rsidP="009C4A4B">
      <w:pPr>
        <w:pStyle w:val="Bullet1"/>
        <w:numPr>
          <w:ilvl w:val="0"/>
          <w:numId w:val="0"/>
        </w:numPr>
        <w:jc w:val="both"/>
        <w:rPr>
          <w:ins w:id="392" w:author="Abercrombie, Kerrie" w:date="2025-09-08T09:45:00Z" w16du:dateUtc="2025-09-07T23:45:00Z"/>
          <w:moveTo w:id="393" w:author="Abercrombie, Kerrie" w:date="2025-09-03T10:50:00Z" w16du:dateUtc="2025-09-03T00:50:00Z"/>
        </w:rPr>
      </w:pPr>
    </w:p>
    <w:p w14:paraId="22BB1AAD" w14:textId="77777777" w:rsidR="00D5696C" w:rsidRPr="00D5696C" w:rsidRDefault="00D5696C">
      <w:pPr>
        <w:pStyle w:val="Bullet1"/>
        <w:numPr>
          <w:ilvl w:val="0"/>
          <w:numId w:val="0"/>
        </w:numPr>
        <w:ind w:left="708"/>
        <w:jc w:val="both"/>
        <w:rPr>
          <w:moveTo w:id="394" w:author="Abercrombie, Kerrie" w:date="2025-09-03T10:50:00Z" w16du:dateUtc="2025-09-03T00:50:00Z"/>
          <w:i/>
          <w:rPrChange w:id="395" w:author="Abercrombie, Kerrie" w:date="2025-09-03T10:50:00Z" w16du:dateUtc="2025-09-03T00:50:00Z">
            <w:rPr>
              <w:moveTo w:id="396" w:author="Abercrombie, Kerrie" w:date="2025-09-03T10:50:00Z" w16du:dateUtc="2025-09-03T00:50:00Z"/>
              <w:iCs/>
            </w:rPr>
          </w:rPrChange>
        </w:rPr>
        <w:pPrChange w:id="397" w:author="Abercrombie, Kerrie" w:date="2025-09-08T09:46:00Z" w16du:dateUtc="2025-09-07T23:46:00Z">
          <w:pPr>
            <w:pStyle w:val="Bullet1"/>
          </w:pPr>
        </w:pPrChange>
      </w:pPr>
      <w:moveTo w:id="398" w:author="Abercrombie, Kerrie" w:date="2025-09-03T10:50:00Z" w16du:dateUtc="2025-09-03T00:50:00Z">
        <w:r w:rsidRPr="00D5696C">
          <w:rPr>
            <w:i/>
            <w:rPrChange w:id="399" w:author="Abercrombie, Kerrie" w:date="2025-09-03T10:50:00Z" w16du:dateUtc="2025-09-03T00:50:00Z">
              <w:rPr>
                <w:iCs/>
              </w:rPr>
            </w:rPrChange>
          </w:rPr>
          <w:t xml:space="preserve">Persons performing tasks associated with vessel traffic services, trained in vessel traffic services operations and appropriately qualified.  </w:t>
        </w:r>
      </w:moveTo>
    </w:p>
    <w:moveToRangeEnd w:id="387"/>
    <w:p w14:paraId="48CE13EB" w14:textId="77777777" w:rsidR="00D5696C" w:rsidRDefault="007471FF" w:rsidP="00A151CC">
      <w:pPr>
        <w:pStyle w:val="BodyText"/>
        <w:rPr>
          <w:ins w:id="400" w:author="Abercrombie, Kerrie" w:date="2025-09-03T10:55:00Z" w16du:dateUtc="2025-09-03T00:55:00Z"/>
        </w:rPr>
      </w:pPr>
      <w:r w:rsidRPr="007471FF">
        <w:t>VTS personnel are individuals that are appropriately trained and qualified in VTS operations</w:t>
      </w:r>
      <w:r w:rsidR="009562DA">
        <w:t xml:space="preserve"> in accordance with the relevant model course associated with their functions</w:t>
      </w:r>
      <w:r w:rsidRPr="007471FF">
        <w:t>. They actively contribute to the safe</w:t>
      </w:r>
      <w:r w:rsidR="009B4814">
        <w:t xml:space="preserve"> and</w:t>
      </w:r>
      <w:r w:rsidRPr="007471FF">
        <w:t xml:space="preserve"> efficient movement of vessel traffic in conjunction with the bridge team and allied services. </w:t>
      </w:r>
    </w:p>
    <w:p w14:paraId="3AD2BBD6" w14:textId="0B730757" w:rsidR="007471FF" w:rsidRPr="007471FF" w:rsidRDefault="007471FF" w:rsidP="00A151CC">
      <w:pPr>
        <w:pStyle w:val="BodyText"/>
      </w:pPr>
      <w:r w:rsidRPr="007471FF">
        <w:t xml:space="preserve">Whilst the composition/types of roles for </w:t>
      </w:r>
      <w:ins w:id="401" w:author="Abercrombie, Kerrie" w:date="2025-09-06T09:19:00Z" w16du:dateUtc="2025-09-05T23:19:00Z">
        <w:r w:rsidR="002F3407">
          <w:t>VTS</w:t>
        </w:r>
      </w:ins>
      <w:ins w:id="402" w:author="Abercrombie, Kerrie" w:date="2025-09-03T15:05:00Z" w16du:dateUtc="2025-09-03T05:05:00Z">
        <w:r w:rsidR="00F8401A">
          <w:t xml:space="preserve"> </w:t>
        </w:r>
      </w:ins>
      <w:r w:rsidRPr="007471FF">
        <w:t xml:space="preserve">personnel </w:t>
      </w:r>
      <w:del w:id="403" w:author="Abercrombie, Kerrie" w:date="2025-09-06T09:20:00Z" w16du:dateUtc="2025-09-05T23:20:00Z">
        <w:r w:rsidRPr="007471FF" w:rsidDel="002F3407">
          <w:delText xml:space="preserve">in each VTS </w:delText>
        </w:r>
      </w:del>
      <w:r w:rsidRPr="007471FF">
        <w:t>may vary</w:t>
      </w:r>
      <w:ins w:id="404" w:author="Abercrombie, Kerrie" w:date="2025-09-06T09:20:00Z" w16du:dateUtc="2025-09-05T23:20:00Z">
        <w:r w:rsidR="002F3407">
          <w:t xml:space="preserve"> between VTS centres. T</w:t>
        </w:r>
      </w:ins>
      <w:del w:id="405" w:author="Abercrombie, Kerrie" w:date="2025-09-03T10:56:00Z" w16du:dateUtc="2025-09-03T00:56:00Z">
        <w:r w:rsidRPr="007471FF" w:rsidDel="00D5696C">
          <w:delText>, t</w:delText>
        </w:r>
      </w:del>
      <w:r w:rsidRPr="007471FF">
        <w:t>he roles generally consist of:</w:t>
      </w:r>
    </w:p>
    <w:p w14:paraId="417CCB4C" w14:textId="46A40907" w:rsidR="007471FF" w:rsidRPr="007471FF" w:rsidRDefault="007471FF" w:rsidP="00004E76">
      <w:pPr>
        <w:pStyle w:val="Bullet1"/>
      </w:pPr>
      <w:r w:rsidRPr="007471FF">
        <w:t xml:space="preserve">VTS </w:t>
      </w:r>
      <w:r w:rsidR="00583415">
        <w:t>o</w:t>
      </w:r>
      <w:r w:rsidRPr="007471FF">
        <w:t>perator</w:t>
      </w:r>
      <w:del w:id="406" w:author="Abercrombie, Kerrie" w:date="2025-09-06T09:21:00Z" w16du:dateUtc="2025-09-05T23:21:00Z">
        <w:r w:rsidRPr="007471FF" w:rsidDel="002F3407">
          <w:delText>;</w:delText>
        </w:r>
      </w:del>
    </w:p>
    <w:p w14:paraId="6B8FF22E" w14:textId="327D3A88" w:rsidR="007471FF" w:rsidRPr="007471FF" w:rsidRDefault="007471FF" w:rsidP="00004E76">
      <w:pPr>
        <w:pStyle w:val="Bullet1"/>
      </w:pPr>
      <w:r w:rsidRPr="007471FF">
        <w:t xml:space="preserve">VTS </w:t>
      </w:r>
      <w:r w:rsidR="00583415">
        <w:t>s</w:t>
      </w:r>
      <w:r w:rsidRPr="007471FF">
        <w:t>upervisor</w:t>
      </w:r>
      <w:del w:id="407" w:author="Abercrombie, Kerrie" w:date="2025-09-06T09:21:00Z" w16du:dateUtc="2025-09-05T23:21:00Z">
        <w:r w:rsidRPr="007471FF" w:rsidDel="002F3407">
          <w:delText>;</w:delText>
        </w:r>
      </w:del>
      <w:r w:rsidRPr="007471FF">
        <w:t xml:space="preserve"> </w:t>
      </w:r>
    </w:p>
    <w:p w14:paraId="0C4ACB2C" w14:textId="3583DCA6" w:rsidR="007471FF" w:rsidRPr="007471FF" w:rsidRDefault="007471FF" w:rsidP="00004E76">
      <w:pPr>
        <w:pStyle w:val="Bullet1"/>
      </w:pPr>
      <w:commentRangeStart w:id="408"/>
      <w:del w:id="409" w:author="Abercrombie, Kerrie" w:date="2025-09-06T09:20:00Z" w16du:dateUtc="2025-09-05T23:20:00Z">
        <w:r w:rsidRPr="007471FF" w:rsidDel="002F3407">
          <w:delText xml:space="preserve">VTS </w:delText>
        </w:r>
        <w:r w:rsidR="00583415" w:rsidDel="002F3407">
          <w:delText>m</w:delText>
        </w:r>
        <w:r w:rsidRPr="007471FF" w:rsidDel="002F3407">
          <w:delText>anager</w:delText>
        </w:r>
      </w:del>
      <w:commentRangeEnd w:id="408"/>
      <w:r w:rsidR="002F3407">
        <w:rPr>
          <w:rStyle w:val="CommentReference"/>
          <w:color w:val="auto"/>
        </w:rPr>
        <w:commentReference w:id="408"/>
      </w:r>
      <w:del w:id="410" w:author="Abercrombie, Kerrie" w:date="2025-09-06T09:20:00Z" w16du:dateUtc="2025-09-05T23:20:00Z">
        <w:r w:rsidRPr="007471FF" w:rsidDel="002F3407">
          <w:delText xml:space="preserve">; </w:delText>
        </w:r>
        <w:commentRangeStart w:id="411"/>
        <w:r w:rsidRPr="007471FF" w:rsidDel="002F3407">
          <w:delText>and</w:delText>
        </w:r>
      </w:del>
      <w:commentRangeEnd w:id="411"/>
      <w:r w:rsidR="002F3407">
        <w:rPr>
          <w:rStyle w:val="CommentReference"/>
          <w:color w:val="auto"/>
        </w:rPr>
        <w:commentReference w:id="411"/>
      </w:r>
    </w:p>
    <w:p w14:paraId="7F8B00F8" w14:textId="59503BCB" w:rsidR="00D5696C" w:rsidRDefault="007471FF" w:rsidP="00D5696C">
      <w:pPr>
        <w:pStyle w:val="Bullet1"/>
      </w:pPr>
      <w:r w:rsidRPr="007471FF">
        <w:t>On-the-</w:t>
      </w:r>
      <w:r w:rsidR="00583415">
        <w:t>j</w:t>
      </w:r>
      <w:r w:rsidRPr="007471FF">
        <w:t xml:space="preserve">ob </w:t>
      </w:r>
      <w:r w:rsidR="00583415">
        <w:t>t</w:t>
      </w:r>
      <w:r w:rsidRPr="007471FF">
        <w:t xml:space="preserve">raining (OJT) </w:t>
      </w:r>
      <w:r w:rsidR="00583415">
        <w:t>i</w:t>
      </w:r>
      <w:r w:rsidRPr="007471FF">
        <w:t>nstructor</w:t>
      </w:r>
      <w:del w:id="412" w:author="Abercrombie, Kerrie" w:date="2025-09-03T10:57:00Z" w16du:dateUtc="2025-09-03T00:57:00Z">
        <w:r w:rsidRPr="007471FF" w:rsidDel="00D5696C">
          <w:delText>.</w:delText>
        </w:r>
      </w:del>
    </w:p>
    <w:p w14:paraId="55960CFB" w14:textId="77777777" w:rsidR="002F3407" w:rsidRDefault="002F3407">
      <w:pPr>
        <w:pStyle w:val="Bullet1"/>
        <w:numPr>
          <w:ilvl w:val="0"/>
          <w:numId w:val="0"/>
        </w:numPr>
        <w:rPr>
          <w:ins w:id="413" w:author="Abercrombie, Kerrie" w:date="2025-09-06T09:21:00Z" w16du:dateUtc="2025-09-05T23:21:00Z"/>
        </w:rPr>
        <w:pPrChange w:id="414" w:author="Abercrombie, Kerrie" w:date="2025-09-06T09:21:00Z" w16du:dateUtc="2025-09-05T23:21:00Z">
          <w:pPr>
            <w:pStyle w:val="Bullet1"/>
          </w:pPr>
        </w:pPrChange>
      </w:pPr>
      <w:ins w:id="415" w:author="Abercrombie, Kerrie" w:date="2025-09-06T09:21:00Z" w16du:dateUtc="2025-09-05T23:21:00Z">
        <w:r>
          <w:t xml:space="preserve">Many VTS centres may establish a VTS manager position, however </w:t>
        </w:r>
        <w:r w:rsidRPr="00D5696C">
          <w:t xml:space="preserve">the manager may not </w:t>
        </w:r>
        <w:r>
          <w:t>be</w:t>
        </w:r>
        <w:r w:rsidRPr="00D5696C">
          <w:t xml:space="preserve"> trained in VTS operations and appropriately qualified</w:t>
        </w:r>
        <w:r>
          <w:t xml:space="preserve"> to perform the duties of VTS personnel as described in 8.2 of IMO Resolution A.1158(32).</w:t>
        </w:r>
      </w:ins>
    </w:p>
    <w:p w14:paraId="5505A787" w14:textId="39861B0C" w:rsidR="00D5696C" w:rsidDel="002F3407" w:rsidRDefault="00D5696C" w:rsidP="00D5696C">
      <w:pPr>
        <w:pStyle w:val="BodyText"/>
        <w:rPr>
          <w:del w:id="416" w:author="Abercrombie, Kerrie" w:date="2025-09-06T09:21:00Z" w16du:dateUtc="2025-09-05T23:21:00Z"/>
        </w:rPr>
      </w:pPr>
    </w:p>
    <w:p w14:paraId="4F9027F3" w14:textId="26E43851" w:rsidR="009B4814" w:rsidDel="002F3407" w:rsidRDefault="009B4814">
      <w:pPr>
        <w:pStyle w:val="Heading2"/>
        <w:numPr>
          <w:ilvl w:val="0"/>
          <w:numId w:val="0"/>
        </w:numPr>
        <w:ind w:left="851"/>
        <w:rPr>
          <w:del w:id="417" w:author="Abercrombie, Kerrie" w:date="2025-09-06T09:22:00Z" w16du:dateUtc="2025-09-05T23:22:00Z"/>
        </w:rPr>
        <w:pPrChange w:id="418" w:author="Abercrombie, Kerrie" w:date="2025-09-06T09:19:00Z" w16du:dateUtc="2025-09-05T23:19:00Z">
          <w:pPr>
            <w:pStyle w:val="Heading2"/>
          </w:pPr>
        </w:pPrChange>
      </w:pPr>
      <w:bookmarkStart w:id="419" w:name="_Toc208001390"/>
      <w:commentRangeStart w:id="420"/>
      <w:del w:id="421" w:author="Abercrombie, Kerrie" w:date="2025-09-06T09:19:00Z" w16du:dateUtc="2025-09-05T23:19:00Z">
        <w:r w:rsidDel="002F3407">
          <w:delText>Job</w:delText>
        </w:r>
      </w:del>
      <w:commentRangeEnd w:id="420"/>
      <w:r w:rsidR="002F3407">
        <w:rPr>
          <w:rStyle w:val="CommentReference"/>
          <w:rFonts w:asciiTheme="minorHAnsi" w:eastAsiaTheme="minorHAnsi" w:hAnsiTheme="minorHAnsi" w:cstheme="minorBidi"/>
          <w:b w:val="0"/>
          <w:caps w:val="0"/>
          <w:color w:val="auto"/>
        </w:rPr>
        <w:commentReference w:id="420"/>
      </w:r>
      <w:del w:id="422" w:author="Abercrombie, Kerrie" w:date="2025-09-06T09:19:00Z" w16du:dateUtc="2025-09-05T23:19:00Z">
        <w:r w:rsidDel="002F3407">
          <w:delText xml:space="preserve"> </w:delText>
        </w:r>
      </w:del>
      <w:del w:id="423" w:author="Abercrombie, Kerrie" w:date="2025-09-05T21:52:00Z" w16du:dateUtc="2025-09-05T11:52:00Z">
        <w:r w:rsidDel="00D33432">
          <w:delText>d</w:delText>
        </w:r>
      </w:del>
      <w:del w:id="424" w:author="Abercrombie, Kerrie" w:date="2025-09-06T09:19:00Z" w16du:dateUtc="2025-09-05T23:19:00Z">
        <w:r w:rsidDel="002F3407">
          <w:delText>escriptions</w:delText>
        </w:r>
      </w:del>
      <w:bookmarkEnd w:id="419"/>
    </w:p>
    <w:p w14:paraId="7632BF38" w14:textId="18F82C22" w:rsidR="009B4814" w:rsidRPr="009B4814" w:rsidDel="002F3407" w:rsidRDefault="009B4814">
      <w:pPr>
        <w:pStyle w:val="Heading2"/>
        <w:numPr>
          <w:ilvl w:val="0"/>
          <w:numId w:val="0"/>
        </w:numPr>
        <w:rPr>
          <w:del w:id="425" w:author="Abercrombie, Kerrie" w:date="2025-09-06T09:22:00Z" w16du:dateUtc="2025-09-05T23:22:00Z"/>
        </w:rPr>
        <w:pPrChange w:id="426" w:author="Abercrombie, Kerrie" w:date="2025-09-06T09:22:00Z" w16du:dateUtc="2025-09-05T23:22:00Z">
          <w:pPr>
            <w:pStyle w:val="Heading2separationline"/>
          </w:pPr>
        </w:pPrChange>
      </w:pPr>
    </w:p>
    <w:p w14:paraId="08BAA463" w14:textId="222DED46" w:rsidR="00B67086" w:rsidDel="00E730C1" w:rsidRDefault="00B67086" w:rsidP="00A151CC">
      <w:pPr>
        <w:pStyle w:val="Bullet1"/>
        <w:numPr>
          <w:ilvl w:val="0"/>
          <w:numId w:val="0"/>
        </w:numPr>
        <w:jc w:val="both"/>
        <w:rPr>
          <w:ins w:id="427" w:author="Jillian Carson-Jackson" w:date="2025-08-21T18:56:00Z" w16du:dateUtc="2025-08-21T22:56:00Z"/>
          <w:moveFrom w:id="428" w:author="Abercrombie, Kerrie" w:date="2025-09-03T10:50:00Z" w16du:dateUtc="2025-09-03T00:50:00Z"/>
        </w:rPr>
      </w:pPr>
      <w:moveFromRangeStart w:id="429" w:author="Abercrombie, Kerrie" w:date="2025-09-03T10:50:00Z" w:name="move207788791"/>
      <w:commentRangeStart w:id="430"/>
      <w:moveFrom w:id="431" w:author="Abercrombie, Kerrie" w:date="2025-09-03T10:50:00Z" w16du:dateUtc="2025-09-03T00:50:00Z">
        <w:ins w:id="432" w:author="Jillian Carson-Jackson" w:date="2025-08-21T18:55:00Z" w16du:dateUtc="2025-08-21T22:55:00Z">
          <w:r w:rsidDel="00E730C1">
            <w:t xml:space="preserve">VTS </w:t>
          </w:r>
        </w:ins>
      </w:moveFrom>
      <w:commentRangeEnd w:id="430"/>
      <w:r w:rsidR="002F3407">
        <w:rPr>
          <w:rStyle w:val="CommentReference"/>
          <w:color w:val="auto"/>
        </w:rPr>
        <w:commentReference w:id="430"/>
      </w:r>
      <w:moveFrom w:id="433" w:author="Abercrombie, Kerrie" w:date="2025-09-03T10:50:00Z" w16du:dateUtc="2025-09-03T00:50:00Z">
        <w:ins w:id="434" w:author="Jillian Carson-Jackson" w:date="2025-08-21T18:55:00Z" w16du:dateUtc="2025-08-21T22:55:00Z">
          <w:r w:rsidDel="00E730C1">
            <w:t>personnel are defined in IMO Resolution A.1158(32</w:t>
          </w:r>
        </w:ins>
        <w:ins w:id="435" w:author="Jillian Carson-Jackson" w:date="2025-08-21T18:56:00Z" w16du:dateUtc="2025-08-21T22:56:00Z">
          <w:r w:rsidDel="00E730C1">
            <w:t>) as:</w:t>
          </w:r>
        </w:ins>
      </w:moveFrom>
    </w:p>
    <w:p w14:paraId="43778554" w14:textId="759E911F" w:rsidR="00B67086" w:rsidRPr="00B67086" w:rsidDel="00E730C1" w:rsidRDefault="00B67086" w:rsidP="00B67086">
      <w:pPr>
        <w:pStyle w:val="Bullet1"/>
        <w:rPr>
          <w:ins w:id="436" w:author="Jillian Carson-Jackson" w:date="2025-08-21T18:55:00Z" w16du:dateUtc="2025-08-21T22:55:00Z"/>
          <w:moveFrom w:id="437" w:author="Abercrombie, Kerrie" w:date="2025-09-03T10:50:00Z" w16du:dateUtc="2025-09-03T00:50:00Z"/>
          <w:iCs/>
        </w:rPr>
      </w:pPr>
      <w:moveFrom w:id="438" w:author="Abercrombie, Kerrie" w:date="2025-09-03T10:50:00Z" w16du:dateUtc="2025-09-03T00:50:00Z">
        <w:ins w:id="439" w:author="Jillian Carson-Jackson" w:date="2025-08-21T18:56:00Z" w16du:dateUtc="2025-08-21T22:56:00Z">
          <w:r w:rsidRPr="00B67086" w:rsidDel="00E730C1">
            <w:rPr>
              <w:iCs/>
            </w:rPr>
            <w:t xml:space="preserve">Persons performing tasks associated with vessel traffic services, trained in vessel traffic services operations and appropriately qualified.  </w:t>
          </w:r>
        </w:ins>
      </w:moveFrom>
    </w:p>
    <w:moveFromRangeEnd w:id="429"/>
    <w:p w14:paraId="6201E0CD" w14:textId="65E120F8" w:rsidR="009B4814" w:rsidRPr="007471FF" w:rsidRDefault="009B4814" w:rsidP="00A151CC">
      <w:pPr>
        <w:pStyle w:val="Bullet1"/>
        <w:numPr>
          <w:ilvl w:val="0"/>
          <w:numId w:val="0"/>
        </w:numPr>
        <w:jc w:val="both"/>
      </w:pPr>
      <w:r w:rsidRPr="007471FF">
        <w:t>Detailed job descriptions for VTS personnel should be developed focusing on the functions, objectives and responsibilities of the VTS.</w:t>
      </w:r>
    </w:p>
    <w:p w14:paraId="75710253" w14:textId="55421776" w:rsidR="00BF04C9" w:rsidDel="00DA1F27" w:rsidRDefault="00BF04C9" w:rsidP="007471FF">
      <w:pPr>
        <w:pStyle w:val="Heading2"/>
        <w:rPr>
          <w:del w:id="440" w:author="Jillian Carson-Jackson" w:date="2025-08-21T18:53:00Z" w16du:dateUtc="2025-08-21T22:53:00Z"/>
        </w:rPr>
      </w:pPr>
      <w:bookmarkStart w:id="441" w:name="_Toc206701118"/>
      <w:bookmarkEnd w:id="386"/>
      <w:commentRangeStart w:id="442"/>
      <w:del w:id="443" w:author="Jillian Carson-Jackson" w:date="2025-08-21T18:53:00Z" w16du:dateUtc="2025-08-21T22:53:00Z">
        <w:r w:rsidDel="00DA1F27">
          <w:delText>purpose of a vts</w:delText>
        </w:r>
      </w:del>
      <w:bookmarkStart w:id="444" w:name="_Toc208001391"/>
      <w:commentRangeEnd w:id="442"/>
      <w:r w:rsidR="002007E8">
        <w:rPr>
          <w:rStyle w:val="CommentReference"/>
          <w:rFonts w:asciiTheme="minorHAnsi" w:eastAsiaTheme="minorHAnsi" w:hAnsiTheme="minorHAnsi" w:cstheme="minorBidi"/>
          <w:b w:val="0"/>
          <w:caps w:val="0"/>
          <w:color w:val="auto"/>
        </w:rPr>
        <w:commentReference w:id="442"/>
      </w:r>
      <w:bookmarkEnd w:id="441"/>
      <w:bookmarkEnd w:id="444"/>
    </w:p>
    <w:p w14:paraId="103780F4" w14:textId="638AE162" w:rsidR="00BF04C9" w:rsidDel="00DA1F27" w:rsidRDefault="00BF04C9" w:rsidP="00BF04C9">
      <w:pPr>
        <w:pStyle w:val="Heading2separationline"/>
        <w:rPr>
          <w:del w:id="445" w:author="Jillian Carson-Jackson" w:date="2025-08-21T18:53:00Z" w16du:dateUtc="2025-08-21T22:53:00Z"/>
        </w:rPr>
      </w:pPr>
      <w:bookmarkStart w:id="446" w:name="_Toc208001392"/>
      <w:bookmarkEnd w:id="446"/>
    </w:p>
    <w:p w14:paraId="2C627E8E" w14:textId="5CDF7667" w:rsidR="00BF04C9" w:rsidDel="00DA1F27" w:rsidRDefault="00BF04C9" w:rsidP="00BF04C9">
      <w:pPr>
        <w:pStyle w:val="BodyText"/>
        <w:rPr>
          <w:del w:id="447" w:author="Jillian Carson-Jackson" w:date="2025-08-21T18:53:00Z" w16du:dateUtc="2025-08-21T22:53:00Z"/>
        </w:rPr>
      </w:pPr>
      <w:del w:id="448" w:author="Jillian Carson-Jackson" w:date="2025-08-21T18:53:00Z" w16du:dateUtc="2025-08-21T22:53:00Z">
        <w:r w:rsidRPr="00BF04C9" w:rsidDel="00DA1F27">
          <w:delText xml:space="preserve">IMO </w:delText>
        </w:r>
        <w:r w:rsidRPr="00DE4FEE" w:rsidDel="00DA1F27">
          <w:delText xml:space="preserve">Resolution </w:delText>
        </w:r>
        <w:r w:rsidRPr="00DE4FEE" w:rsidDel="00DA1F27">
          <w:rPr>
            <w:i/>
            <w:iCs/>
          </w:rPr>
          <w:delText>A.</w:delText>
        </w:r>
        <w:r w:rsidR="00DE4FEE" w:rsidRPr="00004E76" w:rsidDel="00DA1F27">
          <w:rPr>
            <w:i/>
            <w:iCs/>
          </w:rPr>
          <w:delText>1158</w:delText>
        </w:r>
        <w:r w:rsidRPr="00004E76" w:rsidDel="00DA1F27">
          <w:rPr>
            <w:i/>
            <w:iCs/>
          </w:rPr>
          <w:delText>(</w:delText>
        </w:r>
        <w:r w:rsidR="00DE4FEE" w:rsidRPr="00004E76" w:rsidDel="00DA1F27">
          <w:rPr>
            <w:i/>
            <w:iCs/>
          </w:rPr>
          <w:delText>32</w:delText>
        </w:r>
        <w:r w:rsidRPr="00004E76" w:rsidDel="00DA1F27">
          <w:rPr>
            <w:i/>
            <w:iCs/>
          </w:rPr>
          <w:delText>)</w:delText>
        </w:r>
        <w:r w:rsidRPr="00DE4FEE" w:rsidDel="00DA1F27">
          <w:rPr>
            <w:i/>
            <w:iCs/>
          </w:rPr>
          <w:delText xml:space="preserve"> on</w:delText>
        </w:r>
        <w:r w:rsidRPr="00EA3ACC" w:rsidDel="00DA1F27">
          <w:rPr>
            <w:i/>
            <w:iCs/>
          </w:rPr>
          <w:delText xml:space="preserve"> Guidelines for Vessel Traffic Services</w:delText>
        </w:r>
        <w:r w:rsidRPr="00BF04C9" w:rsidDel="00DA1F27">
          <w:delText xml:space="preserve"> states that </w:delText>
        </w:r>
        <w:r w:rsidDel="00DA1F27">
          <w:delText xml:space="preserve">the purpose of VTS is to contribute to safety of life at sea, </w:delText>
        </w:r>
        <w:r w:rsidR="008442BF" w:rsidDel="00DA1F27">
          <w:delText xml:space="preserve">improve the </w:delText>
        </w:r>
        <w:r w:rsidDel="00DA1F27">
          <w:delText xml:space="preserve">safety and efficiency of navigation and </w:delText>
        </w:r>
        <w:r w:rsidR="008442BF" w:rsidDel="00DA1F27">
          <w:delText xml:space="preserve">support </w:delText>
        </w:r>
        <w:r w:rsidDel="00DA1F27">
          <w:delText xml:space="preserve">the protection of the environment within </w:delText>
        </w:r>
        <w:r w:rsidR="00861FDF" w:rsidDel="00DA1F27">
          <w:delText>a</w:delText>
        </w:r>
        <w:r w:rsidDel="00DA1F27">
          <w:delText xml:space="preserve"> VTS area by mitigating the development of unsafe situations through:</w:delText>
        </w:r>
        <w:bookmarkStart w:id="449" w:name="_Toc208001393"/>
        <w:bookmarkEnd w:id="449"/>
      </w:del>
    </w:p>
    <w:p w14:paraId="0A576877" w14:textId="6C85FFB4" w:rsidR="00BF04C9" w:rsidDel="00DA1F27" w:rsidRDefault="00BF04C9" w:rsidP="00004E76">
      <w:pPr>
        <w:pStyle w:val="Bullet1"/>
        <w:rPr>
          <w:del w:id="450" w:author="Jillian Carson-Jackson" w:date="2025-08-21T18:53:00Z" w16du:dateUtc="2025-08-21T22:53:00Z"/>
        </w:rPr>
      </w:pPr>
      <w:del w:id="451" w:author="Jillian Carson-Jackson" w:date="2025-08-21T18:53:00Z" w16du:dateUtc="2025-08-21T22:53:00Z">
        <w:r w:rsidDel="00DA1F27">
          <w:delText>provi</w:delText>
        </w:r>
        <w:r w:rsidR="008442BF" w:rsidDel="00DA1F27">
          <w:delText>ding</w:delText>
        </w:r>
        <w:r w:rsidDel="00DA1F27">
          <w:delText xml:space="preserve"> timely and relevant information on factors that may influence ship movements and assist onboard decision-making;</w:delText>
        </w:r>
        <w:bookmarkStart w:id="452" w:name="_Toc208001394"/>
        <w:bookmarkEnd w:id="452"/>
      </w:del>
    </w:p>
    <w:p w14:paraId="5F71BD0C" w14:textId="4806BD95" w:rsidR="009C1E36" w:rsidDel="00DA1F27" w:rsidRDefault="00BF04C9" w:rsidP="00004E76">
      <w:pPr>
        <w:pStyle w:val="Bullet1"/>
        <w:rPr>
          <w:del w:id="453" w:author="Jillian Carson-Jackson" w:date="2025-08-21T18:53:00Z" w16du:dateUtc="2025-08-21T22:53:00Z"/>
        </w:rPr>
      </w:pPr>
      <w:del w:id="454" w:author="Jillian Carson-Jackson" w:date="2025-08-21T18:53:00Z" w16du:dateUtc="2025-08-21T22:53:00Z">
        <w:r w:rsidDel="00DA1F27">
          <w:delText>monitoring and manag</w:delText>
        </w:r>
        <w:r w:rsidR="008442BF" w:rsidDel="00DA1F27">
          <w:delText>ing</w:delText>
        </w:r>
        <w:r w:rsidDel="00DA1F27">
          <w:delText xml:space="preserve"> ship traffic to ensure the safety and efficiency of ship movements.; and</w:delText>
        </w:r>
        <w:bookmarkStart w:id="455" w:name="_Toc208001395"/>
        <w:bookmarkEnd w:id="455"/>
      </w:del>
    </w:p>
    <w:p w14:paraId="2A34EDE8" w14:textId="25A46CBF" w:rsidR="00BF04C9" w:rsidRPr="00BF04C9" w:rsidDel="00DA1F27" w:rsidRDefault="009C1E36" w:rsidP="00004E76">
      <w:pPr>
        <w:pStyle w:val="Bullet1"/>
        <w:rPr>
          <w:del w:id="456" w:author="Jillian Carson-Jackson" w:date="2025-08-21T18:53:00Z" w16du:dateUtc="2025-08-21T22:53:00Z"/>
        </w:rPr>
      </w:pPr>
      <w:del w:id="457" w:author="Jillian Carson-Jackson" w:date="2025-08-21T18:53:00Z" w16du:dateUtc="2025-08-21T22:53:00Z">
        <w:r w:rsidRPr="009C1E36" w:rsidDel="00DA1F27">
          <w:delText>responding to developing unsafe situations</w:delText>
        </w:r>
        <w:r w:rsidDel="00DA1F27">
          <w:delText>.</w:delText>
        </w:r>
        <w:r w:rsidR="00C822B4" w:rsidDel="00DA1F27">
          <w:delText xml:space="preserve"> </w:delText>
        </w:r>
        <w:bookmarkStart w:id="458" w:name="_Toc208001396"/>
        <w:bookmarkEnd w:id="458"/>
      </w:del>
    </w:p>
    <w:p w14:paraId="202BF5F1" w14:textId="38D59990" w:rsidR="007471FF" w:rsidRDefault="007471FF" w:rsidP="007471FF">
      <w:pPr>
        <w:pStyle w:val="Heading2"/>
      </w:pPr>
      <w:bookmarkStart w:id="459" w:name="_Toc208001397"/>
      <w:r w:rsidRPr="007471FF">
        <w:t xml:space="preserve">VTS </w:t>
      </w:r>
      <w:r w:rsidR="002C09DA">
        <w:t>O</w:t>
      </w:r>
      <w:r w:rsidRPr="007471FF">
        <w:t>perator</w:t>
      </w:r>
      <w:bookmarkEnd w:id="459"/>
    </w:p>
    <w:p w14:paraId="2307BED5" w14:textId="77777777" w:rsidR="007471FF" w:rsidRPr="007471FF" w:rsidRDefault="007471FF" w:rsidP="007471FF">
      <w:pPr>
        <w:pStyle w:val="Heading2separationline"/>
      </w:pPr>
    </w:p>
    <w:p w14:paraId="7C9DFD68" w14:textId="16C42097" w:rsidR="005D29D5" w:rsidRPr="007471FF" w:rsidRDefault="007471FF">
      <w:pPr>
        <w:pStyle w:val="Bullet1"/>
        <w:numPr>
          <w:ilvl w:val="0"/>
          <w:numId w:val="0"/>
        </w:numPr>
        <w:jc w:val="both"/>
        <w:pPrChange w:id="460" w:author="Abercrombie, Kerrie" w:date="2025-09-03T11:13:00Z" w16du:dateUtc="2025-09-03T01:13:00Z">
          <w:pPr>
            <w:pStyle w:val="BodyText"/>
          </w:pPr>
        </w:pPrChange>
      </w:pPr>
      <w:r w:rsidRPr="007471FF">
        <w:t xml:space="preserve">VTS </w:t>
      </w:r>
      <w:r w:rsidR="00583415">
        <w:t>o</w:t>
      </w:r>
      <w:r w:rsidRPr="007471FF">
        <w:t xml:space="preserve">perators </w:t>
      </w:r>
      <w:commentRangeStart w:id="461"/>
      <w:r w:rsidRPr="007471FF">
        <w:t>are</w:t>
      </w:r>
      <w:commentRangeEnd w:id="461"/>
      <w:r w:rsidR="002F3407">
        <w:rPr>
          <w:rStyle w:val="CommentReference"/>
          <w:color w:val="auto"/>
        </w:rPr>
        <w:commentReference w:id="461"/>
      </w:r>
      <w:ins w:id="462" w:author="Abercrombie, Kerrie" w:date="2025-09-06T09:26:00Z" w16du:dateUtc="2025-09-05T23:26:00Z">
        <w:r w:rsidR="002F3407">
          <w:t xml:space="preserve"> p</w:t>
        </w:r>
        <w:r w:rsidR="002F3407" w:rsidRPr="00D5696C">
          <w:t>ersons performing tasks associated with vessel traffic services, trained in vessel traffic services operations and appropriately qualified</w:t>
        </w:r>
        <w:r w:rsidR="002F3407">
          <w:t xml:space="preserve"> for VTS duties as described in 8.2 of IMO Resolution A.1158(32).</w:t>
        </w:r>
      </w:ins>
      <w:ins w:id="463" w:author="Abercrombie, Kerrie" w:date="2025-09-03T11:12:00Z" w16du:dateUtc="2025-09-03T01:12:00Z">
        <w:r w:rsidR="00D5696C">
          <w:t xml:space="preserve"> </w:t>
        </w:r>
      </w:ins>
      <w:r w:rsidRPr="007471FF">
        <w:t xml:space="preserve"> </w:t>
      </w:r>
      <w:del w:id="464" w:author="Abercrombie, Kerrie" w:date="2025-09-06T09:27:00Z" w16du:dateUtc="2025-09-05T23:27:00Z">
        <w:r w:rsidRPr="007471FF" w:rsidDel="002F3407">
          <w:delText>responsible for establishing and maintaining a vessel traffic image and interacting with vessel traffic</w:delText>
        </w:r>
      </w:del>
      <w:ins w:id="465" w:author="Jillian Carson-Jackson" w:date="2025-08-21T18:58:00Z" w16du:dateUtc="2025-08-21T22:58:00Z">
        <w:del w:id="466" w:author="Abercrombie, Kerrie" w:date="2025-09-06T09:27:00Z" w16du:dateUtc="2025-09-05T23:27:00Z">
          <w:r w:rsidR="00CB6A53" w:rsidDel="002F3407">
            <w:delText xml:space="preserve"> to provide timely and relevant information, monitor and manage ship traffic and respond to developing unsafe situations</w:delText>
          </w:r>
        </w:del>
      </w:ins>
      <w:del w:id="467" w:author="Abercrombie, Kerrie" w:date="2025-09-06T09:27:00Z" w16du:dateUtc="2025-09-05T23:27:00Z">
        <w:r w:rsidR="009C1E36" w:rsidDel="002F3407">
          <w:delText>.</w:delText>
        </w:r>
        <w:r w:rsidRPr="007471FF" w:rsidDel="002F3407">
          <w:delText xml:space="preserve"> </w:delText>
        </w:r>
      </w:del>
    </w:p>
    <w:p w14:paraId="1E4521B0" w14:textId="58B3E8CB" w:rsidR="007471FF" w:rsidRDefault="007471FF" w:rsidP="007471FF">
      <w:pPr>
        <w:pStyle w:val="Heading2"/>
      </w:pPr>
      <w:bookmarkStart w:id="468" w:name="_Toc208001398"/>
      <w:r w:rsidRPr="007471FF">
        <w:t xml:space="preserve">VTS </w:t>
      </w:r>
      <w:r w:rsidR="002C09DA">
        <w:t>S</w:t>
      </w:r>
      <w:r w:rsidRPr="007471FF">
        <w:t>upervisor</w:t>
      </w:r>
      <w:bookmarkEnd w:id="468"/>
    </w:p>
    <w:p w14:paraId="05E4B98F" w14:textId="77777777" w:rsidR="007471FF" w:rsidRPr="007471FF" w:rsidRDefault="007471FF" w:rsidP="007471FF">
      <w:pPr>
        <w:pStyle w:val="Heading2separationline"/>
      </w:pPr>
    </w:p>
    <w:p w14:paraId="0449916F" w14:textId="09E5941C" w:rsidR="0053736D" w:rsidRDefault="007471FF" w:rsidP="00EB4F35">
      <w:pPr>
        <w:pStyle w:val="BodyText"/>
        <w:rPr>
          <w:ins w:id="469" w:author="Abercrombie, Kerrie" w:date="2025-09-05T19:08:00Z" w16du:dateUtc="2025-09-05T09:08:00Z"/>
        </w:rPr>
      </w:pPr>
      <w:r w:rsidRPr="007471FF">
        <w:t xml:space="preserve">The VTS </w:t>
      </w:r>
      <w:r w:rsidR="007D4180">
        <w:t>provider</w:t>
      </w:r>
      <w:r w:rsidR="007D4180" w:rsidRPr="007471FF">
        <w:t xml:space="preserve"> </w:t>
      </w:r>
      <w:r w:rsidRPr="007471FF">
        <w:t xml:space="preserve">may establish VTS </w:t>
      </w:r>
      <w:r w:rsidR="00583415">
        <w:t>s</w:t>
      </w:r>
      <w:r w:rsidRPr="007471FF">
        <w:t>upervisor positions</w:t>
      </w:r>
      <w:r w:rsidR="009B4814">
        <w:t>,</w:t>
      </w:r>
      <w:r w:rsidR="002F2F81">
        <w:t xml:space="preserve"> or assign supervisory functions,</w:t>
      </w:r>
      <w:r w:rsidRPr="007471FF">
        <w:t xml:space="preserve"> to </w:t>
      </w:r>
      <w:commentRangeStart w:id="470"/>
      <w:ins w:id="471" w:author="Abercrombie, Kerrie" w:date="2025-09-05T19:12:00Z" w16du:dateUtc="2025-09-05T09:12:00Z">
        <w:r w:rsidR="00EB4F35" w:rsidRPr="0053736D">
          <w:t>assist</w:t>
        </w:r>
        <w:r w:rsidR="00EB4F35" w:rsidRPr="00EB4F35">
          <w:t xml:space="preserve"> </w:t>
        </w:r>
        <w:r w:rsidR="00EB4F35">
          <w:t>in the day-to-day coordination and management activities associated with a VTS / VTS centre, particularly in larger centres or centres with multiple sectors</w:t>
        </w:r>
      </w:ins>
      <w:commentRangeEnd w:id="470"/>
      <w:ins w:id="472" w:author="Abercrombie, Kerrie" w:date="2025-09-05T19:13:00Z" w16du:dateUtc="2025-09-05T09:13:00Z">
        <w:r w:rsidR="00EB4F35">
          <w:rPr>
            <w:rStyle w:val="CommentReference"/>
          </w:rPr>
          <w:commentReference w:id="470"/>
        </w:r>
      </w:ins>
      <w:del w:id="473" w:author="Abercrombie, Kerrie" w:date="2025-09-05T19:13:00Z" w16du:dateUtc="2025-09-05T09:13:00Z">
        <w:r w:rsidRPr="007471FF" w:rsidDel="00EB4F35">
          <w:delText>assist with managing and co-ordinating the operational activities of the VTS centre</w:delText>
        </w:r>
      </w:del>
      <w:r w:rsidR="009562DA">
        <w:t xml:space="preserve">. </w:t>
      </w:r>
      <w:commentRangeStart w:id="474"/>
      <w:ins w:id="475" w:author="Abercrombie, Kerrie" w:date="2025-09-05T19:08:00Z" w16du:dateUtc="2025-09-05T09:08:00Z">
        <w:r w:rsidR="0053736D">
          <w:t>For</w:t>
        </w:r>
      </w:ins>
      <w:commentRangeEnd w:id="474"/>
      <w:ins w:id="476" w:author="Abercrombie, Kerrie" w:date="2025-09-05T19:09:00Z" w16du:dateUtc="2025-09-05T09:09:00Z">
        <w:r w:rsidR="0053736D">
          <w:rPr>
            <w:rStyle w:val="CommentReference"/>
          </w:rPr>
          <w:commentReference w:id="474"/>
        </w:r>
      </w:ins>
      <w:ins w:id="477" w:author="Abercrombie, Kerrie" w:date="2025-09-05T19:08:00Z" w16du:dateUtc="2025-09-05T09:08:00Z">
        <w:r w:rsidR="0053736D">
          <w:t xml:space="preserve"> example, a VTS Supervisor may undertake additional activities to those of a VTS Operator:</w:t>
        </w:r>
      </w:ins>
    </w:p>
    <w:p w14:paraId="155D074C" w14:textId="77777777" w:rsidR="0053736D" w:rsidRDefault="0053736D" w:rsidP="0053736D">
      <w:pPr>
        <w:pStyle w:val="Bullet1"/>
        <w:rPr>
          <w:ins w:id="478" w:author="Abercrombie, Kerrie" w:date="2025-09-05T19:08:00Z" w16du:dateUtc="2025-09-05T09:08:00Z"/>
        </w:rPr>
      </w:pPr>
      <w:ins w:id="479" w:author="Abercrombie, Kerrie" w:date="2025-09-05T19:08:00Z" w16du:dateUtc="2025-09-05T09:08:00Z">
        <w:r>
          <w:lastRenderedPageBreak/>
          <w:t>Provide leadership and supervision of VTS Operators.</w:t>
        </w:r>
      </w:ins>
    </w:p>
    <w:p w14:paraId="2CEDBC63" w14:textId="77777777" w:rsidR="0053736D" w:rsidRDefault="0053736D" w:rsidP="0053736D">
      <w:pPr>
        <w:pStyle w:val="Bullet1"/>
        <w:rPr>
          <w:ins w:id="480" w:author="Abercrombie, Kerrie" w:date="2025-09-05T19:08:00Z" w16du:dateUtc="2025-09-05T09:08:00Z"/>
        </w:rPr>
      </w:pPr>
      <w:ins w:id="481" w:author="Abercrombie, Kerrie" w:date="2025-09-05T19:08:00Z" w16du:dateUtc="2025-09-05T09:08:00Z">
        <w:r>
          <w:t>Carry out administrative duties such as managing the roster, ensuring reporting activities are completed (shift handovers, incident logs/reports).</w:t>
        </w:r>
      </w:ins>
    </w:p>
    <w:p w14:paraId="3760EA46" w14:textId="77777777" w:rsidR="0053736D" w:rsidRDefault="0053736D" w:rsidP="0053736D">
      <w:pPr>
        <w:pStyle w:val="Bullet1"/>
        <w:rPr>
          <w:ins w:id="482" w:author="Abercrombie, Kerrie" w:date="2025-09-05T19:08:00Z" w16du:dateUtc="2025-09-05T09:08:00Z"/>
        </w:rPr>
      </w:pPr>
      <w:ins w:id="483" w:author="Abercrombie, Kerrie" w:date="2025-09-05T19:08:00Z" w16du:dateUtc="2025-09-05T09:08:00Z">
        <w:r>
          <w:t>Co-ordinate effective interaction between the VTS, allied and emergency services.</w:t>
        </w:r>
      </w:ins>
    </w:p>
    <w:p w14:paraId="1C083DC6" w14:textId="77777777" w:rsidR="0053736D" w:rsidRDefault="0053736D" w:rsidP="0053736D">
      <w:pPr>
        <w:pStyle w:val="Bullet1"/>
        <w:rPr>
          <w:ins w:id="484" w:author="Abercrombie, Kerrie" w:date="2025-09-05T19:08:00Z" w16du:dateUtc="2025-09-05T09:08:00Z"/>
        </w:rPr>
      </w:pPr>
      <w:ins w:id="485" w:author="Abercrombie, Kerrie" w:date="2025-09-05T19:08:00Z" w16du:dateUtc="2025-09-05T09:08:00Z">
        <w:r>
          <w:t>Support on-the-job and proficiency training.</w:t>
        </w:r>
      </w:ins>
    </w:p>
    <w:p w14:paraId="03368D34" w14:textId="77777777" w:rsidR="0053736D" w:rsidRDefault="0053736D" w:rsidP="0053736D">
      <w:pPr>
        <w:pStyle w:val="Bullet1"/>
        <w:rPr>
          <w:ins w:id="486" w:author="Abercrombie, Kerrie" w:date="2025-09-05T19:08:00Z" w16du:dateUtc="2025-09-05T09:08:00Z"/>
        </w:rPr>
      </w:pPr>
      <w:ins w:id="487" w:author="Abercrombie, Kerrie" w:date="2025-09-05T19:08:00Z" w16du:dateUtc="2025-09-05T09:08:00Z">
        <w:r>
          <w:t>Provide guidance during the response to developing unsafe situations and internal / external emergencies.</w:t>
        </w:r>
      </w:ins>
    </w:p>
    <w:p w14:paraId="3674C208" w14:textId="36476AEB" w:rsidR="0053736D" w:rsidDel="0053736D" w:rsidRDefault="0053736D" w:rsidP="00A151CC">
      <w:pPr>
        <w:pStyle w:val="BodyText"/>
        <w:rPr>
          <w:del w:id="488" w:author="Abercrombie, Kerrie" w:date="2025-09-05T19:08:00Z" w16du:dateUtc="2025-09-05T09:08:00Z"/>
        </w:rPr>
      </w:pPr>
      <w:bookmarkStart w:id="489" w:name="_Toc208001399"/>
      <w:bookmarkEnd w:id="489"/>
    </w:p>
    <w:p w14:paraId="5E7D42F6" w14:textId="1144ACB9" w:rsidR="007471FF" w:rsidRDefault="007471FF" w:rsidP="009B4814">
      <w:pPr>
        <w:pStyle w:val="Heading2"/>
      </w:pPr>
      <w:bookmarkStart w:id="490" w:name="_Toc208001400"/>
      <w:commentRangeStart w:id="491"/>
      <w:r w:rsidRPr="007471FF">
        <w:t xml:space="preserve">VTS </w:t>
      </w:r>
      <w:r w:rsidR="002C09DA">
        <w:t>M</w:t>
      </w:r>
      <w:r w:rsidRPr="007471FF">
        <w:t>anager</w:t>
      </w:r>
      <w:commentRangeEnd w:id="491"/>
      <w:r w:rsidR="00631879">
        <w:rPr>
          <w:rStyle w:val="CommentReference"/>
          <w:rFonts w:asciiTheme="minorHAnsi" w:eastAsiaTheme="minorHAnsi" w:hAnsiTheme="minorHAnsi" w:cstheme="minorBidi"/>
          <w:b w:val="0"/>
          <w:caps w:val="0"/>
          <w:color w:val="auto"/>
        </w:rPr>
        <w:commentReference w:id="491"/>
      </w:r>
      <w:bookmarkEnd w:id="490"/>
    </w:p>
    <w:p w14:paraId="2C6077B6" w14:textId="77777777" w:rsidR="007471FF" w:rsidRPr="007471FF" w:rsidRDefault="007471FF" w:rsidP="007471FF">
      <w:pPr>
        <w:pStyle w:val="Heading2separationline"/>
      </w:pPr>
    </w:p>
    <w:p w14:paraId="45587050" w14:textId="7CF62B8F" w:rsidR="007471FF" w:rsidRPr="007471FF" w:rsidRDefault="007471FF" w:rsidP="00A151CC">
      <w:pPr>
        <w:pStyle w:val="BodyText"/>
      </w:pPr>
      <w:r w:rsidRPr="007471FF">
        <w:t xml:space="preserve">The VTS </w:t>
      </w:r>
      <w:r w:rsidR="007D4180">
        <w:t>provider</w:t>
      </w:r>
      <w:r w:rsidR="007D4180" w:rsidRPr="007471FF">
        <w:t xml:space="preserve"> </w:t>
      </w:r>
      <w:r w:rsidRPr="007471FF">
        <w:t xml:space="preserve">may establish a VTS </w:t>
      </w:r>
      <w:r w:rsidR="00583415">
        <w:t>m</w:t>
      </w:r>
      <w:r w:rsidRPr="007471FF">
        <w:t xml:space="preserve">anager position. The VTS </w:t>
      </w:r>
      <w:r w:rsidR="00583415">
        <w:t>m</w:t>
      </w:r>
      <w:r w:rsidRPr="007471FF">
        <w:t xml:space="preserve">anager is responsible for managing and </w:t>
      </w:r>
      <w:r w:rsidRPr="007471FF">
        <w:br/>
        <w:t xml:space="preserve">coordinating the activities of the VTS centre on behalf of the VTS </w:t>
      </w:r>
      <w:r w:rsidR="007D4180">
        <w:t>provider</w:t>
      </w:r>
      <w:r w:rsidRPr="007471FF">
        <w:t>.</w:t>
      </w:r>
      <w:r w:rsidR="00C822B4">
        <w:t xml:space="preserve"> </w:t>
      </w:r>
      <w:r w:rsidRPr="007471FF">
        <w:t xml:space="preserve">In some cases, a VTS </w:t>
      </w:r>
      <w:r w:rsidR="008D5F6D">
        <w:t>m</w:t>
      </w:r>
      <w:r w:rsidRPr="007471FF">
        <w:t>anager may have the responsibility for more than one VTS centre and may hold VTS qualifications.</w:t>
      </w:r>
    </w:p>
    <w:p w14:paraId="59F4B3B3" w14:textId="66B5A81B" w:rsidR="009B4814" w:rsidRDefault="007471FF" w:rsidP="00A151CC">
      <w:pPr>
        <w:pStyle w:val="BodyText"/>
        <w:rPr>
          <w:ins w:id="492" w:author="Jillian Carson-Jackson" w:date="2025-08-21T19:05:00Z" w16du:dateUtc="2025-08-21T23:05:00Z"/>
        </w:rPr>
      </w:pPr>
      <w:r w:rsidRPr="007471FF">
        <w:t xml:space="preserve">The VTS </w:t>
      </w:r>
      <w:r w:rsidR="008D5F6D">
        <w:t>m</w:t>
      </w:r>
      <w:r w:rsidRPr="007471FF">
        <w:t xml:space="preserve">anager should be familiar with operations in the VTS area, the tasks performed by the VTS personnel, and interactions with allied services and other stakeholders. </w:t>
      </w:r>
    </w:p>
    <w:p w14:paraId="4C151095" w14:textId="4512B699" w:rsidR="009C690C" w:rsidRPr="00F42476" w:rsidRDefault="009C690C" w:rsidP="009C690C">
      <w:pPr>
        <w:pStyle w:val="BodyText"/>
        <w:pBdr>
          <w:top w:val="single" w:sz="4" w:space="1" w:color="auto"/>
          <w:left w:val="single" w:sz="4" w:space="4" w:color="auto"/>
          <w:bottom w:val="single" w:sz="4" w:space="1" w:color="auto"/>
          <w:right w:val="single" w:sz="4" w:space="4" w:color="auto"/>
        </w:pBdr>
        <w:shd w:val="clear" w:color="auto" w:fill="49EDFF" w:themeFill="accent4" w:themeFillTint="99"/>
        <w:rPr>
          <w:ins w:id="493" w:author="Jillian Carson-Jackson" w:date="2025-08-21T19:05:00Z" w16du:dateUtc="2025-08-21T23:05:00Z"/>
        </w:rPr>
      </w:pPr>
      <w:commentRangeStart w:id="494"/>
      <w:ins w:id="495" w:author="Jillian Carson-Jackson" w:date="2025-08-21T19:05:00Z" w16du:dateUtc="2025-08-21T23:05:00Z">
        <w:r w:rsidRPr="00F42476" w:rsidDel="00EC2854">
          <w:rPr>
            <w:i/>
          </w:rPr>
          <w:t xml:space="preserve">IALA Guideline </w:t>
        </w:r>
        <w:r w:rsidRPr="00F42476">
          <w:rPr>
            <w:i/>
          </w:rPr>
          <w:t>11</w:t>
        </w:r>
      </w:ins>
      <w:ins w:id="496" w:author="Jillian Carson-Jackson" w:date="2025-08-21T19:06:00Z" w16du:dateUtc="2025-08-21T23:06:00Z">
        <w:r>
          <w:rPr>
            <w:i/>
          </w:rPr>
          <w:t>67</w:t>
        </w:r>
      </w:ins>
      <w:ins w:id="497" w:author="Jillian Carson-Jackson" w:date="2025-08-21T19:05:00Z" w16du:dateUtc="2025-08-21T23:05:00Z">
        <w:r w:rsidRPr="00F42476">
          <w:rPr>
            <w:i/>
          </w:rPr>
          <w:t xml:space="preserve"> </w:t>
        </w:r>
      </w:ins>
      <w:commentRangeEnd w:id="494"/>
      <w:r w:rsidR="00CF47B3">
        <w:rPr>
          <w:rStyle w:val="CommentReference"/>
        </w:rPr>
        <w:commentReference w:id="494"/>
      </w:r>
      <w:ins w:id="498" w:author="Jillian Carson-Jackson" w:date="2025-08-21T19:06:00Z" w16du:dateUtc="2025-08-21T23:06:00Z">
        <w:r w:rsidR="00F2090D">
          <w:rPr>
            <w:i/>
          </w:rPr>
          <w:t>–</w:t>
        </w:r>
      </w:ins>
      <w:ins w:id="499" w:author="Jillian Carson-Jackson" w:date="2025-08-21T19:05:00Z" w16du:dateUtc="2025-08-21T23:05:00Z">
        <w:r w:rsidRPr="00F42476">
          <w:rPr>
            <w:i/>
          </w:rPr>
          <w:t xml:space="preserve"> </w:t>
        </w:r>
      </w:ins>
      <w:ins w:id="500" w:author="Jillian Carson-Jackson" w:date="2025-08-21T19:06:00Z" w16du:dateUtc="2025-08-21T23:06:00Z">
        <w:r w:rsidR="00F2090D">
          <w:rPr>
            <w:i/>
          </w:rPr>
          <w:t>VTS Management</w:t>
        </w:r>
      </w:ins>
      <w:ins w:id="501" w:author="Jillian Carson-Jackson" w:date="2025-08-21T19:05:00Z" w16du:dateUtc="2025-08-21T23:05:00Z">
        <w:r w:rsidRPr="00F42476" w:rsidDel="00EC2854">
          <w:rPr>
            <w:i/>
          </w:rPr>
          <w:t xml:space="preserve"> </w:t>
        </w:r>
        <w:r w:rsidRPr="00F42476" w:rsidDel="00EC2854">
          <w:t xml:space="preserve">provides further guidance on </w:t>
        </w:r>
      </w:ins>
      <w:ins w:id="502" w:author="Jillian Carson-Jackson" w:date="2025-08-21T19:07:00Z" w16du:dateUtc="2025-08-21T23:07:00Z">
        <w:r w:rsidR="00B47DD6">
          <w:t>implementing management activities to facilitate the effective and efficient delivery of VTS</w:t>
        </w:r>
      </w:ins>
      <w:ins w:id="503" w:author="Jillian Carson-Jackson" w:date="2025-08-21T19:05:00Z" w16du:dateUtc="2025-08-21T23:05:00Z">
        <w:r w:rsidRPr="00F42476">
          <w:t xml:space="preserve">. </w:t>
        </w:r>
      </w:ins>
    </w:p>
    <w:p w14:paraId="15B72BD8" w14:textId="77777777" w:rsidR="009C690C" w:rsidRPr="007471FF" w:rsidRDefault="009C690C" w:rsidP="00A151CC">
      <w:pPr>
        <w:pStyle w:val="BodyText"/>
      </w:pPr>
    </w:p>
    <w:p w14:paraId="71E22906" w14:textId="65507DCE" w:rsidR="007471FF" w:rsidRDefault="007471FF" w:rsidP="007471FF">
      <w:pPr>
        <w:pStyle w:val="Heading2"/>
      </w:pPr>
      <w:bookmarkStart w:id="504" w:name="_Toc208001401"/>
      <w:r w:rsidRPr="007471FF">
        <w:t>On the Job Training Instructor</w:t>
      </w:r>
      <w:bookmarkEnd w:id="504"/>
    </w:p>
    <w:p w14:paraId="5BF744F7" w14:textId="77777777" w:rsidR="007471FF" w:rsidRPr="007471FF" w:rsidRDefault="007471FF" w:rsidP="007471FF">
      <w:pPr>
        <w:pStyle w:val="Heading2separationline"/>
      </w:pPr>
    </w:p>
    <w:p w14:paraId="789F064B" w14:textId="7FADC86A" w:rsidR="007471FF" w:rsidRPr="007471FF" w:rsidRDefault="007471FF" w:rsidP="00A151CC">
      <w:pPr>
        <w:pStyle w:val="BodyText"/>
      </w:pPr>
      <w:r w:rsidRPr="007471FF">
        <w:t xml:space="preserve">The VTS </w:t>
      </w:r>
      <w:r w:rsidR="007D4180">
        <w:t>provider</w:t>
      </w:r>
      <w:r w:rsidR="007D4180" w:rsidRPr="007471FF">
        <w:t xml:space="preserve"> </w:t>
      </w:r>
      <w:r w:rsidRPr="007471FF">
        <w:t xml:space="preserve">should have VTS personnel trained as OJT </w:t>
      </w:r>
      <w:r w:rsidR="008D5F6D">
        <w:t>i</w:t>
      </w:r>
      <w:r w:rsidRPr="007471FF">
        <w:t>nstructors to provide and coordinate local training at the VTS centre (e.g.</w:t>
      </w:r>
      <w:r w:rsidR="00AC4ECB">
        <w:t>,</w:t>
      </w:r>
      <w:r w:rsidRPr="007471FF">
        <w:t xml:space="preserve"> OJT, </w:t>
      </w:r>
      <w:r w:rsidR="000663AA">
        <w:t>adaptation</w:t>
      </w:r>
      <w:r w:rsidRPr="007471FF">
        <w:t xml:space="preserve"> </w:t>
      </w:r>
      <w:r w:rsidR="009B4814">
        <w:t>t</w:t>
      </w:r>
      <w:r w:rsidRPr="007471FF">
        <w:t xml:space="preserve">raining and </w:t>
      </w:r>
      <w:r w:rsidR="000663AA">
        <w:t>updating</w:t>
      </w:r>
      <w:r w:rsidRPr="007471FF">
        <w:t xml:space="preserve"> </w:t>
      </w:r>
      <w:r w:rsidR="009B4814">
        <w:t>t</w:t>
      </w:r>
      <w:r w:rsidRPr="007471FF">
        <w:t xml:space="preserve">raining). The OJT </w:t>
      </w:r>
      <w:r w:rsidR="008D5F6D">
        <w:t>i</w:t>
      </w:r>
      <w:r w:rsidRPr="007471FF">
        <w:t xml:space="preserve">nstructor should have in-depth knowledge of the processes and procedures of the VTS centre(s) where they provide training. </w:t>
      </w:r>
    </w:p>
    <w:p w14:paraId="07C16FB9" w14:textId="00C75F8A" w:rsidR="007471FF" w:rsidRPr="007471FF" w:rsidRDefault="007471FF" w:rsidP="00A151CC">
      <w:pPr>
        <w:pStyle w:val="BodyText"/>
      </w:pPr>
      <w:r w:rsidRPr="004A1DF4">
        <w:t>Any trainer delivering and assessing local training at a VTS centre should</w:t>
      </w:r>
      <w:r w:rsidR="009B4814" w:rsidRPr="004A1DF4">
        <w:t>,</w:t>
      </w:r>
      <w:r w:rsidRPr="004A1DF4">
        <w:t xml:space="preserve"> a</w:t>
      </w:r>
      <w:r w:rsidR="009B4814" w:rsidRPr="004A1DF4">
        <w:t>s</w:t>
      </w:r>
      <w:r w:rsidRPr="004A1DF4">
        <w:t xml:space="preserve"> a minimum</w:t>
      </w:r>
      <w:r w:rsidR="009B4814" w:rsidRPr="004A1DF4">
        <w:t>,</w:t>
      </w:r>
      <w:r w:rsidRPr="004A1DF4">
        <w:t xml:space="preserve"> hold the </w:t>
      </w:r>
      <w:r w:rsidRPr="008252F9">
        <w:t xml:space="preserve">IALA </w:t>
      </w:r>
      <w:r w:rsidR="008736E2" w:rsidRPr="008736E2">
        <w:rPr>
          <w:i/>
          <w:iCs/>
        </w:rPr>
        <w:t>C0103</w:t>
      </w:r>
      <w:r w:rsidR="008736E2">
        <w:rPr>
          <w:i/>
          <w:iCs/>
        </w:rPr>
        <w:t>-4</w:t>
      </w:r>
      <w:r w:rsidR="008736E2" w:rsidRPr="008736E2">
        <w:rPr>
          <w:i/>
          <w:iCs/>
        </w:rPr>
        <w:t xml:space="preserve"> </w:t>
      </w:r>
      <w:del w:id="505" w:author="Jillian Carson-Jackson" w:date="2025-08-21T19:07:00Z" w16du:dateUtc="2025-08-21T23:07:00Z">
        <w:r w:rsidR="008736E2" w:rsidRPr="008736E2" w:rsidDel="005E59EF">
          <w:rPr>
            <w:i/>
            <w:iCs/>
          </w:rPr>
          <w:delText>(</w:delText>
        </w:r>
        <w:r w:rsidRPr="008736E2" w:rsidDel="005E59EF">
          <w:rPr>
            <w:i/>
            <w:iCs/>
          </w:rPr>
          <w:delText>V-103/4</w:delText>
        </w:r>
        <w:r w:rsidR="008736E2" w:rsidRPr="008736E2" w:rsidDel="005E59EF">
          <w:rPr>
            <w:i/>
            <w:iCs/>
          </w:rPr>
          <w:delText>)</w:delText>
        </w:r>
        <w:r w:rsidRPr="00EA3ACC" w:rsidDel="005E59EF">
          <w:rPr>
            <w:i/>
            <w:iCs/>
          </w:rPr>
          <w:delText xml:space="preserve"> </w:delText>
        </w:r>
      </w:del>
      <w:r w:rsidRPr="00EA3ACC">
        <w:rPr>
          <w:i/>
          <w:iCs/>
        </w:rPr>
        <w:t xml:space="preserve">VTS </w:t>
      </w:r>
      <w:r w:rsidR="00651021" w:rsidRPr="00EA3ACC">
        <w:rPr>
          <w:i/>
          <w:iCs/>
        </w:rPr>
        <w:t>o</w:t>
      </w:r>
      <w:r w:rsidRPr="00EA3ACC">
        <w:rPr>
          <w:i/>
          <w:iCs/>
        </w:rPr>
        <w:t>n-the-</w:t>
      </w:r>
      <w:r w:rsidR="00651021" w:rsidRPr="00EA3ACC">
        <w:rPr>
          <w:i/>
          <w:iCs/>
        </w:rPr>
        <w:t>j</w:t>
      </w:r>
      <w:r w:rsidRPr="00EA3ACC">
        <w:rPr>
          <w:i/>
          <w:iCs/>
        </w:rPr>
        <w:t xml:space="preserve">ob </w:t>
      </w:r>
      <w:r w:rsidR="00651021" w:rsidRPr="00EA3ACC">
        <w:rPr>
          <w:i/>
          <w:iCs/>
        </w:rPr>
        <w:t>t</w:t>
      </w:r>
      <w:r w:rsidRPr="00EA3ACC">
        <w:rPr>
          <w:i/>
          <w:iCs/>
        </w:rPr>
        <w:t xml:space="preserve">raining </w:t>
      </w:r>
      <w:r w:rsidR="00651021" w:rsidRPr="00EA3ACC">
        <w:rPr>
          <w:i/>
          <w:iCs/>
        </w:rPr>
        <w:t>i</w:t>
      </w:r>
      <w:r w:rsidRPr="00EA3ACC">
        <w:rPr>
          <w:i/>
          <w:iCs/>
        </w:rPr>
        <w:t>nstructor</w:t>
      </w:r>
      <w:r w:rsidRPr="004A1DF4">
        <w:t xml:space="preserve"> </w:t>
      </w:r>
      <w:r w:rsidR="003F449C">
        <w:fldChar w:fldCharType="begin"/>
      </w:r>
      <w:r w:rsidR="003F449C">
        <w:instrText xml:space="preserve"> REF _Ref79742451 \r \h </w:instrText>
      </w:r>
      <w:r w:rsidR="003F449C">
        <w:fldChar w:fldCharType="separate"/>
      </w:r>
      <w:r w:rsidR="003F449C">
        <w:t>[4]</w:t>
      </w:r>
      <w:r w:rsidR="003F449C">
        <w:fldChar w:fldCharType="end"/>
      </w:r>
      <w:r w:rsidR="003F449C">
        <w:t xml:space="preserve"> </w:t>
      </w:r>
      <w:r w:rsidRPr="004A1DF4">
        <w:t>qualification, or an equivalent national qualification.</w:t>
      </w:r>
      <w:r w:rsidRPr="007471FF">
        <w:t xml:space="preserve"> </w:t>
      </w:r>
    </w:p>
    <w:p w14:paraId="22E7C514" w14:textId="624742E5" w:rsidR="007471FF" w:rsidRPr="007471FF" w:rsidRDefault="007471FF" w:rsidP="00A151CC">
      <w:pPr>
        <w:pStyle w:val="BodyText"/>
      </w:pPr>
      <w:r w:rsidRPr="007471FF">
        <w:t xml:space="preserve">VTS </w:t>
      </w:r>
      <w:r w:rsidR="008D5F6D">
        <w:t>p</w:t>
      </w:r>
      <w:r w:rsidRPr="007471FF">
        <w:t xml:space="preserve">ersonnel who demonstrate aptitude for training should be encouraged to complete </w:t>
      </w:r>
      <w:commentRangeStart w:id="506"/>
      <w:r w:rsidRPr="007471FF">
        <w:t>appropriate training to</w:t>
      </w:r>
      <w:commentRangeEnd w:id="506"/>
      <w:r w:rsidR="00172C88">
        <w:rPr>
          <w:rStyle w:val="CommentReference"/>
        </w:rPr>
        <w:commentReference w:id="506"/>
      </w:r>
      <w:r w:rsidRPr="007471FF">
        <w:t>:</w:t>
      </w:r>
    </w:p>
    <w:p w14:paraId="6C421560" w14:textId="17A91A8F" w:rsidR="00896E03" w:rsidRDefault="00010C06" w:rsidP="00004E76">
      <w:pPr>
        <w:pStyle w:val="Bullet1"/>
        <w:rPr>
          <w:ins w:id="507" w:author="Jillian Carson-Jackson" w:date="2025-08-21T19:08:00Z" w16du:dateUtc="2025-08-21T23:08:00Z"/>
        </w:rPr>
      </w:pPr>
      <w:ins w:id="508" w:author="Jillian Carson-Jackson" w:date="2025-08-21T19:09:00Z" w16du:dateUtc="2025-08-21T23:09:00Z">
        <w:r>
          <w:t>d</w:t>
        </w:r>
        <w:r w:rsidR="00896E03">
          <w:t>esign VTS OJT training programmes, including task books</w:t>
        </w:r>
      </w:ins>
      <w:ins w:id="509" w:author="Abercrombie, Kerrie" w:date="2025-09-06T09:34:00Z" w16du:dateUtc="2025-09-05T23:34:00Z">
        <w:r w:rsidR="00990DD6">
          <w:t>;</w:t>
        </w:r>
      </w:ins>
    </w:p>
    <w:p w14:paraId="308064F0" w14:textId="3E13C91D" w:rsidR="007471FF" w:rsidRPr="007471FF" w:rsidRDefault="007471FF" w:rsidP="00004E76">
      <w:pPr>
        <w:pStyle w:val="Bullet1"/>
      </w:pPr>
      <w:del w:id="510" w:author="Jillian Carson-Jackson" w:date="2025-08-21T19:09:00Z" w16du:dateUtc="2025-08-21T23:09:00Z">
        <w:r w:rsidRPr="007471FF" w:rsidDel="00010C06">
          <w:delText>obtain ability and experience in</w:delText>
        </w:r>
      </w:del>
      <w:ins w:id="511" w:author="Jillian Carson-Jackson" w:date="2025-08-21T19:09:00Z" w16du:dateUtc="2025-08-21T23:09:00Z">
        <w:r w:rsidR="00010C06">
          <w:t>learn teaching and</w:t>
        </w:r>
      </w:ins>
      <w:r w:rsidRPr="007471FF">
        <w:t xml:space="preserve"> instructional techniques;</w:t>
      </w:r>
    </w:p>
    <w:p w14:paraId="48AD0867" w14:textId="7997DADD" w:rsidR="007471FF" w:rsidDel="005C0F06" w:rsidRDefault="007471FF" w:rsidP="00C9180C">
      <w:pPr>
        <w:pStyle w:val="Bullet1"/>
        <w:rPr>
          <w:del w:id="512" w:author="Jillian Carson-Jackson" w:date="2025-08-21T19:10:00Z" w16du:dateUtc="2025-08-21T23:10:00Z"/>
        </w:rPr>
      </w:pPr>
      <w:del w:id="513" w:author="Jillian Carson-Jackson" w:date="2025-08-21T19:09:00Z" w16du:dateUtc="2025-08-21T23:09:00Z">
        <w:r w:rsidRPr="007471FF" w:rsidDel="00010C06">
          <w:delText>develop and deliver training programmes</w:delText>
        </w:r>
      </w:del>
      <w:ins w:id="514" w:author="Jillian Carson-Jackson" w:date="2025-08-21T19:09:00Z" w16du:dateUtc="2025-08-21T23:09:00Z">
        <w:r w:rsidR="00010C06">
          <w:t>provide feedback to learners</w:t>
        </w:r>
      </w:ins>
      <w:r w:rsidRPr="007471FF">
        <w:t>;</w:t>
      </w:r>
      <w:del w:id="515" w:author="Jillian Carson-Jackson" w:date="2025-08-21T19:10:00Z" w16du:dateUtc="2025-08-21T23:10:00Z">
        <w:r w:rsidRPr="007471FF" w:rsidDel="00C9180C">
          <w:delText xml:space="preserve"> </w:delText>
        </w:r>
        <w:r w:rsidRPr="007471FF" w:rsidDel="00010C06">
          <w:delText>and</w:delText>
        </w:r>
      </w:del>
    </w:p>
    <w:p w14:paraId="5862894E" w14:textId="77777777" w:rsidR="005C0F06" w:rsidRPr="007471FF" w:rsidRDefault="005C0F06" w:rsidP="000D0419">
      <w:pPr>
        <w:pStyle w:val="Bullet1"/>
        <w:rPr>
          <w:ins w:id="516" w:author="Abercrombie, Kerrie" w:date="2025-09-05T19:40:00Z" w16du:dateUtc="2025-09-05T09:40:00Z"/>
        </w:rPr>
      </w:pPr>
    </w:p>
    <w:p w14:paraId="24CC2F70" w14:textId="3B3D4464" w:rsidR="00C9180C" w:rsidRDefault="00C9180C" w:rsidP="00C9180C">
      <w:pPr>
        <w:pStyle w:val="Bullet1"/>
        <w:rPr>
          <w:ins w:id="517" w:author="Jillian Carson-Jackson" w:date="2025-08-21T19:10:00Z" w16du:dateUtc="2025-08-21T23:10:00Z"/>
        </w:rPr>
      </w:pPr>
      <w:moveToRangeStart w:id="518" w:author="Jillian Carson-Jackson" w:date="2025-08-21T19:10:00Z" w:name="move206695839"/>
      <w:moveTo w:id="519" w:author="Jillian Carson-Jackson" w:date="2025-08-21T19:10:00Z" w16du:dateUtc="2025-08-21T23:10:00Z">
        <w:r w:rsidRPr="007471FF">
          <w:t>assess competence of the training objective(s)</w:t>
        </w:r>
      </w:moveTo>
      <w:ins w:id="520" w:author="Abercrombie, Kerrie" w:date="2025-09-06T09:34:00Z" w16du:dateUtc="2025-09-05T23:34:00Z">
        <w:r w:rsidR="00990DD6">
          <w:t>;</w:t>
        </w:r>
      </w:ins>
      <w:ins w:id="521" w:author="Jillian Carson-Jackson" w:date="2025-08-21T19:10:00Z" w16du:dateUtc="2025-08-21T23:10:00Z">
        <w:r>
          <w:t xml:space="preserve"> and</w:t>
        </w:r>
      </w:ins>
    </w:p>
    <w:p w14:paraId="1C620AC8" w14:textId="49A8C16D" w:rsidR="00C9180C" w:rsidRPr="007471FF" w:rsidRDefault="00172C88" w:rsidP="00C9180C">
      <w:pPr>
        <w:pStyle w:val="Bullet1"/>
        <w:rPr>
          <w:moveTo w:id="522" w:author="Jillian Carson-Jackson" w:date="2025-08-21T19:10:00Z" w16du:dateUtc="2025-08-21T23:10:00Z"/>
        </w:rPr>
      </w:pPr>
      <w:ins w:id="523" w:author="Jillian Carson-Jackson" w:date="2025-08-21T19:10:00Z" w16du:dateUtc="2025-08-21T23:10:00Z">
        <w:r>
          <w:t>evaluate effectiveness of training</w:t>
        </w:r>
      </w:ins>
      <w:moveTo w:id="524" w:author="Jillian Carson-Jackson" w:date="2025-08-21T19:10:00Z" w16du:dateUtc="2025-08-21T23:10:00Z">
        <w:r w:rsidR="00C9180C" w:rsidRPr="007471FF">
          <w:t>.</w:t>
        </w:r>
      </w:moveTo>
    </w:p>
    <w:moveToRangeEnd w:id="518"/>
    <w:p w14:paraId="4D6474F1" w14:textId="77777777" w:rsidR="00010C06" w:rsidRDefault="00010C06" w:rsidP="00172C88">
      <w:pPr>
        <w:pStyle w:val="Bullet1"/>
        <w:numPr>
          <w:ilvl w:val="0"/>
          <w:numId w:val="0"/>
        </w:numPr>
        <w:rPr>
          <w:ins w:id="525" w:author="Jillian Carson-Jackson" w:date="2025-08-21T19:10:00Z" w16du:dateUtc="2025-08-21T23:10:00Z"/>
        </w:rPr>
      </w:pPr>
    </w:p>
    <w:p w14:paraId="3128409E" w14:textId="1E902ED9" w:rsidR="007471FF" w:rsidRPr="007471FF" w:rsidDel="00C9180C" w:rsidRDefault="007471FF" w:rsidP="000D0419">
      <w:pPr>
        <w:pStyle w:val="Bullet1"/>
        <w:rPr>
          <w:moveFrom w:id="526" w:author="Jillian Carson-Jackson" w:date="2025-08-21T19:10:00Z" w16du:dateUtc="2025-08-21T23:10:00Z"/>
        </w:rPr>
      </w:pPr>
      <w:moveFromRangeStart w:id="527" w:author="Jillian Carson-Jackson" w:date="2025-08-21T19:10:00Z" w:name="move206695839"/>
      <w:moveFrom w:id="528" w:author="Jillian Carson-Jackson" w:date="2025-08-21T19:10:00Z" w16du:dateUtc="2025-08-21T23:10:00Z">
        <w:r w:rsidRPr="007471FF" w:rsidDel="00C9180C">
          <w:t>assess competence of the training objective(s).</w:t>
        </w:r>
        <w:bookmarkStart w:id="529" w:name="_Toc208001402"/>
        <w:bookmarkEnd w:id="529"/>
      </w:moveFrom>
    </w:p>
    <w:p w14:paraId="41A1D19C" w14:textId="76F12A3E" w:rsidR="007471FF" w:rsidRDefault="007471FF" w:rsidP="007471FF">
      <w:pPr>
        <w:pStyle w:val="Heading1"/>
      </w:pPr>
      <w:bookmarkStart w:id="530" w:name="_Toc208001403"/>
      <w:moveFromRangeEnd w:id="527"/>
      <w:r w:rsidRPr="007471FF">
        <w:t>SELECTION AND RECRUITMENT</w:t>
      </w:r>
      <w:bookmarkEnd w:id="530"/>
    </w:p>
    <w:p w14:paraId="1CEE8ED4" w14:textId="77777777" w:rsidR="007471FF" w:rsidRPr="007471FF" w:rsidRDefault="007471FF" w:rsidP="007471FF">
      <w:pPr>
        <w:pStyle w:val="Heading1separatationline"/>
      </w:pPr>
    </w:p>
    <w:p w14:paraId="65E52E98" w14:textId="29EB73A4" w:rsidR="007471FF" w:rsidRDefault="007471FF" w:rsidP="007471FF">
      <w:pPr>
        <w:pStyle w:val="Heading2"/>
      </w:pPr>
      <w:bookmarkStart w:id="531" w:name="_Toc208001404"/>
      <w:r w:rsidRPr="007471FF">
        <w:t>Selection process</w:t>
      </w:r>
      <w:bookmarkEnd w:id="531"/>
    </w:p>
    <w:p w14:paraId="48C027FB" w14:textId="77777777" w:rsidR="007471FF" w:rsidRPr="007471FF" w:rsidRDefault="007471FF" w:rsidP="007471FF">
      <w:pPr>
        <w:pStyle w:val="Heading2separationline"/>
      </w:pPr>
    </w:p>
    <w:p w14:paraId="4B205A55" w14:textId="3AD334B2" w:rsidR="007471FF" w:rsidRPr="007471FF" w:rsidRDefault="007471FF" w:rsidP="00A151CC">
      <w:pPr>
        <w:pStyle w:val="BodyText"/>
      </w:pPr>
      <w:r w:rsidRPr="007471FF">
        <w:t>Policies and processes for the selection and recruitment of VTS personnel should be available. This may include minimum entry requirements such as:</w:t>
      </w:r>
    </w:p>
    <w:p w14:paraId="33363A8F" w14:textId="4E79BE58" w:rsidR="007471FF" w:rsidRPr="007471FF" w:rsidRDefault="007471FF" w:rsidP="00EA3ACC">
      <w:pPr>
        <w:pStyle w:val="Bullet1"/>
      </w:pPr>
      <w:r w:rsidRPr="007471FF">
        <w:t>prior skills and knowledge</w:t>
      </w:r>
      <w:del w:id="532" w:author="Abercrombie, Kerrie" w:date="2025-09-06T09:30:00Z" w16du:dateUtc="2025-09-05T23:30:00Z">
        <w:r w:rsidRPr="007471FF" w:rsidDel="00990DD6">
          <w:delText>;</w:delText>
        </w:r>
      </w:del>
    </w:p>
    <w:p w14:paraId="427144F5" w14:textId="59339E28" w:rsidR="007471FF" w:rsidRPr="007471FF" w:rsidRDefault="007471FF" w:rsidP="00EA3ACC">
      <w:pPr>
        <w:pStyle w:val="Bullet1"/>
      </w:pPr>
      <w:r w:rsidRPr="007471FF">
        <w:lastRenderedPageBreak/>
        <w:t>maritime experience and education</w:t>
      </w:r>
      <w:del w:id="533" w:author="Abercrombie, Kerrie" w:date="2025-09-06T09:30:00Z" w16du:dateUtc="2025-09-05T23:30:00Z">
        <w:r w:rsidRPr="007471FF" w:rsidDel="00990DD6">
          <w:delText>;</w:delText>
        </w:r>
      </w:del>
    </w:p>
    <w:p w14:paraId="0E6F5003" w14:textId="1A2EEC04" w:rsidR="007471FF" w:rsidRPr="007471FF" w:rsidRDefault="007471FF" w:rsidP="00EA3ACC">
      <w:pPr>
        <w:pStyle w:val="Bullet1"/>
      </w:pPr>
      <w:r w:rsidRPr="007471FF">
        <w:t>personal suitability characteristics</w:t>
      </w:r>
      <w:del w:id="534" w:author="Abercrombie, Kerrie" w:date="2025-09-06T09:30:00Z" w16du:dateUtc="2025-09-05T23:30:00Z">
        <w:r w:rsidRPr="007471FF" w:rsidDel="00990DD6">
          <w:delText xml:space="preserve">; </w:delText>
        </w:r>
        <w:commentRangeStart w:id="535"/>
        <w:r w:rsidRPr="007471FF" w:rsidDel="00990DD6">
          <w:delText>and</w:delText>
        </w:r>
      </w:del>
      <w:commentRangeEnd w:id="535"/>
      <w:r w:rsidR="00990DD6">
        <w:rPr>
          <w:rStyle w:val="CommentReference"/>
          <w:color w:val="auto"/>
        </w:rPr>
        <w:commentReference w:id="535"/>
      </w:r>
    </w:p>
    <w:p w14:paraId="5F5D30DF" w14:textId="3E9C453C" w:rsidR="007471FF" w:rsidRPr="007471FF" w:rsidRDefault="007471FF" w:rsidP="00EA3ACC">
      <w:pPr>
        <w:pStyle w:val="Bullet1"/>
      </w:pPr>
      <w:r w:rsidRPr="007471FF">
        <w:t>medical fitness requirements</w:t>
      </w:r>
      <w:del w:id="536" w:author="Abercrombie, Kerrie" w:date="2025-09-06T09:31:00Z" w16du:dateUtc="2025-09-05T23:31:00Z">
        <w:r w:rsidRPr="007471FF" w:rsidDel="00990DD6">
          <w:delText>.</w:delText>
        </w:r>
      </w:del>
    </w:p>
    <w:p w14:paraId="1528B42E" w14:textId="0B8F6EAF" w:rsidR="007471FF" w:rsidRPr="007471FF" w:rsidRDefault="007471FF" w:rsidP="00A151CC">
      <w:pPr>
        <w:pStyle w:val="BodyText"/>
      </w:pPr>
      <w:r w:rsidRPr="007471FF">
        <w:t xml:space="preserve">IMO Resolution </w:t>
      </w:r>
      <w:r w:rsidRPr="00EA3ACC">
        <w:rPr>
          <w:i/>
          <w:iCs/>
        </w:rPr>
        <w:t>A.918(22</w:t>
      </w:r>
      <w:r w:rsidRPr="007471FF">
        <w:t xml:space="preserve">) </w:t>
      </w:r>
      <w:r w:rsidR="00655999">
        <w:fldChar w:fldCharType="begin"/>
      </w:r>
      <w:r w:rsidR="00655999">
        <w:instrText xml:space="preserve"> REF _Ref79742526 \r \h </w:instrText>
      </w:r>
      <w:r w:rsidR="00655999">
        <w:fldChar w:fldCharType="separate"/>
      </w:r>
      <w:r w:rsidR="00655999">
        <w:t>[5]</w:t>
      </w:r>
      <w:r w:rsidR="00655999">
        <w:fldChar w:fldCharType="end"/>
      </w:r>
      <w:r w:rsidR="00655999">
        <w:t xml:space="preserve"> </w:t>
      </w:r>
      <w:r w:rsidRPr="007471FF">
        <w:t xml:space="preserve">on the IMO standard marine communication phrases recognises the wide use of the English language for international navigational communications and that where language difficulties arise, English should be used as a common language for navigational purposes. Potential candidates should demonstrate using reliable tests they have attained a sufficient level of the language. Every </w:t>
      </w:r>
      <w:r w:rsidR="00FE3F04" w:rsidRPr="000A4144">
        <w:t>candidate</w:t>
      </w:r>
      <w:r w:rsidRPr="007471FF">
        <w:t xml:space="preserve"> attending a </w:t>
      </w:r>
      <w:r w:rsidR="008736E2">
        <w:t xml:space="preserve">C0103 </w:t>
      </w:r>
      <w:del w:id="537" w:author="Jillian Carson-Jackson" w:date="2025-08-21T19:11:00Z" w16du:dateUtc="2025-08-21T23:11:00Z">
        <w:r w:rsidR="008736E2" w:rsidDel="005E03DE">
          <w:delText>(</w:delText>
        </w:r>
        <w:r w:rsidRPr="007471FF" w:rsidDel="005E03DE">
          <w:delText>V</w:delText>
        </w:r>
        <w:r w:rsidR="009B4814" w:rsidDel="005E03DE">
          <w:delText>-</w:delText>
        </w:r>
        <w:r w:rsidRPr="007471FF" w:rsidDel="005E03DE">
          <w:delText>103</w:delText>
        </w:r>
        <w:r w:rsidR="008736E2" w:rsidDel="005E03DE">
          <w:delText>)</w:delText>
        </w:r>
        <w:r w:rsidR="009B4814" w:rsidDel="005E03DE">
          <w:delText xml:space="preserve"> </w:delText>
        </w:r>
      </w:del>
      <w:r w:rsidR="009B4814">
        <w:t>model</w:t>
      </w:r>
      <w:r w:rsidRPr="007471FF" w:rsidDel="00C07FF2">
        <w:t xml:space="preserve"> </w:t>
      </w:r>
      <w:r w:rsidRPr="007471FF">
        <w:t>course should have achieved the International English Language Testing System (IELTS) level 5, or its equivalent.</w:t>
      </w:r>
    </w:p>
    <w:p w14:paraId="55950208" w14:textId="56D20462" w:rsidR="007471FF" w:rsidRPr="007471FF" w:rsidRDefault="007471FF" w:rsidP="00A151CC">
      <w:pPr>
        <w:pStyle w:val="BodyText"/>
      </w:pPr>
      <w:commentRangeStart w:id="538"/>
      <w:del w:id="539" w:author="Abercrombie, Kerrie" w:date="2025-09-06T09:31:00Z" w16du:dateUtc="2025-09-05T23:31:00Z">
        <w:r w:rsidRPr="007471FF" w:rsidDel="00990DD6">
          <w:delText>It</w:delText>
        </w:r>
      </w:del>
      <w:commentRangeEnd w:id="538"/>
      <w:r w:rsidR="00990DD6">
        <w:rPr>
          <w:rStyle w:val="CommentReference"/>
        </w:rPr>
        <w:commentReference w:id="538"/>
      </w:r>
      <w:del w:id="540" w:author="Abercrombie, Kerrie" w:date="2025-09-06T09:31:00Z" w16du:dateUtc="2025-09-05T23:31:00Z">
        <w:r w:rsidRPr="007471FF" w:rsidDel="00990DD6">
          <w:delText xml:space="preserve"> is important that a </w:delText>
        </w:r>
      </w:del>
      <w:ins w:id="541" w:author="Abercrombie, Kerrie" w:date="2025-09-06T09:32:00Z" w16du:dateUtc="2025-09-05T23:32:00Z">
        <w:r w:rsidR="00990DD6">
          <w:t xml:space="preserve">The </w:t>
        </w:r>
        <w:r w:rsidR="00990DD6" w:rsidRPr="007471FF">
          <w:t xml:space="preserve">selection process </w:t>
        </w:r>
        <w:r w:rsidR="00990DD6">
          <w:t xml:space="preserve">should provide a mechanism for a </w:t>
        </w:r>
      </w:ins>
      <w:r w:rsidRPr="007471FF">
        <w:t xml:space="preserve">VTS </w:t>
      </w:r>
      <w:r w:rsidR="007D4180">
        <w:t>provider</w:t>
      </w:r>
      <w:r w:rsidR="007D4180" w:rsidRPr="007471FF">
        <w:t xml:space="preserve"> </w:t>
      </w:r>
      <w:ins w:id="542" w:author="Abercrombie, Kerrie" w:date="2025-09-06T09:32:00Z" w16du:dateUtc="2025-09-05T23:32:00Z">
        <w:r w:rsidR="00990DD6">
          <w:t>to</w:t>
        </w:r>
      </w:ins>
      <w:ins w:id="543" w:author="Abercrombie, Kerrie" w:date="2025-09-05T14:31:00Z" w16du:dateUtc="2025-09-05T04:31:00Z">
        <w:r w:rsidR="0046442D">
          <w:t xml:space="preserve"> </w:t>
        </w:r>
      </w:ins>
      <w:r w:rsidRPr="007471FF">
        <w:t xml:space="preserve">assesses the suitability of candidates to perform the required VTS tasks. </w:t>
      </w:r>
      <w:del w:id="544" w:author="Abercrombie, Kerrie" w:date="2025-09-06T09:33:00Z" w16du:dateUtc="2025-09-05T23:33:00Z">
        <w:r w:rsidRPr="007471FF" w:rsidDel="00990DD6">
          <w:delText>The selection process</w:delText>
        </w:r>
      </w:del>
      <w:ins w:id="545" w:author="Abercrombie, Kerrie" w:date="2025-09-06T09:33:00Z" w16du:dateUtc="2025-09-05T23:33:00Z">
        <w:r w:rsidR="00990DD6">
          <w:t>This</w:t>
        </w:r>
      </w:ins>
      <w:r w:rsidRPr="007471FF">
        <w:t xml:space="preserve"> may include assessing personal attributes, aptitude testing, assessment of prior learning and satisfying the medical/physical requirements.</w:t>
      </w:r>
    </w:p>
    <w:p w14:paraId="507BC505" w14:textId="6A7E5E57" w:rsidR="007471FF" w:rsidRDefault="007471FF" w:rsidP="007471FF">
      <w:pPr>
        <w:pStyle w:val="Heading3"/>
      </w:pPr>
      <w:bookmarkStart w:id="546" w:name="_Toc208001405"/>
      <w:r w:rsidRPr="007471FF">
        <w:t>Personal attributes</w:t>
      </w:r>
      <w:bookmarkEnd w:id="546"/>
    </w:p>
    <w:p w14:paraId="03EC185B" w14:textId="1FB44DDA" w:rsidR="007471FF" w:rsidRPr="007471FF" w:rsidRDefault="007471FF" w:rsidP="00A151CC">
      <w:pPr>
        <w:pStyle w:val="BodyText"/>
      </w:pPr>
      <w:r w:rsidRPr="007471FF">
        <w:t xml:space="preserve">Personal attributes </w:t>
      </w:r>
      <w:ins w:id="547" w:author="Abercrombie, Kerrie" w:date="2025-09-06T09:41:00Z" w16du:dateUtc="2025-09-05T23:41:00Z">
        <w:r w:rsidR="00990DD6">
          <w:t xml:space="preserve">to be considered during </w:t>
        </w:r>
      </w:ins>
      <w:del w:id="548" w:author="Abercrombie, Kerrie" w:date="2025-09-06T09:42:00Z" w16du:dateUtc="2025-09-05T23:42:00Z">
        <w:r w:rsidRPr="007471FF" w:rsidDel="00990DD6">
          <w:delText xml:space="preserve">are an important component of </w:delText>
        </w:r>
      </w:del>
      <w:r w:rsidRPr="007471FF">
        <w:t xml:space="preserve">the selection </w:t>
      </w:r>
      <w:r w:rsidR="00990159" w:rsidRPr="007471FF">
        <w:t>process</w:t>
      </w:r>
      <w:ins w:id="549" w:author="Abercrombie, Kerrie" w:date="2025-09-06T09:42:00Z" w16du:dateUtc="2025-09-05T23:42:00Z">
        <w:r w:rsidR="00990DD6">
          <w:t xml:space="preserve"> include</w:t>
        </w:r>
      </w:ins>
      <w:ins w:id="550" w:author="Abercrombie, Kerrie" w:date="2025-09-08T09:48:00Z" w16du:dateUtc="2025-09-07T23:48:00Z">
        <w:r w:rsidR="009C4A4B">
          <w:t>:</w:t>
        </w:r>
      </w:ins>
      <w:del w:id="551" w:author="Abercrombie, Kerrie" w:date="2025-09-06T09:42:00Z" w16du:dateUtc="2025-09-05T23:42:00Z">
        <w:r w:rsidR="00990159" w:rsidRPr="007471FF" w:rsidDel="00990DD6">
          <w:delText>,</w:delText>
        </w:r>
        <w:r w:rsidRPr="007471FF" w:rsidDel="00990DD6">
          <w:delText xml:space="preserve"> and the following elements should be assessed when determining </w:delText>
        </w:r>
        <w:r w:rsidR="00E9688E" w:rsidDel="00990DD6">
          <w:delText xml:space="preserve">the suitability of </w:delText>
        </w:r>
        <w:r w:rsidRPr="007471FF" w:rsidDel="00990DD6">
          <w:delText>a candidate:</w:delText>
        </w:r>
      </w:del>
      <w:r w:rsidRPr="007471FF">
        <w:t xml:space="preserve"> </w:t>
      </w:r>
    </w:p>
    <w:p w14:paraId="136F20AC" w14:textId="54C63812" w:rsidR="007471FF" w:rsidRPr="007471FF" w:rsidRDefault="007471FF" w:rsidP="000E4E0A">
      <w:pPr>
        <w:pStyle w:val="Bullet1"/>
      </w:pPr>
      <w:r w:rsidRPr="007471FF">
        <w:t xml:space="preserve">Personality as a prediction of future </w:t>
      </w:r>
      <w:ins w:id="552" w:author="Abercrombie, Kerrie" w:date="2025-09-06T09:42:00Z" w16du:dateUtc="2025-09-05T23:42:00Z">
        <w:r w:rsidR="00990DD6">
          <w:t xml:space="preserve">workplace </w:t>
        </w:r>
      </w:ins>
      <w:r w:rsidRPr="007471FF">
        <w:t>behaviour</w:t>
      </w:r>
      <w:ins w:id="553" w:author="Abercrombie, Kerrie" w:date="2025-09-06T09:43:00Z" w16du:dateUtc="2025-09-05T23:43:00Z">
        <w:r w:rsidR="00990DD6" w:rsidRPr="0046442D">
          <w:t>, including reliability, teamwork, and adaptability</w:t>
        </w:r>
        <w:r w:rsidR="00990DD6">
          <w:t>.</w:t>
        </w:r>
      </w:ins>
    </w:p>
    <w:p w14:paraId="29451025" w14:textId="192F1637" w:rsidR="007471FF" w:rsidRPr="007471FF" w:rsidRDefault="007471FF" w:rsidP="000E4E0A">
      <w:pPr>
        <w:pStyle w:val="Bullet1"/>
      </w:pPr>
      <w:r w:rsidRPr="007471FF">
        <w:t xml:space="preserve">Behaviour, </w:t>
      </w:r>
      <w:ins w:id="554" w:author="Abercrombie, Kerrie" w:date="2025-09-06T09:43:00Z" w16du:dateUtc="2025-09-05T23:43:00Z">
        <w:r w:rsidR="00990DD6">
          <w:t>where c</w:t>
        </w:r>
        <w:r w:rsidR="00990DD6" w:rsidRPr="0046442D">
          <w:t>andidates should demonstrate a strong sense of responsibility, the ability to work independently, and a willingness to collaborate effectively as part of a team.</w:t>
        </w:r>
      </w:ins>
      <w:del w:id="555" w:author="Abercrombie, Kerrie" w:date="2025-09-06T09:43:00Z" w16du:dateUtc="2025-09-05T23:43:00Z">
        <w:r w:rsidRPr="007471FF" w:rsidDel="00990DD6">
          <w:delText>whereby candidates should at a minimum show an appropriate sense of responsibility, demonstrate independence as well as having a willingness to co-operate with others as part of a team.</w:delText>
        </w:r>
      </w:del>
      <w:r w:rsidR="00C822B4">
        <w:t xml:space="preserve"> </w:t>
      </w:r>
      <w:r w:rsidRPr="007471FF">
        <w:t xml:space="preserve"> </w:t>
      </w:r>
    </w:p>
    <w:p w14:paraId="598934FB" w14:textId="457FDB2C" w:rsidR="007471FF" w:rsidRDefault="007471FF" w:rsidP="007471FF">
      <w:pPr>
        <w:pStyle w:val="Heading3"/>
      </w:pPr>
      <w:bookmarkStart w:id="556" w:name="_Toc208001406"/>
      <w:commentRangeStart w:id="557"/>
      <w:r w:rsidRPr="007471FF">
        <w:t>Aptitude/psychometric testing</w:t>
      </w:r>
      <w:bookmarkEnd w:id="556"/>
      <w:commentRangeEnd w:id="557"/>
      <w:r w:rsidR="008017D9">
        <w:rPr>
          <w:rStyle w:val="CommentReference"/>
          <w:rFonts w:asciiTheme="minorHAnsi" w:eastAsiaTheme="minorHAnsi" w:hAnsiTheme="minorHAnsi" w:cstheme="minorBidi"/>
          <w:b w:val="0"/>
          <w:bCs w:val="0"/>
          <w:smallCaps w:val="0"/>
          <w:color w:val="auto"/>
        </w:rPr>
        <w:commentReference w:id="557"/>
      </w:r>
    </w:p>
    <w:p w14:paraId="5E83E2D7" w14:textId="26EFAB02" w:rsidR="007471FF" w:rsidRPr="007471FF" w:rsidRDefault="007471FF" w:rsidP="00A151CC">
      <w:pPr>
        <w:pStyle w:val="BodyText"/>
      </w:pPr>
      <w:r w:rsidRPr="007471FF">
        <w:t xml:space="preserve">The VTS </w:t>
      </w:r>
      <w:r w:rsidR="007D4180">
        <w:t>provider</w:t>
      </w:r>
      <w:r w:rsidR="007D4180" w:rsidRPr="007471FF">
        <w:t xml:space="preserve"> </w:t>
      </w:r>
      <w:r w:rsidRPr="007471FF">
        <w:t xml:space="preserve">should consider testing for personal aptitude, attributes and overall suitability requirements, even if they have previous maritime experience. Different types of tests and evaluations may be used such as: </w:t>
      </w:r>
    </w:p>
    <w:p w14:paraId="04A24546" w14:textId="77777777" w:rsidR="007471FF" w:rsidRPr="007471FF" w:rsidRDefault="007471FF" w:rsidP="000E4E0A">
      <w:pPr>
        <w:pStyle w:val="Bullet1"/>
      </w:pPr>
      <w:r w:rsidRPr="007471FF">
        <w:t>interviews</w:t>
      </w:r>
      <w:del w:id="558" w:author="Abercrombie, Kerrie" w:date="2025-09-08T09:48:00Z" w16du:dateUtc="2025-09-07T23:48:00Z">
        <w:r w:rsidRPr="007471FF" w:rsidDel="009C4A4B">
          <w:delText>;</w:delText>
        </w:r>
      </w:del>
    </w:p>
    <w:p w14:paraId="604848DF" w14:textId="77777777" w:rsidR="007471FF" w:rsidRPr="007471FF" w:rsidRDefault="007471FF" w:rsidP="000E4E0A">
      <w:pPr>
        <w:pStyle w:val="Bullet1"/>
      </w:pPr>
      <w:r w:rsidRPr="007471FF">
        <w:t>written tests</w:t>
      </w:r>
      <w:del w:id="559" w:author="Abercrombie, Kerrie" w:date="2025-09-08T09:48:00Z" w16du:dateUtc="2025-09-07T23:48:00Z">
        <w:r w:rsidRPr="007471FF" w:rsidDel="009C4A4B">
          <w:delText>;</w:delText>
        </w:r>
      </w:del>
    </w:p>
    <w:p w14:paraId="502086ED" w14:textId="63277D4A" w:rsidR="007471FF" w:rsidRPr="007471FF" w:rsidRDefault="007471FF" w:rsidP="000E4E0A">
      <w:pPr>
        <w:pStyle w:val="Bullet1"/>
      </w:pPr>
      <w:r w:rsidRPr="007471FF">
        <w:t>practical tests or exercises</w:t>
      </w:r>
      <w:del w:id="560" w:author="Abercrombie, Kerrie" w:date="2025-09-08T09:48:00Z" w16du:dateUtc="2025-09-07T23:48:00Z">
        <w:r w:rsidRPr="007471FF" w:rsidDel="009C4A4B">
          <w:delText>;</w:delText>
        </w:r>
      </w:del>
      <w:del w:id="561" w:author="Abercrombie, Kerrie" w:date="2025-09-05T19:14:00Z" w16du:dateUtc="2025-09-05T09:14:00Z">
        <w:r w:rsidRPr="007471FF" w:rsidDel="00EB4F35">
          <w:delText xml:space="preserve"> </w:delText>
        </w:r>
        <w:commentRangeStart w:id="562"/>
        <w:r w:rsidRPr="007471FF" w:rsidDel="00EB4F35">
          <w:delText>and</w:delText>
        </w:r>
        <w:commentRangeEnd w:id="562"/>
        <w:r w:rsidR="00EB4F35" w:rsidDel="00EB4F35">
          <w:rPr>
            <w:rStyle w:val="CommentReference"/>
            <w:color w:val="auto"/>
          </w:rPr>
          <w:commentReference w:id="562"/>
        </w:r>
      </w:del>
    </w:p>
    <w:p w14:paraId="0AE50BDE" w14:textId="2BF41C60" w:rsidR="007471FF" w:rsidRPr="007471FF" w:rsidRDefault="007471FF" w:rsidP="000E4E0A">
      <w:pPr>
        <w:pStyle w:val="Bullet1"/>
      </w:pPr>
      <w:r w:rsidRPr="007471FF">
        <w:t>psychometric tests</w:t>
      </w:r>
      <w:del w:id="563" w:author="Abercrombie, Kerrie" w:date="2025-09-08T09:48:00Z" w16du:dateUtc="2025-09-07T23:48:00Z">
        <w:r w:rsidRPr="007471FF" w:rsidDel="009C4A4B">
          <w:delText>.</w:delText>
        </w:r>
      </w:del>
    </w:p>
    <w:p w14:paraId="1004E7FE" w14:textId="77777777" w:rsidR="007471FF" w:rsidRPr="007471FF" w:rsidRDefault="007471FF" w:rsidP="00A151CC">
      <w:pPr>
        <w:pStyle w:val="BodyText"/>
      </w:pPr>
      <w:r w:rsidRPr="007471FF">
        <w:t>Assessments should be designed to evaluate the suitability of a candidate within a VTS environment by:</w:t>
      </w:r>
    </w:p>
    <w:p w14:paraId="2744B26C" w14:textId="237D5B35" w:rsidR="007471FF" w:rsidRPr="007471FF" w:rsidRDefault="007471FF" w:rsidP="000E4E0A">
      <w:pPr>
        <w:pStyle w:val="Bullet1"/>
      </w:pPr>
      <w:r w:rsidRPr="007471FF">
        <w:t>distinguishing among relevant and irrelevant information (</w:t>
      </w:r>
      <w:r w:rsidR="00754411" w:rsidRPr="007471FF">
        <w:t>e.g.,</w:t>
      </w:r>
      <w:r w:rsidRPr="007471FF">
        <w:t xml:space="preserve"> assess the relative movement of fixed and moving objects)</w:t>
      </w:r>
      <w:del w:id="564" w:author="Abercrombie, Kerrie" w:date="2025-09-06T09:44:00Z" w16du:dateUtc="2025-09-05T23:44:00Z">
        <w:r w:rsidRPr="007471FF" w:rsidDel="00990DD6">
          <w:delText>;</w:delText>
        </w:r>
      </w:del>
    </w:p>
    <w:p w14:paraId="117DA717" w14:textId="0E4C6721" w:rsidR="007471FF" w:rsidRPr="007471FF" w:rsidRDefault="007471FF" w:rsidP="000E4E0A">
      <w:pPr>
        <w:pStyle w:val="Bullet1"/>
      </w:pPr>
      <w:r w:rsidRPr="007471FF">
        <w:t>combining auditory and visual information</w:t>
      </w:r>
      <w:del w:id="565" w:author="Abercrombie, Kerrie" w:date="2025-09-06T09:44:00Z" w16du:dateUtc="2025-09-05T23:44:00Z">
        <w:r w:rsidRPr="007471FF" w:rsidDel="00990DD6">
          <w:delText>;</w:delText>
        </w:r>
      </w:del>
    </w:p>
    <w:p w14:paraId="1C7FC645" w14:textId="77777777" w:rsidR="007471FF" w:rsidRPr="007471FF" w:rsidRDefault="007471FF" w:rsidP="000E4E0A">
      <w:pPr>
        <w:pStyle w:val="Bullet1"/>
      </w:pPr>
      <w:r w:rsidRPr="007471FF">
        <w:t>demonstrating spatial and situational awareness</w:t>
      </w:r>
      <w:del w:id="566" w:author="Abercrombie, Kerrie" w:date="2025-09-06T09:44:00Z" w16du:dateUtc="2025-09-05T23:44:00Z">
        <w:r w:rsidRPr="007471FF" w:rsidDel="00990DD6">
          <w:delText>;</w:delText>
        </w:r>
      </w:del>
    </w:p>
    <w:p w14:paraId="6CE5FF49" w14:textId="77777777" w:rsidR="007471FF" w:rsidRPr="007471FF" w:rsidRDefault="007471FF" w:rsidP="000E4E0A">
      <w:pPr>
        <w:pStyle w:val="Bullet1"/>
      </w:pPr>
      <w:r w:rsidRPr="007471FF">
        <w:t>demonstrating alertness and decisiveness when required</w:t>
      </w:r>
      <w:del w:id="567" w:author="Abercrombie, Kerrie" w:date="2025-09-06T09:44:00Z" w16du:dateUtc="2025-09-05T23:44:00Z">
        <w:r w:rsidRPr="007471FF" w:rsidDel="00990DD6">
          <w:delText>;</w:delText>
        </w:r>
      </w:del>
    </w:p>
    <w:p w14:paraId="4E7F7287" w14:textId="77777777" w:rsidR="007471FF" w:rsidRPr="007471FF" w:rsidRDefault="007471FF" w:rsidP="000E4E0A">
      <w:pPr>
        <w:pStyle w:val="Bullet1"/>
      </w:pPr>
      <w:r w:rsidRPr="007471FF">
        <w:t>carrying out several tasks simultaneously (multi-tasking)</w:t>
      </w:r>
      <w:del w:id="568" w:author="Abercrombie, Kerrie" w:date="2025-09-06T09:44:00Z" w16du:dateUtc="2025-09-05T23:44:00Z">
        <w:r w:rsidRPr="007471FF" w:rsidDel="00990DD6">
          <w:delText>;</w:delText>
        </w:r>
      </w:del>
    </w:p>
    <w:p w14:paraId="0A598B2D" w14:textId="77777777" w:rsidR="007471FF" w:rsidRPr="007471FF" w:rsidRDefault="007471FF" w:rsidP="000E4E0A">
      <w:pPr>
        <w:pStyle w:val="Bullet1"/>
      </w:pPr>
      <w:r w:rsidRPr="007471FF">
        <w:t>carrying out routine work without losing situational awareness</w:t>
      </w:r>
      <w:del w:id="569" w:author="Abercrombie, Kerrie" w:date="2025-09-06T09:44:00Z" w16du:dateUtc="2025-09-05T23:44:00Z">
        <w:r w:rsidRPr="007471FF" w:rsidDel="00990DD6">
          <w:delText>;</w:delText>
        </w:r>
      </w:del>
    </w:p>
    <w:p w14:paraId="283CE091" w14:textId="77777777" w:rsidR="007471FF" w:rsidRPr="007471FF" w:rsidRDefault="007471FF" w:rsidP="000E4E0A">
      <w:pPr>
        <w:pStyle w:val="Bullet1"/>
      </w:pPr>
      <w:r w:rsidRPr="007471FF">
        <w:t>prioritising and deciding what situations require immediate action</w:t>
      </w:r>
      <w:del w:id="570" w:author="Abercrombie, Kerrie" w:date="2025-09-06T09:44:00Z" w16du:dateUtc="2025-09-05T23:44:00Z">
        <w:r w:rsidRPr="007471FF" w:rsidDel="00990DD6">
          <w:delText>;</w:delText>
        </w:r>
      </w:del>
    </w:p>
    <w:p w14:paraId="427FDC63" w14:textId="77777777" w:rsidR="007471FF" w:rsidRPr="007471FF" w:rsidRDefault="007471FF" w:rsidP="000E4E0A">
      <w:pPr>
        <w:pStyle w:val="Bullet1"/>
      </w:pPr>
      <w:r w:rsidRPr="007471FF">
        <w:t>show initiative and make decisions whilst working within a framework of standards, regulations and structured procedures</w:t>
      </w:r>
      <w:del w:id="571" w:author="Abercrombie, Kerrie" w:date="2025-09-06T09:44:00Z" w16du:dateUtc="2025-09-05T23:44:00Z">
        <w:r w:rsidRPr="007471FF" w:rsidDel="00990DD6">
          <w:delText>;</w:delText>
        </w:r>
      </w:del>
    </w:p>
    <w:p w14:paraId="3E36A745" w14:textId="77777777" w:rsidR="007471FF" w:rsidRPr="007471FF" w:rsidRDefault="007471FF" w:rsidP="000E4E0A">
      <w:pPr>
        <w:pStyle w:val="Bullet1"/>
      </w:pPr>
      <w:r w:rsidRPr="007471FF">
        <w:t>working under conditions of stress</w:t>
      </w:r>
      <w:del w:id="572" w:author="Abercrombie, Kerrie" w:date="2025-09-06T09:44:00Z" w16du:dateUtc="2025-09-05T23:44:00Z">
        <w:r w:rsidRPr="007471FF" w:rsidDel="00990DD6">
          <w:delText>;</w:delText>
        </w:r>
      </w:del>
    </w:p>
    <w:p w14:paraId="51BBCBB8" w14:textId="125FBD2D" w:rsidR="007471FF" w:rsidRPr="007471FF" w:rsidRDefault="007471FF" w:rsidP="000E4E0A">
      <w:pPr>
        <w:pStyle w:val="Bullet1"/>
      </w:pPr>
      <w:r w:rsidRPr="007471FF">
        <w:t>demonstrating effective participation as a member of a team</w:t>
      </w:r>
      <w:del w:id="573" w:author="Abercrombie, Kerrie" w:date="2025-09-05T14:39:00Z" w16du:dateUtc="2025-09-05T04:39:00Z">
        <w:r w:rsidRPr="007471FF" w:rsidDel="0046442D">
          <w:delText xml:space="preserve">; </w:delText>
        </w:r>
      </w:del>
      <w:commentRangeStart w:id="574"/>
      <w:del w:id="575" w:author="Abercrombie, Kerrie" w:date="2025-09-06T09:45:00Z" w16du:dateUtc="2025-09-05T23:45:00Z">
        <w:r w:rsidRPr="007471FF" w:rsidDel="00990DD6">
          <w:delText>and</w:delText>
        </w:r>
      </w:del>
      <w:commentRangeEnd w:id="574"/>
      <w:r w:rsidR="00990DD6">
        <w:rPr>
          <w:rStyle w:val="CommentReference"/>
          <w:color w:val="auto"/>
        </w:rPr>
        <w:commentReference w:id="574"/>
      </w:r>
    </w:p>
    <w:p w14:paraId="2C8340E4" w14:textId="590E4BF5" w:rsidR="007471FF" w:rsidRPr="007471FF" w:rsidRDefault="007471FF" w:rsidP="000E4E0A">
      <w:pPr>
        <w:pStyle w:val="Bullet1"/>
      </w:pPr>
      <w:r w:rsidRPr="007471FF">
        <w:t>demonstrating appropriate communication, literacy (written and oral) and numeracy skills</w:t>
      </w:r>
      <w:del w:id="576" w:author="Abercrombie, Kerrie" w:date="2025-09-06T09:45:00Z" w16du:dateUtc="2025-09-05T23:45:00Z">
        <w:r w:rsidRPr="007471FF" w:rsidDel="00990DD6">
          <w:delText>.</w:delText>
        </w:r>
      </w:del>
    </w:p>
    <w:p w14:paraId="425D25A6" w14:textId="765392E3" w:rsidR="007471FF" w:rsidRDefault="007471FF" w:rsidP="00A151CC">
      <w:pPr>
        <w:pStyle w:val="BodyText"/>
      </w:pPr>
      <w:r w:rsidRPr="007471FF">
        <w:lastRenderedPageBreak/>
        <w:t xml:space="preserve">To assess </w:t>
      </w:r>
      <w:r w:rsidR="006C5ABC">
        <w:t>the</w:t>
      </w:r>
      <w:r w:rsidRPr="007471FF">
        <w:t xml:space="preserve"> aptitude, attributes and suitability</w:t>
      </w:r>
      <w:r w:rsidR="006C5ABC">
        <w:t xml:space="preserve"> of a candidate</w:t>
      </w:r>
      <w:r w:rsidRPr="007471FF">
        <w:t xml:space="preserve">, the assistance of specialists may be required to ensure appropriate tests and exercises are in place to complement the interview process conducted by the VTS </w:t>
      </w:r>
      <w:r w:rsidR="007D4180">
        <w:t>provider</w:t>
      </w:r>
      <w:r w:rsidRPr="007471FF">
        <w:t xml:space="preserve">. </w:t>
      </w:r>
    </w:p>
    <w:p w14:paraId="3930E090" w14:textId="25851D6B" w:rsidR="007471FF" w:rsidRDefault="007471FF" w:rsidP="007471FF">
      <w:pPr>
        <w:pStyle w:val="Heading3"/>
      </w:pPr>
      <w:bookmarkStart w:id="577" w:name="_Toc208001407"/>
      <w:r>
        <w:t>Medical/</w:t>
      </w:r>
      <w:r w:rsidR="002C09DA">
        <w:t>p</w:t>
      </w:r>
      <w:r>
        <w:t>hysical requirements</w:t>
      </w:r>
      <w:bookmarkEnd w:id="577"/>
    </w:p>
    <w:p w14:paraId="472C76FF" w14:textId="42910642" w:rsidR="007471FF" w:rsidRDefault="007471FF" w:rsidP="00A151CC">
      <w:pPr>
        <w:pStyle w:val="BodyText"/>
      </w:pPr>
      <w:r w:rsidRPr="007471FF">
        <w:t xml:space="preserve">The VTS </w:t>
      </w:r>
      <w:r w:rsidR="007D4180">
        <w:t>provider</w:t>
      </w:r>
      <w:r w:rsidR="007D4180" w:rsidRPr="007471FF">
        <w:t xml:space="preserve"> </w:t>
      </w:r>
      <w:r w:rsidRPr="007471FF">
        <w:t>should establish policies</w:t>
      </w:r>
      <w:r w:rsidR="00A36084">
        <w:t xml:space="preserve"> on medical and physical requirements</w:t>
      </w:r>
      <w:r w:rsidRPr="007471FF">
        <w:t xml:space="preserve"> which candidates and VTS personnel need to meet such as medical, hearing and vision requirements.</w:t>
      </w:r>
      <w:r w:rsidR="00C822B4">
        <w:t xml:space="preserve"> </w:t>
      </w:r>
    </w:p>
    <w:p w14:paraId="0FDDE08B" w14:textId="66CF70FE" w:rsidR="007471FF" w:rsidRDefault="007471FF" w:rsidP="007471FF">
      <w:pPr>
        <w:pStyle w:val="Heading2"/>
      </w:pPr>
      <w:bookmarkStart w:id="578" w:name="_Toc208001408"/>
      <w:r w:rsidRPr="007471FF">
        <w:t>Shiftwork</w:t>
      </w:r>
      <w:bookmarkEnd w:id="578"/>
    </w:p>
    <w:p w14:paraId="3F2EB516" w14:textId="77777777" w:rsidR="007471FF" w:rsidRPr="007471FF" w:rsidRDefault="007471FF" w:rsidP="007471FF">
      <w:pPr>
        <w:pStyle w:val="Heading2separationline"/>
      </w:pPr>
    </w:p>
    <w:p w14:paraId="5401ED00" w14:textId="77777777" w:rsidR="007471FF" w:rsidRPr="007471FF" w:rsidRDefault="007471FF" w:rsidP="00A151CC">
      <w:pPr>
        <w:pStyle w:val="BodyText"/>
      </w:pPr>
      <w:r w:rsidRPr="007471FF">
        <w:t xml:space="preserve">Candidates may vary in how they cope with shift work depending on their health, fitness, age, lifestyle, and domestic responsibilities. </w:t>
      </w:r>
    </w:p>
    <w:p w14:paraId="68EDEE44" w14:textId="3FF0BBAD" w:rsidR="007471FF" w:rsidRPr="007471FF" w:rsidRDefault="007471FF" w:rsidP="00A151CC">
      <w:pPr>
        <w:pStyle w:val="BodyText"/>
      </w:pPr>
      <w:r w:rsidRPr="007471FF">
        <w:t xml:space="preserve">In the recruitment process, a candidate should be provided with information about the VTS shift work arrangements and procedures. Further, if they are </w:t>
      </w:r>
      <w:r w:rsidR="00754411" w:rsidRPr="007471FF">
        <w:t>successful,</w:t>
      </w:r>
      <w:r w:rsidRPr="007471FF">
        <w:t xml:space="preserve"> it may be possible to offer work experience to allow the candidate to make an informed decision to whether shift work is suitable for them.</w:t>
      </w:r>
    </w:p>
    <w:p w14:paraId="0ADA9BAB" w14:textId="56E9A6CB" w:rsidR="007471FF" w:rsidRPr="007471FF" w:rsidRDefault="007471FF" w:rsidP="00A151CC">
      <w:pPr>
        <w:pStyle w:val="BodyText"/>
      </w:pPr>
      <w:r w:rsidRPr="007471FF">
        <w:t xml:space="preserve">VTS </w:t>
      </w:r>
      <w:r w:rsidR="007D4180">
        <w:t>provider</w:t>
      </w:r>
      <w:r w:rsidR="007D4180" w:rsidRPr="007471FF">
        <w:t xml:space="preserve"> </w:t>
      </w:r>
      <w:r w:rsidRPr="007471FF">
        <w:t>should ensure candidates are aware of the established policies and procedures associated with the management of shift rosters and fatigue management.</w:t>
      </w:r>
      <w:r w:rsidR="00C822B4">
        <w:t xml:space="preserve"> </w:t>
      </w:r>
    </w:p>
    <w:p w14:paraId="7B1612AA" w14:textId="0114F597" w:rsidR="007F7CBA" w:rsidRPr="00D33432" w:rsidRDefault="00211305" w:rsidP="007F7CBA">
      <w:pPr>
        <w:pStyle w:val="Heading1"/>
      </w:pPr>
      <w:bookmarkStart w:id="579" w:name="_Toc49173705"/>
      <w:bookmarkStart w:id="580" w:name="_Toc49174142"/>
      <w:bookmarkStart w:id="581" w:name="_Toc49173706"/>
      <w:bookmarkStart w:id="582" w:name="_Toc49174143"/>
      <w:bookmarkStart w:id="583" w:name="_Toc49173707"/>
      <w:bookmarkStart w:id="584" w:name="_Toc49174144"/>
      <w:bookmarkStart w:id="585" w:name="_Toc49173708"/>
      <w:bookmarkStart w:id="586" w:name="_Toc49174145"/>
      <w:bookmarkStart w:id="587" w:name="_Toc49173709"/>
      <w:bookmarkStart w:id="588" w:name="_Toc49174146"/>
      <w:bookmarkStart w:id="589" w:name="_Toc49173710"/>
      <w:bookmarkStart w:id="590" w:name="_Toc49174147"/>
      <w:bookmarkStart w:id="591" w:name="_Toc49173711"/>
      <w:bookmarkStart w:id="592" w:name="_Toc49174148"/>
      <w:bookmarkStart w:id="593" w:name="_Toc49173712"/>
      <w:bookmarkStart w:id="594" w:name="_Toc49174149"/>
      <w:bookmarkStart w:id="595" w:name="_Toc49173713"/>
      <w:bookmarkStart w:id="596" w:name="_Toc49174150"/>
      <w:bookmarkStart w:id="597" w:name="_Toc49173714"/>
      <w:bookmarkStart w:id="598" w:name="_Toc49174151"/>
      <w:bookmarkStart w:id="599" w:name="_Toc49173715"/>
      <w:bookmarkStart w:id="600" w:name="_Toc49174152"/>
      <w:bookmarkStart w:id="601" w:name="_Toc49173716"/>
      <w:bookmarkStart w:id="602" w:name="_Toc49174153"/>
      <w:bookmarkStart w:id="603" w:name="_Toc49173717"/>
      <w:bookmarkStart w:id="604" w:name="_Toc49174154"/>
      <w:bookmarkStart w:id="605" w:name="_Toc49173718"/>
      <w:bookmarkStart w:id="606" w:name="_Toc49174155"/>
      <w:bookmarkStart w:id="607" w:name="_Toc49173719"/>
      <w:bookmarkStart w:id="608" w:name="_Toc49174156"/>
      <w:bookmarkStart w:id="609" w:name="_Toc49173720"/>
      <w:bookmarkStart w:id="610" w:name="_Toc49174157"/>
      <w:bookmarkStart w:id="611" w:name="_Toc49173721"/>
      <w:bookmarkStart w:id="612" w:name="_Toc49174158"/>
      <w:bookmarkStart w:id="613" w:name="_Toc49173722"/>
      <w:bookmarkStart w:id="614" w:name="_Toc49174159"/>
      <w:bookmarkStart w:id="615" w:name="_Toc49173723"/>
      <w:bookmarkStart w:id="616" w:name="_Toc49174160"/>
      <w:bookmarkStart w:id="617" w:name="_Toc49173724"/>
      <w:bookmarkStart w:id="618" w:name="_Toc49174161"/>
      <w:bookmarkStart w:id="619" w:name="_Toc49173725"/>
      <w:bookmarkStart w:id="620" w:name="_Toc49174162"/>
      <w:bookmarkStart w:id="621" w:name="_Toc49173726"/>
      <w:bookmarkStart w:id="622" w:name="_Toc49174163"/>
      <w:bookmarkStart w:id="623" w:name="_Toc49173727"/>
      <w:bookmarkStart w:id="624" w:name="_Toc49174164"/>
      <w:bookmarkStart w:id="625" w:name="_Toc49173728"/>
      <w:bookmarkStart w:id="626" w:name="_Toc49174165"/>
      <w:bookmarkStart w:id="627" w:name="_Toc49173729"/>
      <w:bookmarkStart w:id="628" w:name="_Toc49174166"/>
      <w:bookmarkStart w:id="629" w:name="_Toc49173730"/>
      <w:bookmarkStart w:id="630" w:name="_Toc49174167"/>
      <w:bookmarkStart w:id="631" w:name="_Toc49173731"/>
      <w:bookmarkStart w:id="632" w:name="_Toc49174168"/>
      <w:bookmarkStart w:id="633" w:name="_Toc49173732"/>
      <w:bookmarkStart w:id="634" w:name="_Toc49174169"/>
      <w:bookmarkStart w:id="635" w:name="_Toc49173733"/>
      <w:bookmarkStart w:id="636" w:name="_Toc49174170"/>
      <w:bookmarkStart w:id="637" w:name="_Toc49173734"/>
      <w:bookmarkStart w:id="638" w:name="_Toc49174171"/>
      <w:bookmarkStart w:id="639" w:name="_Toc49173735"/>
      <w:bookmarkStart w:id="640" w:name="_Toc49174172"/>
      <w:bookmarkStart w:id="641" w:name="_Toc49173736"/>
      <w:bookmarkStart w:id="642" w:name="_Toc49174173"/>
      <w:bookmarkStart w:id="643" w:name="_Toc49173737"/>
      <w:bookmarkStart w:id="644" w:name="_Toc49174174"/>
      <w:bookmarkStart w:id="645" w:name="_Toc49173738"/>
      <w:bookmarkStart w:id="646" w:name="_Toc49174175"/>
      <w:bookmarkStart w:id="647" w:name="_Toc49173739"/>
      <w:bookmarkStart w:id="648" w:name="_Toc49174176"/>
      <w:bookmarkStart w:id="649" w:name="_Toc49173740"/>
      <w:bookmarkStart w:id="650" w:name="_Toc49174177"/>
      <w:bookmarkStart w:id="651" w:name="_Toc49173741"/>
      <w:bookmarkStart w:id="652" w:name="_Toc49174178"/>
      <w:bookmarkStart w:id="653" w:name="_Toc49173742"/>
      <w:bookmarkStart w:id="654" w:name="_Toc49174179"/>
      <w:bookmarkStart w:id="655" w:name="_Toc49173743"/>
      <w:bookmarkStart w:id="656" w:name="_Toc49174180"/>
      <w:bookmarkStart w:id="657" w:name="_Toc49173744"/>
      <w:bookmarkStart w:id="658" w:name="_Toc49174181"/>
      <w:bookmarkStart w:id="659" w:name="_Toc49173745"/>
      <w:bookmarkStart w:id="660" w:name="_Toc49174182"/>
      <w:bookmarkStart w:id="661" w:name="_Toc49173746"/>
      <w:bookmarkStart w:id="662" w:name="_Toc49174183"/>
      <w:bookmarkStart w:id="663" w:name="_Toc49173747"/>
      <w:bookmarkStart w:id="664" w:name="_Toc49174184"/>
      <w:bookmarkStart w:id="665" w:name="_Toc49173748"/>
      <w:bookmarkStart w:id="666" w:name="_Toc49174185"/>
      <w:bookmarkStart w:id="667" w:name="_Toc49173749"/>
      <w:bookmarkStart w:id="668" w:name="_Toc49174186"/>
      <w:bookmarkStart w:id="669" w:name="_Toc49173750"/>
      <w:bookmarkStart w:id="670" w:name="_Toc49174187"/>
      <w:bookmarkStart w:id="671" w:name="_Toc49173751"/>
      <w:bookmarkStart w:id="672" w:name="_Toc49174188"/>
      <w:bookmarkStart w:id="673" w:name="_Toc49173752"/>
      <w:bookmarkStart w:id="674" w:name="_Toc49174189"/>
      <w:bookmarkStart w:id="675" w:name="_Toc49173753"/>
      <w:bookmarkStart w:id="676" w:name="_Toc49174190"/>
      <w:bookmarkStart w:id="677" w:name="_Toc49173754"/>
      <w:bookmarkStart w:id="678" w:name="_Toc49174191"/>
      <w:bookmarkStart w:id="679" w:name="_Toc49173755"/>
      <w:bookmarkStart w:id="680" w:name="_Toc49174192"/>
      <w:bookmarkStart w:id="681" w:name="_Toc49173756"/>
      <w:bookmarkStart w:id="682" w:name="_Toc49174193"/>
      <w:bookmarkStart w:id="683" w:name="_Toc49173757"/>
      <w:bookmarkStart w:id="684" w:name="_Toc49174194"/>
      <w:bookmarkStart w:id="685" w:name="_Toc49173758"/>
      <w:bookmarkStart w:id="686" w:name="_Toc49174195"/>
      <w:bookmarkStart w:id="687" w:name="_Toc49173759"/>
      <w:bookmarkStart w:id="688" w:name="_Toc49174196"/>
      <w:bookmarkStart w:id="689" w:name="_Toc49173760"/>
      <w:bookmarkStart w:id="690" w:name="_Toc49174197"/>
      <w:bookmarkStart w:id="691" w:name="_Toc49173761"/>
      <w:bookmarkStart w:id="692" w:name="_Toc49174198"/>
      <w:bookmarkStart w:id="693" w:name="_Toc49173762"/>
      <w:bookmarkStart w:id="694" w:name="_Toc49174199"/>
      <w:bookmarkStart w:id="695" w:name="_Toc49173763"/>
      <w:bookmarkStart w:id="696" w:name="_Toc49174200"/>
      <w:bookmarkStart w:id="697" w:name="_Toc49173764"/>
      <w:bookmarkStart w:id="698" w:name="_Toc49174201"/>
      <w:bookmarkStart w:id="699" w:name="_Toc49173765"/>
      <w:bookmarkStart w:id="700" w:name="_Toc49174202"/>
      <w:bookmarkStart w:id="701" w:name="_Toc49173766"/>
      <w:bookmarkStart w:id="702" w:name="_Toc49174203"/>
      <w:bookmarkStart w:id="703" w:name="_Toc49173767"/>
      <w:bookmarkStart w:id="704" w:name="_Toc49174204"/>
      <w:bookmarkStart w:id="705" w:name="_Toc49173768"/>
      <w:bookmarkStart w:id="706" w:name="_Toc49174205"/>
      <w:bookmarkStart w:id="707" w:name="_Toc49173769"/>
      <w:bookmarkStart w:id="708" w:name="_Toc49174206"/>
      <w:bookmarkStart w:id="709" w:name="_Toc49173770"/>
      <w:bookmarkStart w:id="710" w:name="_Toc49174207"/>
      <w:bookmarkStart w:id="711" w:name="_Toc49173771"/>
      <w:bookmarkStart w:id="712" w:name="_Toc49174208"/>
      <w:bookmarkStart w:id="713" w:name="_Toc49173772"/>
      <w:bookmarkStart w:id="714" w:name="_Toc49174209"/>
      <w:bookmarkStart w:id="715" w:name="_Toc49173773"/>
      <w:bookmarkStart w:id="716" w:name="_Toc49174210"/>
      <w:bookmarkStart w:id="717" w:name="_Toc49173774"/>
      <w:bookmarkStart w:id="718" w:name="_Toc49174211"/>
      <w:bookmarkStart w:id="719" w:name="_Toc49173775"/>
      <w:bookmarkStart w:id="720" w:name="_Toc49174212"/>
      <w:bookmarkStart w:id="721" w:name="_Toc49173776"/>
      <w:bookmarkStart w:id="722" w:name="_Toc49174213"/>
      <w:bookmarkStart w:id="723" w:name="_Toc49173777"/>
      <w:bookmarkStart w:id="724" w:name="_Toc49174214"/>
      <w:bookmarkStart w:id="725" w:name="_Toc49173778"/>
      <w:bookmarkStart w:id="726" w:name="_Toc49174215"/>
      <w:bookmarkStart w:id="727" w:name="_Toc49173779"/>
      <w:bookmarkStart w:id="728" w:name="_Toc49174216"/>
      <w:bookmarkStart w:id="729" w:name="_Toc49173780"/>
      <w:bookmarkStart w:id="730" w:name="_Toc49174217"/>
      <w:bookmarkStart w:id="731" w:name="_Toc49173781"/>
      <w:bookmarkStart w:id="732" w:name="_Toc49174218"/>
      <w:bookmarkStart w:id="733" w:name="_Toc49173782"/>
      <w:bookmarkStart w:id="734" w:name="_Toc49174219"/>
      <w:bookmarkStart w:id="735" w:name="_Toc208001409"/>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commentRangeStart w:id="736"/>
      <w:r w:rsidRPr="00D33432">
        <w:t>TRAINING</w:t>
      </w:r>
      <w:bookmarkEnd w:id="735"/>
      <w:commentRangeEnd w:id="736"/>
      <w:r w:rsidR="00990DD6">
        <w:rPr>
          <w:rStyle w:val="CommentReference"/>
          <w:rFonts w:asciiTheme="minorHAnsi" w:eastAsiaTheme="minorHAnsi" w:hAnsiTheme="minorHAnsi" w:cstheme="minorBidi"/>
          <w:b w:val="0"/>
          <w:bCs w:val="0"/>
          <w:caps w:val="0"/>
          <w:color w:val="auto"/>
        </w:rPr>
        <w:commentReference w:id="736"/>
      </w:r>
    </w:p>
    <w:p w14:paraId="18D6F760" w14:textId="77777777" w:rsidR="007F7CBA" w:rsidRPr="00F55AD7" w:rsidRDefault="007F7CBA" w:rsidP="007F7CBA">
      <w:pPr>
        <w:pStyle w:val="Heading1separatationline"/>
      </w:pPr>
    </w:p>
    <w:p w14:paraId="1FD74A32" w14:textId="75EBB06F" w:rsidR="00F62211" w:rsidRDefault="00565D78" w:rsidP="00A151CC">
      <w:pPr>
        <w:pStyle w:val="BodyText"/>
        <w:rPr>
          <w:ins w:id="737" w:author="Abercrombie, Kerrie" w:date="2025-09-08T10:03:00Z" w16du:dateUtc="2025-09-08T00:03:00Z"/>
        </w:rPr>
      </w:pPr>
      <w:ins w:id="738" w:author="Abercrombie, Kerrie" w:date="2025-09-05T17:04:00Z" w16du:dateUtc="2025-09-05T07:04:00Z">
        <w:r>
          <w:t xml:space="preserve">The provision of </w:t>
        </w:r>
      </w:ins>
      <w:ins w:id="739" w:author="Abercrombie, Kerrie" w:date="2025-09-05T17:03:00Z" w16du:dateUtc="2025-09-05T07:03:00Z">
        <w:r>
          <w:t xml:space="preserve">VTS relies on </w:t>
        </w:r>
        <w:r w:rsidRPr="00565D78">
          <w:t xml:space="preserve">VTS personnel </w:t>
        </w:r>
      </w:ins>
      <w:ins w:id="740" w:author="Abercrombie, Kerrie" w:date="2025-09-08T10:04:00Z" w16du:dateUtc="2025-09-08T00:04:00Z">
        <w:r w:rsidR="00F62211">
          <w:t>being</w:t>
        </w:r>
      </w:ins>
      <w:ins w:id="741" w:author="Abercrombie, Kerrie" w:date="2025-09-08T10:03:00Z" w16du:dateUtc="2025-09-08T00:03:00Z">
        <w:r w:rsidR="00F62211">
          <w:t xml:space="preserve"> </w:t>
        </w:r>
      </w:ins>
      <w:ins w:id="742" w:author="Abercrombie, Kerrie" w:date="2025-09-05T17:03:00Z" w16du:dateUtc="2025-09-05T07:03:00Z">
        <w:r w:rsidRPr="00565D78">
          <w:t>appropriately trained and qualified for their VTS duties</w:t>
        </w:r>
      </w:ins>
      <w:ins w:id="743" w:author="Abercrombie, Kerrie" w:date="2025-09-05T17:04:00Z" w16du:dateUtc="2025-09-05T07:04:00Z">
        <w:r>
          <w:t xml:space="preserve">.  </w:t>
        </w:r>
      </w:ins>
    </w:p>
    <w:p w14:paraId="762564BB" w14:textId="042549DA" w:rsidR="00565D78" w:rsidRDefault="00F62211" w:rsidP="00A151CC">
      <w:pPr>
        <w:pStyle w:val="BodyText"/>
        <w:rPr>
          <w:ins w:id="744" w:author="Abercrombie, Kerrie" w:date="2025-09-05T17:05:00Z" w16du:dateUtc="2025-09-05T07:05:00Z"/>
        </w:rPr>
      </w:pPr>
      <w:ins w:id="745" w:author="Abercrombie, Kerrie" w:date="2025-09-08T10:04:00Z" w16du:dateUtc="2025-09-08T00:04:00Z">
        <w:r w:rsidRPr="00F62211">
          <w:t>VTS training is supported by five IALA model courses that describe the required training, knowledge, and competence levels. These include</w:t>
        </w:r>
      </w:ins>
      <w:ins w:id="746" w:author="Abercrombie, Kerrie" w:date="2025-09-05T17:05:00Z" w16du:dateUtc="2025-09-05T07:05:00Z">
        <w:r w:rsidR="00565D78">
          <w:t>:</w:t>
        </w:r>
      </w:ins>
    </w:p>
    <w:p w14:paraId="120176E5" w14:textId="7401E65C" w:rsidR="00565D78" w:rsidRDefault="00565D78" w:rsidP="00565D78">
      <w:pPr>
        <w:pStyle w:val="Bullet1"/>
        <w:rPr>
          <w:ins w:id="747" w:author="Abercrombie, Kerrie" w:date="2025-09-05T17:06:00Z" w16du:dateUtc="2025-09-05T07:06:00Z"/>
        </w:rPr>
      </w:pPr>
      <w:ins w:id="748" w:author="Abercrombie, Kerrie" w:date="2025-09-05T17:05:00Z" w16du:dateUtc="2025-09-05T07:05:00Z">
        <w:r>
          <w:t>Generic VTS training (e</w:t>
        </w:r>
      </w:ins>
      <w:ins w:id="749" w:author="Abercrombie, Kerrie" w:date="2025-09-05T21:20:00Z" w16du:dateUtc="2025-09-05T11:20:00Z">
        <w:r w:rsidR="00944823">
          <w:t>.</w:t>
        </w:r>
      </w:ins>
      <w:ins w:id="750" w:author="Abercrombie, Kerrie" w:date="2025-09-05T17:05:00Z" w16du:dateUtc="2025-09-05T07:05:00Z">
        <w:r>
          <w:t>g</w:t>
        </w:r>
      </w:ins>
      <w:ins w:id="751" w:author="Abercrombie, Kerrie" w:date="2025-09-05T21:20:00Z" w16du:dateUtc="2025-09-05T11:20:00Z">
        <w:r w:rsidR="00944823">
          <w:t>.</w:t>
        </w:r>
      </w:ins>
      <w:ins w:id="752" w:author="Abercrombie, Kerrie" w:date="2025-09-05T17:05:00Z" w16du:dateUtc="2025-09-05T07:05:00Z">
        <w:r>
          <w:t xml:space="preserve"> </w:t>
        </w:r>
        <w:r w:rsidRPr="00565D78">
          <w:t>IALA M</w:t>
        </w:r>
        <w:r>
          <w:t>odel</w:t>
        </w:r>
      </w:ins>
      <w:ins w:id="753" w:author="Abercrombie, Kerrie" w:date="2025-09-05T17:06:00Z" w16du:dateUtc="2025-09-05T07:06:00Z">
        <w:r>
          <w:t xml:space="preserve"> Course </w:t>
        </w:r>
      </w:ins>
      <w:ins w:id="754" w:author="Abercrombie, Kerrie" w:date="2025-09-05T17:05:00Z" w16du:dateUtc="2025-09-05T07:05:00Z">
        <w:r w:rsidRPr="00565D78">
          <w:t>C0103-1 – VTS O</w:t>
        </w:r>
      </w:ins>
      <w:ins w:id="755" w:author="Abercrombie, Kerrie" w:date="2025-09-05T17:06:00Z" w16du:dateUtc="2025-09-05T07:06:00Z">
        <w:r>
          <w:t>perator Training</w:t>
        </w:r>
      </w:ins>
      <w:ins w:id="756" w:author="Abercrombie, Kerrie" w:date="2025-09-05T17:05:00Z" w16du:dateUtc="2025-09-05T07:05:00Z">
        <w:r>
          <w:t>)</w:t>
        </w:r>
      </w:ins>
    </w:p>
    <w:p w14:paraId="47AA2F17" w14:textId="7A42EDD3" w:rsidR="00565D78" w:rsidRPr="00565D78" w:rsidRDefault="00565D78" w:rsidP="00565D78">
      <w:pPr>
        <w:pStyle w:val="Bullet1"/>
        <w:rPr>
          <w:ins w:id="757" w:author="Abercrombie, Kerrie" w:date="2025-09-05T17:06:00Z" w16du:dateUtc="2025-09-05T07:06:00Z"/>
        </w:rPr>
      </w:pPr>
      <w:ins w:id="758" w:author="Abercrombie, Kerrie" w:date="2025-09-05T17:06:00Z" w16du:dateUtc="2025-09-05T07:06:00Z">
        <w:r w:rsidRPr="00565D78">
          <w:t>O</w:t>
        </w:r>
        <w:r>
          <w:t xml:space="preserve">n-the-Job training </w:t>
        </w:r>
        <w:r w:rsidRPr="00565D78">
          <w:t>(</w:t>
        </w:r>
        <w:r>
          <w:t xml:space="preserve">e.g. </w:t>
        </w:r>
        <w:r w:rsidRPr="00565D78">
          <w:t>IALA M</w:t>
        </w:r>
        <w:r>
          <w:t xml:space="preserve">odel </w:t>
        </w:r>
        <w:r w:rsidRPr="00565D78">
          <w:t>C</w:t>
        </w:r>
        <w:r>
          <w:t xml:space="preserve">ourse </w:t>
        </w:r>
        <w:r w:rsidRPr="00565D78">
          <w:t>C0103-3 – VTS O</w:t>
        </w:r>
      </w:ins>
      <w:ins w:id="759" w:author="Abercrombie, Kerrie" w:date="2025-09-05T17:07:00Z" w16du:dateUtc="2025-09-05T07:07:00Z">
        <w:r>
          <w:t>n-the-Job Training</w:t>
        </w:r>
      </w:ins>
      <w:ins w:id="760" w:author="Abercrombie, Kerrie" w:date="2025-09-05T17:06:00Z" w16du:dateUtc="2025-09-05T07:06:00Z">
        <w:r w:rsidRPr="00565D78">
          <w:t>)</w:t>
        </w:r>
      </w:ins>
    </w:p>
    <w:p w14:paraId="4CCE0521" w14:textId="77777777" w:rsidR="00D33432" w:rsidRDefault="00D33432" w:rsidP="00D33432">
      <w:pPr>
        <w:pStyle w:val="Bullet1"/>
        <w:rPr>
          <w:ins w:id="761" w:author="Abercrombie, Kerrie" w:date="2025-09-05T21:47:00Z" w16du:dateUtc="2025-09-05T11:47:00Z"/>
        </w:rPr>
      </w:pPr>
      <w:ins w:id="762" w:author="Abercrombie, Kerrie" w:date="2025-09-05T21:47:00Z" w16du:dateUtc="2025-09-05T11:47:00Z">
        <w:r>
          <w:t>Revalidation Training (e.g. IALA Model Course C0103-5 – Revalidation Training for VTS Personnel)</w:t>
        </w:r>
      </w:ins>
    </w:p>
    <w:p w14:paraId="0C5CAC3B" w14:textId="192551A6" w:rsidR="00565D78" w:rsidRPr="00565D78" w:rsidRDefault="00565D78" w:rsidP="00565D78">
      <w:pPr>
        <w:pStyle w:val="Bullet1"/>
        <w:rPr>
          <w:ins w:id="763" w:author="Abercrombie, Kerrie" w:date="2025-09-05T17:07:00Z" w16du:dateUtc="2025-09-05T07:07:00Z"/>
        </w:rPr>
      </w:pPr>
      <w:ins w:id="764" w:author="Abercrombie, Kerrie" w:date="2025-09-05T17:07:00Z" w16du:dateUtc="2025-09-05T07:07:00Z">
        <w:r w:rsidRPr="00565D78">
          <w:t>A</w:t>
        </w:r>
        <w:r>
          <w:t xml:space="preserve">dditional Qualifications </w:t>
        </w:r>
        <w:r w:rsidRPr="00565D78">
          <w:t>(</w:t>
        </w:r>
        <w:r>
          <w:t xml:space="preserve">e.g. </w:t>
        </w:r>
        <w:r w:rsidRPr="00565D78">
          <w:t>IALA M</w:t>
        </w:r>
        <w:r>
          <w:t xml:space="preserve">odel Course </w:t>
        </w:r>
        <w:r w:rsidRPr="00565D78">
          <w:t>C0103-2 – VTS S</w:t>
        </w:r>
        <w:r>
          <w:t>upervisor</w:t>
        </w:r>
        <w:r w:rsidRPr="00565D78">
          <w:t xml:space="preserve">, </w:t>
        </w:r>
      </w:ins>
      <w:ins w:id="765" w:author="Abercrombie, Kerrie" w:date="2025-09-05T19:52:00Z" w16du:dateUtc="2025-09-05T09:52:00Z">
        <w:r w:rsidR="00074D96" w:rsidRPr="00565D78">
          <w:t>IALA M</w:t>
        </w:r>
        <w:r w:rsidR="00074D96">
          <w:t xml:space="preserve">odel Course </w:t>
        </w:r>
      </w:ins>
      <w:ins w:id="766" w:author="Abercrombie, Kerrie" w:date="2025-09-05T17:07:00Z" w16du:dateUtc="2025-09-05T07:07:00Z">
        <w:r w:rsidRPr="00565D78">
          <w:t>C0103-4 – OJT I</w:t>
        </w:r>
      </w:ins>
      <w:ins w:id="767" w:author="Abercrombie, Kerrie" w:date="2025-09-05T17:08:00Z" w16du:dateUtc="2025-09-05T07:08:00Z">
        <w:r>
          <w:t>nstructor</w:t>
        </w:r>
      </w:ins>
      <w:ins w:id="768" w:author="Abercrombie, Kerrie" w:date="2025-09-05T17:07:00Z" w16du:dateUtc="2025-09-05T07:07:00Z">
        <w:r w:rsidRPr="00565D78">
          <w:t>)</w:t>
        </w:r>
      </w:ins>
    </w:p>
    <w:p w14:paraId="45752459" w14:textId="7A2FBF19" w:rsidR="00CB3CE8" w:rsidRDefault="00CB3CE8" w:rsidP="00CB3CE8">
      <w:pPr>
        <w:pStyle w:val="Heading2"/>
        <w:rPr>
          <w:ins w:id="769" w:author="Abercrombie, Kerrie" w:date="2025-09-05T17:17:00Z" w16du:dateUtc="2025-09-05T07:17:00Z"/>
        </w:rPr>
      </w:pPr>
      <w:bookmarkStart w:id="770" w:name="_Toc208001410"/>
      <w:ins w:id="771" w:author="Abercrombie, Kerrie" w:date="2025-09-05T17:16:00Z" w16du:dateUtc="2025-09-05T07:16:00Z">
        <w:r>
          <w:t>Generic VTS training (IALA Model Course C0103-1 – VTS Operator Training)</w:t>
        </w:r>
      </w:ins>
      <w:bookmarkEnd w:id="770"/>
    </w:p>
    <w:p w14:paraId="7BDC9A8A" w14:textId="77777777" w:rsidR="00CB3CE8" w:rsidRDefault="00CB3CE8" w:rsidP="00CB3CE8">
      <w:pPr>
        <w:pStyle w:val="Heading2separationline"/>
        <w:rPr>
          <w:ins w:id="772" w:author="Abercrombie, Kerrie" w:date="2025-09-05T17:17:00Z" w16du:dateUtc="2025-09-05T07:17:00Z"/>
        </w:rPr>
      </w:pPr>
    </w:p>
    <w:p w14:paraId="10A9A15D" w14:textId="7D8B7F17" w:rsidR="00960A61" w:rsidRDefault="00CB3CE8" w:rsidP="00960A61">
      <w:pPr>
        <w:pStyle w:val="BodyText"/>
        <w:rPr>
          <w:ins w:id="773" w:author="Abercrombie, Kerrie" w:date="2025-09-05T21:27:00Z" w16du:dateUtc="2025-09-05T11:27:00Z"/>
          <w:lang w:val="en-AU"/>
        </w:rPr>
      </w:pPr>
      <w:ins w:id="774" w:author="Abercrombie, Kerrie" w:date="2025-09-05T17:19:00Z" w16du:dateUtc="2025-09-05T07:19:00Z">
        <w:r>
          <w:t xml:space="preserve">The </w:t>
        </w:r>
      </w:ins>
      <w:ins w:id="775" w:author="Abercrombie, Kerrie" w:date="2025-09-05T17:20:00Z" w16du:dateUtc="2025-09-05T07:20:00Z">
        <w:r>
          <w:t xml:space="preserve">IMO resolution requires VTS personnel to </w:t>
        </w:r>
        <w:r w:rsidRPr="00CB3CE8">
          <w:t>satisfactorily complet</w:t>
        </w:r>
      </w:ins>
      <w:ins w:id="776" w:author="Abercrombie, Kerrie" w:date="2025-09-05T21:21:00Z" w16du:dateUtc="2025-09-05T11:21:00Z">
        <w:r w:rsidR="00944823">
          <w:t>e</w:t>
        </w:r>
      </w:ins>
      <w:ins w:id="777" w:author="Abercrombie, Kerrie" w:date="2025-09-05T17:20:00Z" w16du:dateUtc="2025-09-05T07:20:00Z">
        <w:r w:rsidRPr="00CB3CE8">
          <w:t xml:space="preserve"> generic VTS training approved by </w:t>
        </w:r>
      </w:ins>
      <w:ins w:id="778" w:author="Abercrombie, Kerrie" w:date="2025-09-05T21:22:00Z" w16du:dateUtc="2025-09-05T11:22:00Z">
        <w:r w:rsidR="00944823">
          <w:t>the</w:t>
        </w:r>
      </w:ins>
      <w:ins w:id="779" w:author="Abercrombie, Kerrie" w:date="2025-09-05T17:20:00Z" w16du:dateUtc="2025-09-05T07:20:00Z">
        <w:r w:rsidRPr="00CB3CE8">
          <w:t xml:space="preserve"> competent authority</w:t>
        </w:r>
      </w:ins>
      <w:ins w:id="780" w:author="Abercrombie, Kerrie" w:date="2025-09-05T17:21:00Z" w16du:dateUtc="2025-09-05T07:21:00Z">
        <w:r>
          <w:t xml:space="preserve">.  </w:t>
        </w:r>
      </w:ins>
      <w:ins w:id="781" w:author="Abercrombie, Kerrie" w:date="2025-09-05T21:27:00Z" w16du:dateUtc="2025-09-05T11:27:00Z">
        <w:r w:rsidR="00960A61" w:rsidRPr="00960A61">
          <w:rPr>
            <w:lang w:val="en-AU"/>
          </w:rPr>
          <w:t>This means that to be certified as a VTS operator, they need to complete the C0103-1 VTS Operator Training, demonstrate theoretical</w:t>
        </w:r>
      </w:ins>
      <w:ins w:id="782" w:author="Abercrombie, Kerrie" w:date="2025-09-05T21:28:00Z" w16du:dateUtc="2025-09-05T11:28:00Z">
        <w:r w:rsidR="00960A61">
          <w:rPr>
            <w:lang w:val="en-AU"/>
          </w:rPr>
          <w:t xml:space="preserve"> and</w:t>
        </w:r>
      </w:ins>
      <w:ins w:id="783" w:author="Abercrombie, Kerrie" w:date="2025-09-05T21:27:00Z" w16du:dateUtc="2025-09-05T11:27:00Z">
        <w:r w:rsidR="00960A61" w:rsidRPr="00960A61">
          <w:rPr>
            <w:lang w:val="en-AU"/>
          </w:rPr>
          <w:t xml:space="preserve"> practical </w:t>
        </w:r>
      </w:ins>
      <w:ins w:id="784" w:author="Abercrombie, Kerrie" w:date="2025-09-05T21:28:00Z" w16du:dateUtc="2025-09-05T11:28:00Z">
        <w:r w:rsidR="00960A61" w:rsidRPr="00960A61">
          <w:rPr>
            <w:lang w:val="en-AU"/>
          </w:rPr>
          <w:t>knowledge</w:t>
        </w:r>
      </w:ins>
      <w:ins w:id="785" w:author="Abercrombie, Kerrie" w:date="2025-09-05T21:27:00Z" w16du:dateUtc="2025-09-05T11:27:00Z">
        <w:r w:rsidR="00960A61" w:rsidRPr="00960A61">
          <w:rPr>
            <w:lang w:val="en-AU"/>
          </w:rPr>
          <w:t>, and pass the appropriate competency assessments.</w:t>
        </w:r>
      </w:ins>
    </w:p>
    <w:p w14:paraId="11B6460F" w14:textId="7D5058CD" w:rsidR="00CB3CE8" w:rsidRPr="00944823" w:rsidRDefault="00CB3CE8" w:rsidP="00CF2910">
      <w:pPr>
        <w:pStyle w:val="BodyText"/>
        <w:rPr>
          <w:ins w:id="786" w:author="Abercrombie, Kerrie" w:date="2025-09-05T21:20:00Z" w16du:dateUtc="2025-09-05T11:20:00Z"/>
          <w:rFonts w:asciiTheme="majorHAnsi" w:eastAsiaTheme="majorEastAsia" w:hAnsiTheme="majorHAnsi" w:cstheme="majorBidi"/>
          <w:b/>
          <w:bCs/>
          <w:caps/>
          <w:color w:val="407EC9"/>
          <w:sz w:val="24"/>
          <w:szCs w:val="24"/>
          <w:rPrChange w:id="787" w:author="Abercrombie, Kerrie" w:date="2025-09-05T21:20:00Z" w16du:dateUtc="2025-09-05T11:20:00Z">
            <w:rPr>
              <w:ins w:id="788" w:author="Abercrombie, Kerrie" w:date="2025-09-05T21:20:00Z" w16du:dateUtc="2025-09-05T11:20:00Z"/>
            </w:rPr>
          </w:rPrChange>
        </w:rPr>
        <w:pPrChange w:id="789" w:author="Abercrombie, Kerrie" w:date="2025-09-10T11:12:00Z" w16du:dateUtc="2025-09-10T01:12:00Z">
          <w:pPr>
            <w:pStyle w:val="Bullet1"/>
          </w:pPr>
        </w:pPrChange>
      </w:pPr>
      <w:ins w:id="790" w:author="Abercrombie, Kerrie" w:date="2025-09-05T17:19:00Z" w16du:dateUtc="2025-09-05T07:19:00Z">
        <w:r>
          <w:t>The VTS operator course</w:t>
        </w:r>
        <w:r w:rsidRPr="001430A7">
          <w:t xml:space="preserve"> provides </w:t>
        </w:r>
      </w:ins>
      <w:ins w:id="791" w:author="Abercrombie, Kerrie" w:date="2025-09-05T17:25:00Z" w16du:dateUtc="2025-09-05T07:25:00Z">
        <w:r>
          <w:t>a</w:t>
        </w:r>
      </w:ins>
      <w:ins w:id="792" w:author="Abercrombie, Kerrie" w:date="2025-09-05T17:19:00Z" w16du:dateUtc="2025-09-05T07:19:00Z">
        <w:r w:rsidRPr="001D17DF">
          <w:t xml:space="preserve"> </w:t>
        </w:r>
        <w:r>
          <w:t>student</w:t>
        </w:r>
        <w:r w:rsidRPr="001D17DF">
          <w:t xml:space="preserve"> </w:t>
        </w:r>
        <w:r>
          <w:t>with</w:t>
        </w:r>
        <w:r w:rsidRPr="001D17DF">
          <w:t xml:space="preserve"> the </w:t>
        </w:r>
        <w:r>
          <w:t>required</w:t>
        </w:r>
        <w:r w:rsidRPr="001D17DF">
          <w:t xml:space="preserve"> </w:t>
        </w:r>
        <w:r>
          <w:t>knowledge, skills</w:t>
        </w:r>
        <w:r w:rsidRPr="001D17DF">
          <w:t xml:space="preserve"> </w:t>
        </w:r>
        <w:r>
          <w:t>and attitude</w:t>
        </w:r>
        <w:r w:rsidRPr="001D17DF">
          <w:t xml:space="preserve"> to</w:t>
        </w:r>
        <w:r>
          <w:t xml:space="preserve"> undertake the duties associated with the provision of a VTS.</w:t>
        </w:r>
        <w:r w:rsidRPr="001D17DF">
          <w:t xml:space="preserve"> </w:t>
        </w:r>
      </w:ins>
    </w:p>
    <w:p w14:paraId="3A0046B8" w14:textId="3B199E9C" w:rsidR="00CB3CE8" w:rsidRDefault="00CB3CE8" w:rsidP="00CB3CE8">
      <w:pPr>
        <w:pStyle w:val="Heading2"/>
        <w:rPr>
          <w:ins w:id="793" w:author="Abercrombie, Kerrie" w:date="2025-09-05T18:38:00Z" w16du:dateUtc="2025-09-05T08:38:00Z"/>
        </w:rPr>
      </w:pPr>
      <w:bookmarkStart w:id="794" w:name="_Toc208001411"/>
      <w:ins w:id="795" w:author="Abercrombie, Kerrie" w:date="2025-09-05T17:16:00Z" w16du:dateUtc="2025-09-05T07:16:00Z">
        <w:r>
          <w:t>On-the-Job training (IALA Model Course C0103-3 – VTS On-the-Job Training)</w:t>
        </w:r>
      </w:ins>
      <w:bookmarkEnd w:id="794"/>
    </w:p>
    <w:p w14:paraId="1AA68F2A" w14:textId="77777777" w:rsidR="00793D3D" w:rsidRDefault="00793D3D" w:rsidP="00793D3D">
      <w:pPr>
        <w:pStyle w:val="Heading2separationline"/>
        <w:rPr>
          <w:ins w:id="796" w:author="Abercrombie, Kerrie" w:date="2025-09-05T18:38:00Z" w16du:dateUtc="2025-09-05T08:38:00Z"/>
        </w:rPr>
      </w:pPr>
    </w:p>
    <w:p w14:paraId="1A57F711" w14:textId="3B92491B" w:rsidR="00793D3D" w:rsidRDefault="00793D3D" w:rsidP="00793D3D">
      <w:pPr>
        <w:pStyle w:val="BodyText"/>
        <w:rPr>
          <w:ins w:id="797" w:author="Abercrombie, Kerrie" w:date="2025-09-05T18:44:00Z" w16du:dateUtc="2025-09-05T08:44:00Z"/>
        </w:rPr>
      </w:pPr>
      <w:ins w:id="798" w:author="Abercrombie, Kerrie" w:date="2025-09-05T18:40:00Z" w16du:dateUtc="2025-09-05T08:40:00Z">
        <w:r w:rsidRPr="00793D3D">
          <w:t>The IMO resolution requires  VTS personnel to satisfactorily complet</w:t>
        </w:r>
      </w:ins>
      <w:ins w:id="799" w:author="Abercrombie, Kerrie" w:date="2025-09-05T21:32:00Z" w16du:dateUtc="2025-09-05T11:32:00Z">
        <w:r w:rsidR="00960A61">
          <w:t>e</w:t>
        </w:r>
      </w:ins>
      <w:ins w:id="800" w:author="Abercrombie, Kerrie" w:date="2025-09-05T18:40:00Z" w16du:dateUtc="2025-09-05T08:40:00Z">
        <w:r w:rsidRPr="00793D3D">
          <w:t xml:space="preserve"> </w:t>
        </w:r>
      </w:ins>
      <w:ins w:id="801" w:author="Abercrombie, Kerrie" w:date="2025-09-05T18:48:00Z" w16du:dateUtc="2025-09-05T08:48:00Z">
        <w:r w:rsidR="00F12154">
          <w:t>O</w:t>
        </w:r>
      </w:ins>
      <w:ins w:id="802" w:author="Abercrombie, Kerrie" w:date="2025-09-05T18:40:00Z" w16du:dateUtc="2025-09-05T08:40:00Z">
        <w:r w:rsidRPr="00793D3D">
          <w:t>n-the-</w:t>
        </w:r>
      </w:ins>
      <w:ins w:id="803" w:author="Abercrombie, Kerrie" w:date="2025-09-05T18:48:00Z" w16du:dateUtc="2025-09-05T08:48:00Z">
        <w:r w:rsidR="00F12154">
          <w:t>J</w:t>
        </w:r>
      </w:ins>
      <w:ins w:id="804" w:author="Abercrombie, Kerrie" w:date="2025-09-05T18:40:00Z" w16du:dateUtc="2025-09-05T08:40:00Z">
        <w:r w:rsidRPr="00793D3D">
          <w:t xml:space="preserve">ob </w:t>
        </w:r>
      </w:ins>
      <w:ins w:id="805" w:author="Abercrombie, Kerrie" w:date="2025-09-05T18:52:00Z" w16du:dateUtc="2025-09-05T08:52:00Z">
        <w:r w:rsidR="00F12154">
          <w:t xml:space="preserve">(OJT) </w:t>
        </w:r>
      </w:ins>
      <w:ins w:id="806" w:author="Abercrombie, Kerrie" w:date="2025-09-05T18:40:00Z" w16du:dateUtc="2025-09-05T08:40:00Z">
        <w:r w:rsidRPr="00793D3D">
          <w:t xml:space="preserve">training at the VTS where the personnel are employed.  This means VTS personnel need to complete </w:t>
        </w:r>
      </w:ins>
      <w:ins w:id="807" w:author="Abercrombie, Kerrie" w:date="2025-09-05T18:41:00Z" w16du:dateUtc="2025-09-05T08:41:00Z">
        <w:r w:rsidRPr="00793D3D">
          <w:t>IALA Model Course C0103-3 – VTS On-the-Job Training</w:t>
        </w:r>
      </w:ins>
      <w:ins w:id="808" w:author="Abercrombie, Kerrie" w:date="2025-09-05T18:49:00Z" w16du:dateUtc="2025-09-05T08:49:00Z">
        <w:r w:rsidR="00F12154">
          <w:t xml:space="preserve">. </w:t>
        </w:r>
      </w:ins>
      <w:ins w:id="809" w:author="Abercrombie, Kerrie" w:date="2025-09-05T18:48:00Z" w16du:dateUtc="2025-09-05T08:48:00Z">
        <w:r w:rsidR="00F12154">
          <w:t xml:space="preserve"> </w:t>
        </w:r>
      </w:ins>
    </w:p>
    <w:p w14:paraId="4B4E1990" w14:textId="6ED2DC2C" w:rsidR="00F12154" w:rsidRDefault="00F12154" w:rsidP="00F12154">
      <w:pPr>
        <w:pStyle w:val="BodyText"/>
        <w:rPr>
          <w:ins w:id="810" w:author="Abercrombie, Kerrie" w:date="2025-09-05T18:49:00Z" w16du:dateUtc="2025-09-05T08:49:00Z"/>
        </w:rPr>
      </w:pPr>
      <w:ins w:id="811" w:author="Abercrombie, Kerrie" w:date="2025-09-05T18:49:00Z" w16du:dateUtc="2025-09-05T08:49:00Z">
        <w:r>
          <w:lastRenderedPageBreak/>
          <w:t xml:space="preserve">VTS providers should determine </w:t>
        </w:r>
      </w:ins>
      <w:ins w:id="812" w:author="Abercrombie, Kerrie" w:date="2025-09-05T21:33:00Z" w16du:dateUtc="2025-09-05T11:33:00Z">
        <w:r w:rsidR="00960A61">
          <w:t>the timing of</w:t>
        </w:r>
      </w:ins>
      <w:ins w:id="813" w:author="Abercrombie, Kerrie" w:date="2025-09-05T18:49:00Z" w16du:dateUtc="2025-09-05T08:49:00Z">
        <w:r>
          <w:t xml:space="preserve"> OJT training to best meet their operational requirements. For example, OJT training may be completed:</w:t>
        </w:r>
      </w:ins>
    </w:p>
    <w:p w14:paraId="0E379045" w14:textId="77777777" w:rsidR="00F12154" w:rsidRDefault="00F12154" w:rsidP="00F12154">
      <w:pPr>
        <w:pStyle w:val="BodyText"/>
        <w:rPr>
          <w:ins w:id="814" w:author="Abercrombie, Kerrie" w:date="2025-09-05T18:49:00Z" w16du:dateUtc="2025-09-05T08:49:00Z"/>
        </w:rPr>
      </w:pPr>
      <w:ins w:id="815" w:author="Abercrombie, Kerrie" w:date="2025-09-05T18:49:00Z" w16du:dateUtc="2025-09-05T08:49:00Z">
        <w:r>
          <w:t>•</w:t>
        </w:r>
        <w:r>
          <w:tab/>
          <w:t>prior to the trainee attending formal C0103-1 VTS operator training;</w:t>
        </w:r>
      </w:ins>
    </w:p>
    <w:p w14:paraId="04A655AD" w14:textId="77777777" w:rsidR="00F12154" w:rsidRDefault="00F12154" w:rsidP="00F12154">
      <w:pPr>
        <w:pStyle w:val="BodyText"/>
        <w:rPr>
          <w:ins w:id="816" w:author="Abercrombie, Kerrie" w:date="2025-09-05T18:49:00Z" w16du:dateUtc="2025-09-05T08:49:00Z"/>
        </w:rPr>
      </w:pPr>
      <w:ins w:id="817" w:author="Abercrombie, Kerrie" w:date="2025-09-05T18:49:00Z" w16du:dateUtc="2025-09-05T08:49:00Z">
        <w:r>
          <w:t>•</w:t>
        </w:r>
        <w:r>
          <w:tab/>
          <w:t>after a trainee attends formal C0103-1 VTS operator training; or</w:t>
        </w:r>
      </w:ins>
    </w:p>
    <w:p w14:paraId="7C318092" w14:textId="77777777" w:rsidR="00F12154" w:rsidRDefault="00F12154" w:rsidP="00F12154">
      <w:pPr>
        <w:pStyle w:val="BodyText"/>
        <w:rPr>
          <w:ins w:id="818" w:author="Abercrombie, Kerrie" w:date="2025-09-05T18:49:00Z" w16du:dateUtc="2025-09-05T08:49:00Z"/>
        </w:rPr>
      </w:pPr>
      <w:ins w:id="819" w:author="Abercrombie, Kerrie" w:date="2025-09-05T18:49:00Z" w16du:dateUtc="2025-09-05T08:49:00Z">
        <w:r>
          <w:t>•</w:t>
        </w:r>
        <w:r>
          <w:tab/>
          <w:t>in multiple stages, with some training prior to, and after completing formal C0103-1 VTS operator training.</w:t>
        </w:r>
      </w:ins>
    </w:p>
    <w:p w14:paraId="46DCF6ED" w14:textId="05256B62" w:rsidR="00F12154" w:rsidRDefault="00CA0C2D" w:rsidP="00F12154">
      <w:pPr>
        <w:pStyle w:val="BodyText"/>
        <w:rPr>
          <w:ins w:id="820" w:author="Abercrombie, Kerrie" w:date="2025-09-05T18:47:00Z" w16du:dateUtc="2025-09-05T08:47:00Z"/>
        </w:rPr>
      </w:pPr>
      <w:ins w:id="821" w:author="Abercrombie, Kerrie" w:date="2025-09-05T21:35:00Z" w16du:dateUtc="2025-09-05T11:35:00Z">
        <w:r w:rsidRPr="00CA0C2D">
          <w:t xml:space="preserve">The VTS provider should ensure that personnel delivering and coordinating local training at the VTS centre (e.g., OJT, adaptation training, and updating training) are trained as OJT instructors. </w:t>
        </w:r>
      </w:ins>
      <w:ins w:id="822" w:author="Abercrombie, Kerrie" w:date="2025-09-10T11:14:00Z" w16du:dateUtc="2025-09-10T01:14:00Z">
        <w:r w:rsidR="00CF2910">
          <w:t>Instructors</w:t>
        </w:r>
      </w:ins>
      <w:ins w:id="823" w:author="Abercrombie, Kerrie" w:date="2025-09-05T18:50:00Z" w16du:dateUtc="2025-09-05T08:50:00Z">
        <w:r w:rsidR="00F12154">
          <w:t xml:space="preserve"> delivering and assessing local training at a VTS centre should, as a minimum, should hold the IALA C0103-4 VTS </w:t>
        </w:r>
      </w:ins>
      <w:ins w:id="824" w:author="Abercrombie, Kerrie" w:date="2025-09-05T18:56:00Z" w16du:dateUtc="2025-09-05T08:56:00Z">
        <w:r w:rsidR="00F12154">
          <w:t>OJT</w:t>
        </w:r>
      </w:ins>
      <w:ins w:id="825" w:author="Abercrombie, Kerrie" w:date="2025-09-05T18:50:00Z" w16du:dateUtc="2025-09-05T08:50:00Z">
        <w:r w:rsidR="00F12154">
          <w:t xml:space="preserve"> Training instructor qualification, or an equivalent national qualification.  Further, </w:t>
        </w:r>
      </w:ins>
      <w:ins w:id="826" w:author="Abercrombie, Kerrie" w:date="2025-09-05T18:47:00Z" w16du:dateUtc="2025-09-05T08:47:00Z">
        <w:r w:rsidR="00F12154">
          <w:t>OJT instructor</w:t>
        </w:r>
      </w:ins>
      <w:ins w:id="827" w:author="Abercrombie, Kerrie" w:date="2025-09-05T21:35:00Z" w16du:dateUtc="2025-09-05T11:35:00Z">
        <w:r>
          <w:t>s</w:t>
        </w:r>
      </w:ins>
      <w:ins w:id="828" w:author="Abercrombie, Kerrie" w:date="2025-09-05T18:47:00Z" w16du:dateUtc="2025-09-05T08:47:00Z">
        <w:r w:rsidR="00F12154">
          <w:t xml:space="preserve"> should have in-depth knowledge of the processes and procedures of the VTS centre(s) where they provide training.</w:t>
        </w:r>
      </w:ins>
    </w:p>
    <w:p w14:paraId="00F3EAC8" w14:textId="0898E6F2" w:rsidR="00F12154" w:rsidRPr="00CF47B3" w:rsidRDefault="00F12154" w:rsidP="00F12154">
      <w:pPr>
        <w:pStyle w:val="BodyText"/>
        <w:rPr>
          <w:ins w:id="829" w:author="Abercrombie, Kerrie" w:date="2025-09-05T18:42:00Z" w16du:dateUtc="2025-09-05T08:42:00Z"/>
          <w:strike/>
          <w:rPrChange w:id="830" w:author="Abercrombie, Kerrie" w:date="2025-09-09T08:02:00Z" w16du:dateUtc="2025-09-08T22:02:00Z">
            <w:rPr>
              <w:ins w:id="831" w:author="Abercrombie, Kerrie" w:date="2025-09-05T18:42:00Z" w16du:dateUtc="2025-09-05T08:42:00Z"/>
            </w:rPr>
          </w:rPrChange>
        </w:rPr>
      </w:pPr>
      <w:ins w:id="832" w:author="Abercrombie, Kerrie" w:date="2025-09-05T18:52:00Z" w16du:dateUtc="2025-09-05T08:52:00Z">
        <w:r>
          <w:t>OJT</w:t>
        </w:r>
      </w:ins>
      <w:ins w:id="833" w:author="Abercrombie, Kerrie" w:date="2025-09-05T18:42:00Z" w16du:dateUtc="2025-09-05T08:42:00Z">
        <w:r>
          <w:t xml:space="preserve"> training is </w:t>
        </w:r>
      </w:ins>
      <w:ins w:id="834" w:author="Abercrombie, Kerrie" w:date="2025-09-05T21:36:00Z" w16du:dateUtc="2025-09-05T11:36:00Z">
        <w:r w:rsidR="00CA0C2D">
          <w:t>designed</w:t>
        </w:r>
      </w:ins>
      <w:ins w:id="835" w:author="Abercrombie, Kerrie" w:date="2025-09-05T18:42:00Z" w16du:dateUtc="2025-09-05T08:42:00Z">
        <w:r>
          <w:t xml:space="preserve"> to provide the required knowledge, practical competence, skills</w:t>
        </w:r>
      </w:ins>
      <w:ins w:id="836" w:author="Abercrombie, Kerrie" w:date="2025-09-05T21:36:00Z" w16du:dateUtc="2025-09-05T11:36:00Z">
        <w:r w:rsidR="00CA0C2D">
          <w:t>,</w:t>
        </w:r>
      </w:ins>
      <w:ins w:id="837" w:author="Abercrombie, Kerrie" w:date="2025-09-05T18:42:00Z" w16du:dateUtc="2025-09-05T08:42:00Z">
        <w:r>
          <w:t xml:space="preserve"> and attitude to undertake duties at the VTS when they are employed. </w:t>
        </w:r>
        <w:r w:rsidRPr="00CF47B3">
          <w:rPr>
            <w:strike/>
            <w:rPrChange w:id="838" w:author="Abercrombie, Kerrie" w:date="2025-09-09T08:02:00Z" w16du:dateUtc="2025-09-08T22:02:00Z">
              <w:rPr/>
            </w:rPrChange>
          </w:rPr>
          <w:t>The OJT programme should cover areas such as:</w:t>
        </w:r>
      </w:ins>
    </w:p>
    <w:p w14:paraId="2882BDCB" w14:textId="6AAB7EF1" w:rsidR="00F12154" w:rsidRPr="00CF47B3" w:rsidRDefault="00F12154">
      <w:pPr>
        <w:pStyle w:val="Bullet1"/>
        <w:rPr>
          <w:ins w:id="839" w:author="Abercrombie, Kerrie" w:date="2025-09-05T18:42:00Z" w16du:dateUtc="2025-09-05T08:42:00Z"/>
          <w:strike/>
          <w:rPrChange w:id="840" w:author="Abercrombie, Kerrie" w:date="2025-09-09T08:02:00Z" w16du:dateUtc="2025-09-08T22:02:00Z">
            <w:rPr>
              <w:ins w:id="841" w:author="Abercrombie, Kerrie" w:date="2025-09-05T18:42:00Z" w16du:dateUtc="2025-09-05T08:42:00Z"/>
            </w:rPr>
          </w:rPrChange>
        </w:rPr>
        <w:pPrChange w:id="842" w:author="Abercrombie, Kerrie" w:date="2025-09-05T18:42:00Z" w16du:dateUtc="2025-09-05T08:42:00Z">
          <w:pPr>
            <w:pStyle w:val="BodyText"/>
          </w:pPr>
        </w:pPrChange>
      </w:pPr>
      <w:ins w:id="843" w:author="Abercrombie, Kerrie" w:date="2025-09-05T18:42:00Z" w16du:dateUtc="2025-09-05T08:42:00Z">
        <w:r w:rsidRPr="00CF47B3">
          <w:rPr>
            <w:strike/>
            <w:rPrChange w:id="844" w:author="Abercrombie, Kerrie" w:date="2025-09-09T08:02:00Z" w16du:dateUtc="2025-09-08T22:02:00Z">
              <w:rPr/>
            </w:rPrChange>
          </w:rPr>
          <w:t>Communication Coordination and Interaction</w:t>
        </w:r>
      </w:ins>
    </w:p>
    <w:p w14:paraId="3AB7E4FF" w14:textId="2901D71D" w:rsidR="00F12154" w:rsidRPr="00CF47B3" w:rsidRDefault="00F12154">
      <w:pPr>
        <w:pStyle w:val="Bullet1"/>
        <w:rPr>
          <w:ins w:id="845" w:author="Abercrombie, Kerrie" w:date="2025-09-05T18:42:00Z" w16du:dateUtc="2025-09-05T08:42:00Z"/>
          <w:strike/>
          <w:rPrChange w:id="846" w:author="Abercrombie, Kerrie" w:date="2025-09-09T08:02:00Z" w16du:dateUtc="2025-09-08T22:02:00Z">
            <w:rPr>
              <w:ins w:id="847" w:author="Abercrombie, Kerrie" w:date="2025-09-05T18:42:00Z" w16du:dateUtc="2025-09-05T08:42:00Z"/>
            </w:rPr>
          </w:rPrChange>
        </w:rPr>
        <w:pPrChange w:id="848" w:author="Abercrombie, Kerrie" w:date="2025-09-05T18:42:00Z" w16du:dateUtc="2025-09-05T08:42:00Z">
          <w:pPr>
            <w:pStyle w:val="BodyText"/>
          </w:pPr>
        </w:pPrChange>
      </w:pPr>
      <w:ins w:id="849" w:author="Abercrombie, Kerrie" w:date="2025-09-05T18:42:00Z" w16du:dateUtc="2025-09-05T08:42:00Z">
        <w:r w:rsidRPr="00CF47B3">
          <w:rPr>
            <w:strike/>
            <w:rPrChange w:id="850" w:author="Abercrombie, Kerrie" w:date="2025-09-09T08:02:00Z" w16du:dateUtc="2025-09-08T22:02:00Z">
              <w:rPr/>
            </w:rPrChange>
          </w:rPr>
          <w:t xml:space="preserve">Legal Framework </w:t>
        </w:r>
      </w:ins>
    </w:p>
    <w:p w14:paraId="3BD8DE38" w14:textId="40F048EC" w:rsidR="00F12154" w:rsidRPr="00CF47B3" w:rsidRDefault="00F12154">
      <w:pPr>
        <w:pStyle w:val="Bullet1"/>
        <w:rPr>
          <w:ins w:id="851" w:author="Abercrombie, Kerrie" w:date="2025-09-05T18:42:00Z" w16du:dateUtc="2025-09-05T08:42:00Z"/>
          <w:strike/>
          <w:rPrChange w:id="852" w:author="Abercrombie, Kerrie" w:date="2025-09-09T08:02:00Z" w16du:dateUtc="2025-09-08T22:02:00Z">
            <w:rPr>
              <w:ins w:id="853" w:author="Abercrombie, Kerrie" w:date="2025-09-05T18:42:00Z" w16du:dateUtc="2025-09-05T08:42:00Z"/>
            </w:rPr>
          </w:rPrChange>
        </w:rPr>
        <w:pPrChange w:id="854" w:author="Abercrombie, Kerrie" w:date="2025-09-05T18:42:00Z" w16du:dateUtc="2025-09-05T08:42:00Z">
          <w:pPr>
            <w:pStyle w:val="BodyText"/>
          </w:pPr>
        </w:pPrChange>
      </w:pPr>
      <w:ins w:id="855" w:author="Abercrombie, Kerrie" w:date="2025-09-05T18:42:00Z" w16du:dateUtc="2025-09-05T08:42:00Z">
        <w:r w:rsidRPr="00CF47B3">
          <w:rPr>
            <w:strike/>
            <w:rPrChange w:id="856" w:author="Abercrombie, Kerrie" w:date="2025-09-09T08:02:00Z" w16du:dateUtc="2025-09-08T22:02:00Z">
              <w:rPr/>
            </w:rPrChange>
          </w:rPr>
          <w:t xml:space="preserve">Provision of VTS </w:t>
        </w:r>
      </w:ins>
    </w:p>
    <w:p w14:paraId="09D1E8C2" w14:textId="4CE56AC2" w:rsidR="00F12154" w:rsidRPr="00CF47B3" w:rsidRDefault="00F12154">
      <w:pPr>
        <w:pStyle w:val="Bullet1"/>
        <w:rPr>
          <w:ins w:id="857" w:author="Abercrombie, Kerrie" w:date="2025-09-05T18:42:00Z" w16du:dateUtc="2025-09-05T08:42:00Z"/>
          <w:strike/>
          <w:rPrChange w:id="858" w:author="Abercrombie, Kerrie" w:date="2025-09-09T08:02:00Z" w16du:dateUtc="2025-09-08T22:02:00Z">
            <w:rPr>
              <w:ins w:id="859" w:author="Abercrombie, Kerrie" w:date="2025-09-05T18:42:00Z" w16du:dateUtc="2025-09-05T08:42:00Z"/>
            </w:rPr>
          </w:rPrChange>
        </w:rPr>
        <w:pPrChange w:id="860" w:author="Abercrombie, Kerrie" w:date="2025-09-05T18:42:00Z" w16du:dateUtc="2025-09-05T08:42:00Z">
          <w:pPr>
            <w:pStyle w:val="BodyText"/>
          </w:pPr>
        </w:pPrChange>
      </w:pPr>
      <w:ins w:id="861" w:author="Abercrombie, Kerrie" w:date="2025-09-05T18:42:00Z" w16du:dateUtc="2025-09-05T08:42:00Z">
        <w:r w:rsidRPr="00CF47B3">
          <w:rPr>
            <w:strike/>
            <w:rPrChange w:id="862" w:author="Abercrombie, Kerrie" w:date="2025-09-09T08:02:00Z" w16du:dateUtc="2025-09-08T22:02:00Z">
              <w:rPr/>
            </w:rPrChange>
          </w:rPr>
          <w:t xml:space="preserve">Local Knowledge </w:t>
        </w:r>
      </w:ins>
    </w:p>
    <w:p w14:paraId="54DB08DB" w14:textId="5F200EAF" w:rsidR="00F12154" w:rsidRPr="00CF47B3" w:rsidRDefault="00F12154">
      <w:pPr>
        <w:pStyle w:val="Bullet1"/>
        <w:rPr>
          <w:ins w:id="863" w:author="Abercrombie, Kerrie" w:date="2025-09-05T18:42:00Z" w16du:dateUtc="2025-09-05T08:42:00Z"/>
          <w:strike/>
          <w:rPrChange w:id="864" w:author="Abercrombie, Kerrie" w:date="2025-09-09T08:02:00Z" w16du:dateUtc="2025-09-08T22:02:00Z">
            <w:rPr>
              <w:ins w:id="865" w:author="Abercrombie, Kerrie" w:date="2025-09-05T18:42:00Z" w16du:dateUtc="2025-09-05T08:42:00Z"/>
            </w:rPr>
          </w:rPrChange>
        </w:rPr>
        <w:pPrChange w:id="866" w:author="Abercrombie, Kerrie" w:date="2025-09-05T18:42:00Z" w16du:dateUtc="2025-09-05T08:42:00Z">
          <w:pPr>
            <w:pStyle w:val="BodyText"/>
          </w:pPr>
        </w:pPrChange>
      </w:pPr>
      <w:ins w:id="867" w:author="Abercrombie, Kerrie" w:date="2025-09-05T18:42:00Z" w16du:dateUtc="2025-09-05T08:42:00Z">
        <w:r w:rsidRPr="00CF47B3">
          <w:rPr>
            <w:strike/>
            <w:rPrChange w:id="868" w:author="Abercrombie, Kerrie" w:date="2025-09-09T08:02:00Z" w16du:dateUtc="2025-09-08T22:02:00Z">
              <w:rPr/>
            </w:rPrChange>
          </w:rPr>
          <w:t xml:space="preserve">Equipment </w:t>
        </w:r>
      </w:ins>
    </w:p>
    <w:p w14:paraId="71EFA41B" w14:textId="0721BEC7" w:rsidR="00F12154" w:rsidRPr="00CF47B3" w:rsidRDefault="00F12154">
      <w:pPr>
        <w:pStyle w:val="Bullet1"/>
        <w:rPr>
          <w:ins w:id="869" w:author="Abercrombie, Kerrie" w:date="2025-09-05T18:42:00Z" w16du:dateUtc="2025-09-05T08:42:00Z"/>
          <w:strike/>
          <w:rPrChange w:id="870" w:author="Abercrombie, Kerrie" w:date="2025-09-09T08:02:00Z" w16du:dateUtc="2025-09-08T22:02:00Z">
            <w:rPr>
              <w:ins w:id="871" w:author="Abercrombie, Kerrie" w:date="2025-09-05T18:42:00Z" w16du:dateUtc="2025-09-05T08:42:00Z"/>
            </w:rPr>
          </w:rPrChange>
        </w:rPr>
        <w:pPrChange w:id="872" w:author="Abercrombie, Kerrie" w:date="2025-09-05T18:42:00Z" w16du:dateUtc="2025-09-05T08:42:00Z">
          <w:pPr>
            <w:pStyle w:val="BodyText"/>
          </w:pPr>
        </w:pPrChange>
      </w:pPr>
      <w:ins w:id="873" w:author="Abercrombie, Kerrie" w:date="2025-09-05T18:42:00Z" w16du:dateUtc="2025-09-05T08:42:00Z">
        <w:r w:rsidRPr="00CF47B3">
          <w:rPr>
            <w:strike/>
            <w:rPrChange w:id="874" w:author="Abercrombie, Kerrie" w:date="2025-09-09T08:02:00Z" w16du:dateUtc="2025-09-08T22:02:00Z">
              <w:rPr/>
            </w:rPrChange>
          </w:rPr>
          <w:t xml:space="preserve">Human Factors </w:t>
        </w:r>
      </w:ins>
    </w:p>
    <w:p w14:paraId="117784E4" w14:textId="35F0AB8E" w:rsidR="00F12154" w:rsidRPr="00CF47B3" w:rsidRDefault="00F12154" w:rsidP="00F12154">
      <w:pPr>
        <w:pStyle w:val="Bullet1"/>
        <w:rPr>
          <w:ins w:id="875" w:author="Abercrombie, Kerrie" w:date="2025-09-05T21:30:00Z" w16du:dateUtc="2025-09-05T11:30:00Z"/>
          <w:strike/>
          <w:rPrChange w:id="876" w:author="Abercrombie, Kerrie" w:date="2025-09-09T08:02:00Z" w16du:dateUtc="2025-09-08T22:02:00Z">
            <w:rPr>
              <w:ins w:id="877" w:author="Abercrombie, Kerrie" w:date="2025-09-05T21:30:00Z" w16du:dateUtc="2025-09-05T11:30:00Z"/>
            </w:rPr>
          </w:rPrChange>
        </w:rPr>
      </w:pPr>
      <w:ins w:id="878" w:author="Abercrombie, Kerrie" w:date="2025-09-05T18:42:00Z" w16du:dateUtc="2025-09-05T08:42:00Z">
        <w:r w:rsidRPr="00CF47B3">
          <w:rPr>
            <w:strike/>
            <w:rPrChange w:id="879" w:author="Abercrombie, Kerrie" w:date="2025-09-09T08:02:00Z" w16du:dateUtc="2025-09-08T22:02:00Z">
              <w:rPr/>
            </w:rPrChange>
          </w:rPr>
          <w:t xml:space="preserve">Emergency Situations </w:t>
        </w:r>
      </w:ins>
    </w:p>
    <w:p w14:paraId="1DDA6997" w14:textId="453FD77C" w:rsidR="005A26C6" w:rsidRDefault="005A26C6" w:rsidP="005A26C6">
      <w:pPr>
        <w:pStyle w:val="Heading2"/>
        <w:rPr>
          <w:ins w:id="880" w:author="Abercrombie, Kerrie" w:date="2025-09-05T20:53:00Z" w16du:dateUtc="2025-09-05T10:53:00Z"/>
        </w:rPr>
      </w:pPr>
      <w:bookmarkStart w:id="881" w:name="_Toc208001412"/>
      <w:ins w:id="882" w:author="Abercrombie, Kerrie" w:date="2025-09-05T20:53:00Z" w16du:dateUtc="2025-09-05T10:53:00Z">
        <w:r>
          <w:t>Revalidation Training (IALA Model Course C0103-5 – Revalidation Training for VTS Personnel)</w:t>
        </w:r>
        <w:bookmarkEnd w:id="881"/>
      </w:ins>
    </w:p>
    <w:p w14:paraId="5F11810C" w14:textId="75C07793" w:rsidR="005A26C6" w:rsidRDefault="005A26C6" w:rsidP="005A26C6">
      <w:pPr>
        <w:pStyle w:val="BodyText"/>
        <w:spacing w:before="120"/>
        <w:rPr>
          <w:ins w:id="883" w:author="Abercrombie, Kerrie" w:date="2025-09-05T20:53:00Z" w16du:dateUtc="2025-09-05T10:53:00Z"/>
          <w:lang w:val="en-AU"/>
        </w:rPr>
      </w:pPr>
      <w:ins w:id="884" w:author="Abercrombie, Kerrie" w:date="2025-09-05T20:53:00Z" w16du:dateUtc="2025-09-05T10:53:00Z">
        <w:r w:rsidRPr="00793D3D">
          <w:t>The IMO resolution requires VTS personnel to satisfactorily complet</w:t>
        </w:r>
      </w:ins>
      <w:ins w:id="885" w:author="Abercrombie, Kerrie" w:date="2025-09-05T21:38:00Z" w16du:dateUtc="2025-09-05T11:38:00Z">
        <w:r w:rsidR="00CA0C2D">
          <w:t>e</w:t>
        </w:r>
      </w:ins>
      <w:ins w:id="886" w:author="Abercrombie, Kerrie" w:date="2025-09-05T20:53:00Z" w16du:dateUtc="2025-09-05T10:53:00Z">
        <w:r w:rsidRPr="00793D3D">
          <w:t xml:space="preserve"> </w:t>
        </w:r>
        <w:r>
          <w:t xml:space="preserve">revalidation </w:t>
        </w:r>
        <w:r w:rsidRPr="00793D3D">
          <w:t xml:space="preserve">training </w:t>
        </w:r>
        <w:r w:rsidRPr="00770F81">
          <w:t xml:space="preserve">to ensure </w:t>
        </w:r>
      </w:ins>
      <w:ins w:id="887" w:author="Abercrombie, Kerrie" w:date="2025-09-05T21:38:00Z" w16du:dateUtc="2025-09-05T11:38:00Z">
        <w:r w:rsidR="00CA0C2D">
          <w:t xml:space="preserve">their </w:t>
        </w:r>
      </w:ins>
      <w:ins w:id="888" w:author="Abercrombie, Kerrie" w:date="2025-09-05T20:53:00Z" w16du:dateUtc="2025-09-05T10:53:00Z">
        <w:r w:rsidRPr="00770F81">
          <w:t>competence is maintained</w:t>
        </w:r>
        <w:r>
          <w:t xml:space="preserve">. </w:t>
        </w:r>
        <w:r>
          <w:rPr>
            <w:lang w:val="en-AU"/>
          </w:rPr>
          <w:t xml:space="preserve">Revalidation </w:t>
        </w:r>
        <w:r w:rsidRPr="00B1421B">
          <w:rPr>
            <w:lang w:val="en-AU"/>
          </w:rPr>
          <w:t xml:space="preserve">training is not a repeat of initial training but </w:t>
        </w:r>
      </w:ins>
      <w:ins w:id="889" w:author="Abercrombie, Kerrie" w:date="2025-09-05T21:38:00Z" w16du:dateUtc="2025-09-05T11:38:00Z">
        <w:r w:rsidR="00CA0C2D">
          <w:rPr>
            <w:lang w:val="en-AU"/>
          </w:rPr>
          <w:t xml:space="preserve">rather </w:t>
        </w:r>
      </w:ins>
      <w:ins w:id="890" w:author="Abercrombie, Kerrie" w:date="2025-09-05T20:53:00Z" w16du:dateUtc="2025-09-05T10:53:00Z">
        <w:r w:rsidRPr="00B1421B">
          <w:rPr>
            <w:lang w:val="en-AU"/>
          </w:rPr>
          <w:t xml:space="preserve">a focused, performance-based refresher </w:t>
        </w:r>
      </w:ins>
      <w:ins w:id="891" w:author="Abercrombie, Kerrie" w:date="2025-09-05T21:38:00Z" w16du:dateUtc="2025-09-05T11:38:00Z">
        <w:r w:rsidR="00CA0C2D">
          <w:rPr>
            <w:lang w:val="en-AU"/>
          </w:rPr>
          <w:t>designed to</w:t>
        </w:r>
      </w:ins>
      <w:ins w:id="892" w:author="Abercrombie, Kerrie" w:date="2025-09-05T20:53:00Z" w16du:dateUtc="2025-09-05T10:53:00Z">
        <w:r w:rsidRPr="00B1421B">
          <w:rPr>
            <w:lang w:val="en-AU"/>
          </w:rPr>
          <w:t xml:space="preserve"> keep VTS qualifications current and valid</w:t>
        </w:r>
        <w:r>
          <w:rPr>
            <w:lang w:val="en-AU"/>
          </w:rPr>
          <w:t xml:space="preserve">. </w:t>
        </w:r>
      </w:ins>
    </w:p>
    <w:p w14:paraId="3D90963B" w14:textId="7420AC8D" w:rsidR="005A26C6" w:rsidRDefault="005A26C6" w:rsidP="005A26C6">
      <w:pPr>
        <w:pStyle w:val="BodyText"/>
        <w:spacing w:before="120"/>
        <w:rPr>
          <w:ins w:id="893" w:author="Abercrombie, Kerrie" w:date="2025-09-05T20:53:00Z" w16du:dateUtc="2025-09-05T10:53:00Z"/>
        </w:rPr>
      </w:pPr>
      <w:ins w:id="894" w:author="Abercrombie, Kerrie" w:date="2025-09-05T20:53:00Z" w16du:dateUtc="2025-09-05T10:53:00Z">
        <w:r>
          <w:t>R</w:t>
        </w:r>
        <w:r w:rsidRPr="003C45DD">
          <w:t xml:space="preserve">evalidation training </w:t>
        </w:r>
        <w:r>
          <w:t>should be</w:t>
        </w:r>
        <w:r w:rsidRPr="003C45DD">
          <w:t xml:space="preserve"> </w:t>
        </w:r>
      </w:ins>
      <w:ins w:id="895" w:author="Abercrombie, Kerrie" w:date="2025-09-05T21:39:00Z" w16du:dateUtc="2025-09-05T11:39:00Z">
        <w:r w:rsidR="00CA0C2D">
          <w:t>conducted</w:t>
        </w:r>
      </w:ins>
      <w:ins w:id="896" w:author="Abercrombie, Kerrie" w:date="2025-09-05T20:53:00Z" w16du:dateUtc="2025-09-05T10:53:00Z">
        <w:r w:rsidRPr="003C45DD">
          <w:t xml:space="preserve"> at intervals </w:t>
        </w:r>
        <w:r>
          <w:t xml:space="preserve">typically </w:t>
        </w:r>
        <w:r w:rsidRPr="003C45DD">
          <w:t>between three to five years</w:t>
        </w:r>
      </w:ins>
      <w:ins w:id="897" w:author="Abercrombie, Kerrie" w:date="2025-09-05T21:39:00Z" w16du:dateUtc="2025-09-05T11:39:00Z">
        <w:r w:rsidR="00CA0C2D">
          <w:t>,</w:t>
        </w:r>
      </w:ins>
      <w:ins w:id="898" w:author="Abercrombie, Kerrie" w:date="2025-09-05T21:01:00Z" w16du:dateUtc="2025-09-05T11:01:00Z">
        <w:r w:rsidR="00955E17">
          <w:t xml:space="preserve"> as determined by the Competent Authority / VTS provider</w:t>
        </w:r>
      </w:ins>
      <w:ins w:id="899" w:author="Abercrombie, Kerrie" w:date="2025-09-05T20:53:00Z" w16du:dateUtc="2025-09-05T10:53:00Z">
        <w:r>
          <w:t xml:space="preserve">. </w:t>
        </w:r>
      </w:ins>
    </w:p>
    <w:p w14:paraId="6EE02C59" w14:textId="77777777" w:rsidR="005A26C6" w:rsidRDefault="005A26C6" w:rsidP="005A26C6">
      <w:pPr>
        <w:pStyle w:val="BodyText"/>
        <w:rPr>
          <w:ins w:id="900" w:author="Abercrombie, Kerrie" w:date="2025-09-05T20:53:00Z" w16du:dateUtc="2025-09-05T10:53:00Z"/>
        </w:rPr>
      </w:pPr>
      <w:ins w:id="901" w:author="Abercrombie, Kerrie" w:date="2025-09-05T20:53:00Z" w16du:dateUtc="2025-09-05T10:53:00Z">
        <w:r w:rsidRPr="00694F82">
          <w:t>Revalidation training may be delivered either by an accredited VTS Training Organization, or a VTS provider approved to provide revalidation training for their own personnel.  It is acknowledged that, depending on how the training program is structured, both an accredited VTS Training Organization and the VTS provider may be involved in developing and delivering training activities.</w:t>
        </w:r>
      </w:ins>
    </w:p>
    <w:p w14:paraId="29124726" w14:textId="77777777" w:rsidR="005A26C6" w:rsidRDefault="005A26C6" w:rsidP="005A26C6">
      <w:pPr>
        <w:pStyle w:val="BodyText"/>
        <w:rPr>
          <w:ins w:id="902" w:author="Abercrombie, Kerrie" w:date="2025-09-05T20:53:00Z" w16du:dateUtc="2025-09-05T10:53:00Z"/>
          <w:lang w:val="en-AU"/>
        </w:rPr>
      </w:pPr>
      <w:ins w:id="903" w:author="Abercrombie, Kerrie" w:date="2025-09-05T20:53:00Z" w16du:dateUtc="2025-09-05T10:53:00Z">
        <w:r>
          <w:t xml:space="preserve">Revalidation training </w:t>
        </w:r>
        <w:r w:rsidRPr="00EF4C14">
          <w:rPr>
            <w:lang w:val="en-AU"/>
          </w:rPr>
          <w:t xml:space="preserve">should be modular and adaptable, allowing it to address individual roles (e.g. VTS </w:t>
        </w:r>
        <w:r>
          <w:rPr>
            <w:lang w:val="en-AU"/>
          </w:rPr>
          <w:t>o</w:t>
        </w:r>
        <w:r w:rsidRPr="00EF4C14">
          <w:rPr>
            <w:lang w:val="en-AU"/>
          </w:rPr>
          <w:t xml:space="preserve">perator, </w:t>
        </w:r>
        <w:r>
          <w:rPr>
            <w:lang w:val="en-AU"/>
          </w:rPr>
          <w:t>VTS s</w:t>
        </w:r>
        <w:r w:rsidRPr="00EF4C14">
          <w:rPr>
            <w:lang w:val="en-AU"/>
          </w:rPr>
          <w:t xml:space="preserve">upervisor, or OJT </w:t>
        </w:r>
        <w:r>
          <w:rPr>
            <w:lang w:val="en-AU"/>
          </w:rPr>
          <w:t>i</w:t>
        </w:r>
        <w:r w:rsidRPr="00EF4C14">
          <w:rPr>
            <w:lang w:val="en-AU"/>
          </w:rPr>
          <w:t>nstructor)</w:t>
        </w:r>
        <w:r>
          <w:rPr>
            <w:lang w:val="en-AU"/>
          </w:rPr>
          <w:t xml:space="preserve"> </w:t>
        </w:r>
        <w:r w:rsidRPr="00EF4C14">
          <w:rPr>
            <w:lang w:val="en-AU"/>
          </w:rPr>
          <w:t xml:space="preserve">and reflect national </w:t>
        </w:r>
        <w:r>
          <w:rPr>
            <w:lang w:val="en-AU"/>
          </w:rPr>
          <w:t>requirements</w:t>
        </w:r>
        <w:r w:rsidRPr="00EF4C14">
          <w:rPr>
            <w:lang w:val="en-AU"/>
          </w:rPr>
          <w:t xml:space="preserve">. </w:t>
        </w:r>
        <w:r>
          <w:t>The course content should be informed by a training needs analysis that identifies the specific competencies required for each role and any gaps that may have developed over time.</w:t>
        </w:r>
      </w:ins>
    </w:p>
    <w:p w14:paraId="3D40372D" w14:textId="253F7927" w:rsidR="005A26C6" w:rsidRDefault="005A26C6" w:rsidP="005A26C6">
      <w:pPr>
        <w:pStyle w:val="BodyText"/>
        <w:spacing w:before="120"/>
        <w:rPr>
          <w:ins w:id="904" w:author="Abercrombie, Kerrie" w:date="2025-09-05T20:53:00Z" w16du:dateUtc="2025-09-05T10:53:00Z"/>
        </w:rPr>
      </w:pPr>
      <w:ins w:id="905" w:author="Abercrombie, Kerrie" w:date="2025-09-05T20:53:00Z" w16du:dateUtc="2025-09-05T10:53:00Z">
        <w:r>
          <w:t xml:space="preserve">The </w:t>
        </w:r>
      </w:ins>
      <w:ins w:id="906" w:author="Abercrombie, Kerrie" w:date="2025-09-05T21:47:00Z" w16du:dateUtc="2025-09-05T11:47:00Z">
        <w:r w:rsidR="00D33432">
          <w:t xml:space="preserve">C0103-5 </w:t>
        </w:r>
      </w:ins>
      <w:ins w:id="907" w:author="Abercrombie, Kerrie" w:date="2025-09-05T20:53:00Z" w16du:dateUtc="2025-09-05T10:53:00Z">
        <w:r w:rsidRPr="005A26C6">
          <w:t>model course provides a framework to support the development of revalidation training using the</w:t>
        </w:r>
      </w:ins>
      <w:ins w:id="908" w:author="Abercrombie, Kerrie" w:date="2025-09-05T21:48:00Z" w16du:dateUtc="2025-09-05T11:48:00Z">
        <w:r w:rsidR="00D33432">
          <w:t xml:space="preserve"> existing</w:t>
        </w:r>
      </w:ins>
      <w:ins w:id="909" w:author="Abercrombie, Kerrie" w:date="2025-09-05T20:53:00Z" w16du:dateUtc="2025-09-05T10:53:00Z">
        <w:r w:rsidRPr="005A26C6">
          <w:t xml:space="preserve"> IALA model courses</w:t>
        </w:r>
        <w:r>
          <w:t>, for example:</w:t>
        </w:r>
      </w:ins>
    </w:p>
    <w:p w14:paraId="63917FEE" w14:textId="4E0A84FF" w:rsidR="005A26C6" w:rsidRPr="00E0351A" w:rsidRDefault="005A26C6" w:rsidP="005A26C6">
      <w:pPr>
        <w:pStyle w:val="Heading3"/>
        <w:rPr>
          <w:ins w:id="910" w:author="Abercrombie, Kerrie" w:date="2025-09-05T20:53:00Z" w16du:dateUtc="2025-09-05T10:53:00Z"/>
          <w:lang w:val="en-AU"/>
        </w:rPr>
      </w:pPr>
      <w:bookmarkStart w:id="911" w:name="_Toc208001413"/>
      <w:ins w:id="912" w:author="Abercrombie, Kerrie" w:date="2025-09-05T20:53:00Z" w16du:dateUtc="2025-09-05T10:53:00Z">
        <w:r w:rsidRPr="00E0351A">
          <w:rPr>
            <w:lang w:val="en-AU"/>
          </w:rPr>
          <w:t>Generic Qualifications (</w:t>
        </w:r>
        <w:r>
          <w:rPr>
            <w:lang w:val="en-AU"/>
          </w:rPr>
          <w:t>e.</w:t>
        </w:r>
        <w:r w:rsidRPr="00E0351A">
          <w:rPr>
            <w:lang w:val="en-AU"/>
          </w:rPr>
          <w:t>g. VTS Operator Training)</w:t>
        </w:r>
        <w:bookmarkEnd w:id="911"/>
      </w:ins>
    </w:p>
    <w:p w14:paraId="5FE5AB58" w14:textId="3AC005CA" w:rsidR="005A26C6" w:rsidRDefault="005A26C6" w:rsidP="005A26C6">
      <w:pPr>
        <w:pStyle w:val="BodyText"/>
        <w:rPr>
          <w:ins w:id="913" w:author="Abercrombie, Kerrie" w:date="2025-09-05T20:53:00Z" w16du:dateUtc="2025-09-05T10:53:00Z"/>
        </w:rPr>
      </w:pPr>
      <w:ins w:id="914" w:author="Abercrombie, Kerrie" w:date="2025-09-05T20:53:00Z" w16du:dateUtc="2025-09-05T10:53:00Z">
        <w:r w:rsidRPr="00E0351A">
          <w:t xml:space="preserve">Revalidation training for </w:t>
        </w:r>
        <w:r>
          <w:t>VTS o</w:t>
        </w:r>
        <w:r w:rsidRPr="00E0351A">
          <w:t xml:space="preserve">perators should be structured around the original content of C0103-1 and aligned with the duties carried out by VTS Personnel. </w:t>
        </w:r>
        <w:r>
          <w:t xml:space="preserve"> Refer to </w:t>
        </w:r>
        <w:r w:rsidRPr="00CA0C2D">
          <w:rPr>
            <w:rPrChange w:id="915" w:author="Abercrombie, Kerrie" w:date="2025-09-05T21:41:00Z" w16du:dateUtc="2025-09-05T11:41:00Z">
              <w:rPr>
                <w:i/>
                <w:iCs/>
              </w:rPr>
            </w:rPrChange>
          </w:rPr>
          <w:t xml:space="preserve">IALA Model </w:t>
        </w:r>
      </w:ins>
      <w:ins w:id="916" w:author="Abercrombie, Kerrie" w:date="2025-09-08T10:07:00Z" w16du:dateUtc="2025-09-08T00:07:00Z">
        <w:r w:rsidR="00A37B1A">
          <w:t>C</w:t>
        </w:r>
      </w:ins>
      <w:ins w:id="917" w:author="Abercrombie, Kerrie" w:date="2025-09-05T20:53:00Z" w16du:dateUtc="2025-09-05T10:53:00Z">
        <w:r w:rsidRPr="00CA0C2D">
          <w:rPr>
            <w:rPrChange w:id="918" w:author="Abercrombie, Kerrie" w:date="2025-09-05T21:41:00Z" w16du:dateUtc="2025-09-05T11:41:00Z">
              <w:rPr>
                <w:i/>
                <w:iCs/>
              </w:rPr>
            </w:rPrChange>
          </w:rPr>
          <w:t>ourse C103-5, Part B</w:t>
        </w:r>
        <w:r>
          <w:t xml:space="preserve"> for further guidance.</w:t>
        </w:r>
      </w:ins>
    </w:p>
    <w:p w14:paraId="43F6176D" w14:textId="71D6B777" w:rsidR="005A26C6" w:rsidRDefault="005A26C6" w:rsidP="005A26C6">
      <w:pPr>
        <w:pStyle w:val="Heading3"/>
        <w:rPr>
          <w:ins w:id="919" w:author="Abercrombie, Kerrie" w:date="2025-09-05T20:53:00Z" w16du:dateUtc="2025-09-05T10:53:00Z"/>
          <w:lang w:val="en-AU"/>
        </w:rPr>
      </w:pPr>
      <w:bookmarkStart w:id="920" w:name="_Toc208001414"/>
      <w:ins w:id="921" w:author="Abercrombie, Kerrie" w:date="2025-09-05T20:53:00Z" w16du:dateUtc="2025-09-05T10:53:00Z">
        <w:r w:rsidRPr="00E0351A">
          <w:rPr>
            <w:lang w:val="en-AU"/>
          </w:rPr>
          <w:lastRenderedPageBreak/>
          <w:t>On-the-Job Training (OJT) Qualifications (e.g. VTS On-the-Job Training)</w:t>
        </w:r>
        <w:bookmarkEnd w:id="920"/>
      </w:ins>
    </w:p>
    <w:p w14:paraId="52ED930D" w14:textId="1F5F46AF" w:rsidR="005A26C6" w:rsidRPr="003C45DD" w:rsidRDefault="005A26C6" w:rsidP="005A26C6">
      <w:pPr>
        <w:pStyle w:val="BodyText"/>
        <w:rPr>
          <w:ins w:id="922" w:author="Abercrombie, Kerrie" w:date="2025-09-05T20:53:00Z" w16du:dateUtc="2025-09-05T10:53:00Z"/>
          <w:lang w:val="en-AU"/>
        </w:rPr>
      </w:pPr>
      <w:ins w:id="923" w:author="Abercrombie, Kerrie" w:date="2025-09-05T20:53:00Z" w16du:dateUtc="2025-09-05T10:53:00Z">
        <w:r w:rsidRPr="003C45DD">
          <w:rPr>
            <w:lang w:val="en-AU"/>
          </w:rPr>
          <w:t xml:space="preserve">On-the-job revalidation training for VTS personnel at a specific VTS centre </w:t>
        </w:r>
      </w:ins>
      <w:ins w:id="924" w:author="Abercrombie, Kerrie" w:date="2025-09-10T11:17:00Z" w16du:dateUtc="2025-09-10T01:17:00Z">
        <w:r w:rsidR="00CF2910">
          <w:rPr>
            <w:lang w:val="en-AU"/>
          </w:rPr>
          <w:t>may</w:t>
        </w:r>
      </w:ins>
      <w:ins w:id="925" w:author="Abercrombie, Kerrie" w:date="2025-09-05T20:53:00Z" w16du:dateUtc="2025-09-05T10:53:00Z">
        <w:r w:rsidRPr="003C45DD">
          <w:rPr>
            <w:lang w:val="en-AU"/>
          </w:rPr>
          <w:t xml:space="preserve"> vary significantly depending on local operational requirements and conditions. As such, specific guidance has not been developed</w:t>
        </w:r>
        <w:r>
          <w:rPr>
            <w:lang w:val="en-AU"/>
          </w:rPr>
          <w:t xml:space="preserve"> in IALA Model Course C0103-5</w:t>
        </w:r>
        <w:r w:rsidRPr="003C45DD">
          <w:rPr>
            <w:lang w:val="en-AU"/>
          </w:rPr>
          <w:t>.</w:t>
        </w:r>
      </w:ins>
    </w:p>
    <w:p w14:paraId="7F2F4D7C" w14:textId="7926D7C8" w:rsidR="005A26C6" w:rsidRPr="003C45DD" w:rsidRDefault="00CA0C2D" w:rsidP="005A26C6">
      <w:pPr>
        <w:pStyle w:val="BodyText"/>
        <w:rPr>
          <w:ins w:id="926" w:author="Abercrombie, Kerrie" w:date="2025-09-05T20:53:00Z" w16du:dateUtc="2025-09-05T10:53:00Z"/>
          <w:lang w:val="en-AU"/>
        </w:rPr>
      </w:pPr>
      <w:bookmarkStart w:id="927" w:name="_Hlk208218633"/>
      <w:ins w:id="928" w:author="Abercrombie, Kerrie" w:date="2025-09-05T21:41:00Z" w16du:dateUtc="2025-09-05T11:41:00Z">
        <w:r>
          <w:rPr>
            <w:lang w:val="en-AU"/>
          </w:rPr>
          <w:t>H</w:t>
        </w:r>
      </w:ins>
      <w:ins w:id="929" w:author="Abercrombie, Kerrie" w:date="2025-09-05T20:53:00Z" w16du:dateUtc="2025-09-05T10:53:00Z">
        <w:r w:rsidR="005A26C6" w:rsidRPr="003C45DD">
          <w:rPr>
            <w:lang w:val="en-AU"/>
          </w:rPr>
          <w:t xml:space="preserve">owever, </w:t>
        </w:r>
      </w:ins>
      <w:ins w:id="930" w:author="Abercrombie, Kerrie" w:date="2025-09-05T21:41:00Z" w16du:dateUtc="2025-09-05T11:41:00Z">
        <w:r>
          <w:rPr>
            <w:lang w:val="en-AU"/>
          </w:rPr>
          <w:t>i</w:t>
        </w:r>
        <w:r w:rsidRPr="003C45DD">
          <w:rPr>
            <w:lang w:val="en-AU"/>
          </w:rPr>
          <w:t xml:space="preserve">t is recognised </w:t>
        </w:r>
      </w:ins>
      <w:ins w:id="931" w:author="Abercrombie, Kerrie" w:date="2025-09-05T20:53:00Z" w16du:dateUtc="2025-09-05T10:53:00Z">
        <w:r w:rsidR="005A26C6" w:rsidRPr="003C45DD">
          <w:rPr>
            <w:lang w:val="en-AU"/>
          </w:rPr>
          <w:t xml:space="preserve">that </w:t>
        </w:r>
      </w:ins>
      <w:ins w:id="932" w:author="Abercrombie, Kerrie" w:date="2025-09-08T10:08:00Z" w16du:dateUtc="2025-09-08T00:08:00Z">
        <w:r w:rsidR="00A37B1A">
          <w:rPr>
            <w:lang w:val="en-AU"/>
          </w:rPr>
          <w:t xml:space="preserve">the ongoing </w:t>
        </w:r>
      </w:ins>
      <w:ins w:id="933" w:author="Abercrombie, Kerrie" w:date="2025-09-05T20:53:00Z" w16du:dateUtc="2025-09-05T10:53:00Z">
        <w:r w:rsidR="005A26C6" w:rsidRPr="003C45DD">
          <w:rPr>
            <w:lang w:val="en-AU"/>
          </w:rPr>
          <w:t xml:space="preserve">revalidation </w:t>
        </w:r>
      </w:ins>
      <w:ins w:id="934" w:author="Abercrombie, Kerrie" w:date="2025-09-08T10:08:00Z" w16du:dateUtc="2025-09-08T00:08:00Z">
        <w:r w:rsidR="00A37B1A">
          <w:rPr>
            <w:lang w:val="en-AU"/>
          </w:rPr>
          <w:t xml:space="preserve">of on-the-job skills </w:t>
        </w:r>
      </w:ins>
      <w:ins w:id="935" w:author="Abercrombie, Kerrie" w:date="2025-09-05T20:53:00Z" w16du:dateUtc="2025-09-05T10:53:00Z">
        <w:r w:rsidR="005A26C6" w:rsidRPr="003C45DD">
          <w:rPr>
            <w:lang w:val="en-AU"/>
          </w:rPr>
          <w:t xml:space="preserve">may be achieved through periodic performance </w:t>
        </w:r>
      </w:ins>
      <w:ins w:id="936" w:author="Abercrombie, Kerrie" w:date="2025-09-05T21:48:00Z" w16du:dateUtc="2025-09-05T11:48:00Z">
        <w:r w:rsidR="00D33432" w:rsidRPr="003C45DD">
          <w:rPr>
            <w:lang w:val="en-AU"/>
          </w:rPr>
          <w:t>assessments and</w:t>
        </w:r>
      </w:ins>
      <w:ins w:id="937" w:author="Abercrombie, Kerrie" w:date="2025-09-05T20:53:00Z" w16du:dateUtc="2025-09-05T10:53:00Z">
        <w:r w:rsidR="005A26C6" w:rsidRPr="003C45DD">
          <w:rPr>
            <w:lang w:val="en-AU"/>
          </w:rPr>
          <w:t xml:space="preserve"> supplemented where necessary by targeted skills development and training such as adaptation or update training. This ensures that VTS personnel continue to maintain and develop the competencies required to perform their VTS duties proficiently.</w:t>
        </w:r>
        <w:bookmarkEnd w:id="927"/>
      </w:ins>
    </w:p>
    <w:p w14:paraId="54BC803D" w14:textId="3FF0844D" w:rsidR="005A26C6" w:rsidRPr="00E0351A" w:rsidRDefault="005A26C6" w:rsidP="005A26C6">
      <w:pPr>
        <w:pStyle w:val="Heading3"/>
        <w:rPr>
          <w:ins w:id="938" w:author="Abercrombie, Kerrie" w:date="2025-09-05T20:53:00Z" w16du:dateUtc="2025-09-05T10:53:00Z"/>
          <w:lang w:val="en-AU"/>
        </w:rPr>
      </w:pPr>
      <w:bookmarkStart w:id="939" w:name="_Toc208001415"/>
      <w:ins w:id="940" w:author="Abercrombie, Kerrie" w:date="2025-09-05T20:53:00Z" w16du:dateUtc="2025-09-05T10:53:00Z">
        <w:r w:rsidRPr="00E0351A">
          <w:rPr>
            <w:lang w:val="en-AU"/>
          </w:rPr>
          <w:t>Additional Qualifications</w:t>
        </w:r>
        <w:r>
          <w:rPr>
            <w:lang w:val="en-AU"/>
          </w:rPr>
          <w:t xml:space="preserve"> </w:t>
        </w:r>
        <w:r w:rsidRPr="00E0351A">
          <w:rPr>
            <w:lang w:val="en-AU"/>
          </w:rPr>
          <w:t>(e.g. VTS Supervisor</w:t>
        </w:r>
      </w:ins>
      <w:ins w:id="941" w:author="Abercrombie, Kerrie" w:date="2025-09-05T20:54:00Z" w16du:dateUtc="2025-09-05T10:54:00Z">
        <w:r>
          <w:rPr>
            <w:lang w:val="en-AU"/>
          </w:rPr>
          <w:t xml:space="preserve"> Training</w:t>
        </w:r>
      </w:ins>
      <w:ins w:id="942" w:author="Abercrombie, Kerrie" w:date="2025-09-05T20:53:00Z" w16du:dateUtc="2025-09-05T10:53:00Z">
        <w:r w:rsidRPr="00E0351A">
          <w:rPr>
            <w:lang w:val="en-AU"/>
          </w:rPr>
          <w:t>, OJT Instructor</w:t>
        </w:r>
      </w:ins>
      <w:ins w:id="943" w:author="Abercrombie, Kerrie" w:date="2025-09-05T20:54:00Z" w16du:dateUtc="2025-09-05T10:54:00Z">
        <w:r>
          <w:rPr>
            <w:lang w:val="en-AU"/>
          </w:rPr>
          <w:t xml:space="preserve"> Training</w:t>
        </w:r>
      </w:ins>
      <w:ins w:id="944" w:author="Abercrombie, Kerrie" w:date="2025-09-05T20:53:00Z" w16du:dateUtc="2025-09-05T10:53:00Z">
        <w:r w:rsidRPr="00E0351A">
          <w:rPr>
            <w:lang w:val="en-AU"/>
          </w:rPr>
          <w:t>)</w:t>
        </w:r>
        <w:bookmarkEnd w:id="939"/>
      </w:ins>
    </w:p>
    <w:p w14:paraId="5E90771B" w14:textId="32FAB7E2" w:rsidR="005A26C6" w:rsidRPr="00D33432" w:rsidRDefault="005A26C6" w:rsidP="005A26C6">
      <w:pPr>
        <w:pStyle w:val="BodyText"/>
        <w:rPr>
          <w:ins w:id="945" w:author="Abercrombie, Kerrie" w:date="2025-09-05T20:53:00Z" w16du:dateUtc="2025-09-05T10:53:00Z"/>
        </w:rPr>
      </w:pPr>
      <w:ins w:id="946" w:author="Abercrombie, Kerrie" w:date="2025-09-05T20:53:00Z" w16du:dateUtc="2025-09-05T10:53:00Z">
        <w:r>
          <w:t xml:space="preserve">VTS </w:t>
        </w:r>
        <w:r w:rsidRPr="00D33432">
          <w:t xml:space="preserve">personnel </w:t>
        </w:r>
      </w:ins>
      <w:ins w:id="947" w:author="Abercrombie, Kerrie" w:date="2025-09-05T21:42:00Z" w16du:dateUtc="2025-09-05T11:42:00Z">
        <w:r w:rsidR="00CA0C2D" w:rsidRPr="00D33432">
          <w:t>holding</w:t>
        </w:r>
      </w:ins>
      <w:ins w:id="948" w:author="Abercrombie, Kerrie" w:date="2025-09-05T20:53:00Z" w16du:dateUtc="2025-09-05T10:53:00Z">
        <w:r w:rsidRPr="00D33432">
          <w:t xml:space="preserve"> additional qualifications, such as VTS Supervisor or OJT Instructor, are expected to maintain the competencies </w:t>
        </w:r>
      </w:ins>
      <w:ins w:id="949" w:author="Abercrombie, Kerrie" w:date="2025-09-05T21:43:00Z" w16du:dateUtc="2025-09-05T11:43:00Z">
        <w:r w:rsidR="00CA0C2D" w:rsidRPr="00D33432">
          <w:t xml:space="preserve">required </w:t>
        </w:r>
      </w:ins>
      <w:ins w:id="950" w:author="Abercrombie, Kerrie" w:date="2025-09-05T20:53:00Z" w16du:dateUtc="2025-09-05T10:53:00Z">
        <w:r w:rsidRPr="00D33432">
          <w:t xml:space="preserve">for those roles. While the original model courses (C0103-2 and C0103-4) provide a basis for initial training, revalidation may be approached </w:t>
        </w:r>
      </w:ins>
      <w:ins w:id="951" w:author="Abercrombie, Kerrie" w:date="2025-09-08T10:11:00Z" w16du:dateUtc="2025-09-08T00:11:00Z">
        <w:r w:rsidR="00A37B1A">
          <w:t xml:space="preserve">more </w:t>
        </w:r>
      </w:ins>
      <w:ins w:id="952" w:author="Abercrombie, Kerrie" w:date="2025-09-05T20:53:00Z" w16du:dateUtc="2025-09-05T10:53:00Z">
        <w:r w:rsidRPr="00D33432">
          <w:t xml:space="preserve">flexibly. </w:t>
        </w:r>
      </w:ins>
    </w:p>
    <w:p w14:paraId="5C207834" w14:textId="77777777" w:rsidR="00955E17" w:rsidRDefault="005A26C6" w:rsidP="005A26C6">
      <w:pPr>
        <w:pStyle w:val="BodyText"/>
        <w:rPr>
          <w:ins w:id="953" w:author="Abercrombie, Kerrie" w:date="2025-09-05T20:57:00Z" w16du:dateUtc="2025-09-05T10:57:00Z"/>
        </w:rPr>
      </w:pPr>
      <w:bookmarkStart w:id="954" w:name="_Hlk207718274"/>
      <w:ins w:id="955" w:author="Abercrombie, Kerrie" w:date="2025-09-05T20:53:00Z" w16du:dateUtc="2025-09-05T10:53:00Z">
        <w:r w:rsidRPr="00D33432">
          <w:t>Competent Authorities may determine the most appropriate means of revalidation which could</w:t>
        </w:r>
        <w:r>
          <w:t xml:space="preserve"> i</w:t>
        </w:r>
        <w:r w:rsidRPr="000D2D90">
          <w:t>nclude</w:t>
        </w:r>
      </w:ins>
      <w:ins w:id="956" w:author="Abercrombie, Kerrie" w:date="2025-09-05T20:57:00Z" w16du:dateUtc="2025-09-05T10:57:00Z">
        <w:r w:rsidR="00955E17">
          <w:t>:</w:t>
        </w:r>
      </w:ins>
      <w:ins w:id="957" w:author="Abercrombie, Kerrie" w:date="2025-09-05T20:53:00Z" w16du:dateUtc="2025-09-05T10:53:00Z">
        <w:r>
          <w:t xml:space="preserve"> </w:t>
        </w:r>
      </w:ins>
    </w:p>
    <w:p w14:paraId="1331E8A1" w14:textId="77777777" w:rsidR="00955E17" w:rsidRDefault="005A26C6" w:rsidP="00F366EA">
      <w:pPr>
        <w:pStyle w:val="Bullet1"/>
        <w:rPr>
          <w:ins w:id="958" w:author="Abercrombie, Kerrie" w:date="2025-09-05T20:58:00Z" w16du:dateUtc="2025-09-05T10:58:00Z"/>
        </w:rPr>
      </w:pPr>
      <w:ins w:id="959" w:author="Abercrombie, Kerrie" w:date="2025-09-05T20:53:00Z" w16du:dateUtc="2025-09-05T10:53:00Z">
        <w:r>
          <w:t xml:space="preserve">attending </w:t>
        </w:r>
        <w:r w:rsidRPr="000D2D90">
          <w:t>a structured revalidation course aligned with the original model course (e.g. C0103-2 for Supervisors, C0103-4 for Instructors)</w:t>
        </w:r>
        <w:r>
          <w:t xml:space="preserve">. Refer to </w:t>
        </w:r>
        <w:r w:rsidRPr="00955E17">
          <w:rPr>
            <w:i/>
            <w:iCs/>
          </w:rPr>
          <w:t>IALA Model Course C103-5, Part B</w:t>
        </w:r>
        <w:r>
          <w:t xml:space="preserve"> for further guidance. </w:t>
        </w:r>
      </w:ins>
    </w:p>
    <w:p w14:paraId="24E88F9D" w14:textId="7DC780D3" w:rsidR="005A26C6" w:rsidRPr="00CA0C2D" w:rsidRDefault="005A26C6" w:rsidP="00955E17">
      <w:pPr>
        <w:pStyle w:val="Bullet1"/>
        <w:rPr>
          <w:ins w:id="960" w:author="Abercrombie, Kerrie" w:date="2025-09-05T21:37:00Z" w16du:dateUtc="2025-09-05T11:37:00Z"/>
          <w:rPrChange w:id="961" w:author="Abercrombie, Kerrie" w:date="2025-09-05T21:43:00Z" w16du:dateUtc="2025-09-05T11:43:00Z">
            <w:rPr>
              <w:ins w:id="962" w:author="Abercrombie, Kerrie" w:date="2025-09-05T21:37:00Z" w16du:dateUtc="2025-09-05T11:37:00Z"/>
              <w:lang w:val="en-AU"/>
            </w:rPr>
          </w:rPrChange>
        </w:rPr>
      </w:pPr>
      <w:ins w:id="963" w:author="Abercrombie, Kerrie" w:date="2025-09-05T20:53:00Z" w16du:dateUtc="2025-09-05T10:53:00Z">
        <w:r w:rsidRPr="00CA0C2D">
          <w:t xml:space="preserve">other methods aligned with </w:t>
        </w:r>
        <w:r w:rsidRPr="00CA0C2D">
          <w:rPr>
            <w:lang w:val="en-AU"/>
          </w:rPr>
          <w:t>role-specific responsibilities</w:t>
        </w:r>
      </w:ins>
      <w:ins w:id="964" w:author="Abercrombie, Kerrie" w:date="2025-09-05T20:58:00Z" w16du:dateUtc="2025-09-05T10:58:00Z">
        <w:r w:rsidR="00955E17" w:rsidRPr="00CA0C2D">
          <w:rPr>
            <w:lang w:val="en-AU"/>
          </w:rPr>
          <w:t xml:space="preserve">.   </w:t>
        </w:r>
      </w:ins>
      <w:ins w:id="965" w:author="Abercrombie, Kerrie" w:date="2025-09-05T20:59:00Z" w16du:dateUtc="2025-09-05T10:59:00Z">
        <w:r w:rsidR="00955E17" w:rsidRPr="00CA0C2D">
          <w:rPr>
            <w:lang w:val="en-AU"/>
          </w:rPr>
          <w:t xml:space="preserve">Refer to section 9.3. </w:t>
        </w:r>
      </w:ins>
      <w:ins w:id="966" w:author="Abercrombie, Kerrie" w:date="2025-09-05T20:53:00Z" w16du:dateUtc="2025-09-05T10:53:00Z">
        <w:r w:rsidRPr="00CA0C2D">
          <w:rPr>
            <w:lang w:val="en-AU"/>
          </w:rPr>
          <w:t xml:space="preserve"> </w:t>
        </w:r>
      </w:ins>
    </w:p>
    <w:p w14:paraId="37A5D943" w14:textId="63F7DDD7" w:rsidR="00CB3CE8" w:rsidRDefault="00CB3CE8" w:rsidP="00CB3CE8">
      <w:pPr>
        <w:pStyle w:val="Heading2"/>
        <w:rPr>
          <w:ins w:id="967" w:author="Abercrombie, Kerrie" w:date="2025-09-05T18:57:00Z" w16du:dateUtc="2025-09-05T08:57:00Z"/>
        </w:rPr>
      </w:pPr>
      <w:bookmarkStart w:id="968" w:name="_Toc208001416"/>
      <w:bookmarkEnd w:id="954"/>
      <w:ins w:id="969" w:author="Abercrombie, Kerrie" w:date="2025-09-05T17:16:00Z" w16du:dateUtc="2025-09-05T07:16:00Z">
        <w:r w:rsidRPr="00CA0C2D">
          <w:t>Additional Qualifications</w:t>
        </w:r>
        <w:r>
          <w:t xml:space="preserve"> (e</w:t>
        </w:r>
      </w:ins>
      <w:ins w:id="970" w:author="Abercrombie, Kerrie" w:date="2025-09-05T19:20:00Z" w16du:dateUtc="2025-09-05T09:20:00Z">
        <w:r w:rsidR="00EB4F35">
          <w:t>.g</w:t>
        </w:r>
      </w:ins>
      <w:ins w:id="971" w:author="Abercrombie, Kerrie" w:date="2025-09-05T17:16:00Z" w16du:dateUtc="2025-09-05T07:16:00Z">
        <w:r>
          <w:t>. VTS Supervisor, OJT Instructor)</w:t>
        </w:r>
      </w:ins>
      <w:bookmarkEnd w:id="968"/>
    </w:p>
    <w:p w14:paraId="6D484AF9" w14:textId="77777777" w:rsidR="00F12154" w:rsidRDefault="00F12154" w:rsidP="00F12154">
      <w:pPr>
        <w:pStyle w:val="Heading2separationline"/>
        <w:rPr>
          <w:ins w:id="972" w:author="Abercrombie, Kerrie" w:date="2025-09-05T18:57:00Z" w16du:dateUtc="2025-09-05T08:57:00Z"/>
        </w:rPr>
      </w:pPr>
    </w:p>
    <w:p w14:paraId="7618C19C" w14:textId="45DD0326" w:rsidR="00F12154" w:rsidRDefault="0053736D" w:rsidP="00F12154">
      <w:pPr>
        <w:pStyle w:val="BodyText"/>
        <w:rPr>
          <w:ins w:id="973" w:author="Abercrombie, Kerrie" w:date="2025-09-05T18:58:00Z" w16du:dateUtc="2025-09-05T08:58:00Z"/>
        </w:rPr>
      </w:pPr>
      <w:ins w:id="974" w:author="Abercrombie, Kerrie" w:date="2025-09-05T18:58:00Z" w16du:dateUtc="2025-09-05T08:58:00Z">
        <w:r>
          <w:t xml:space="preserve">VTS personnel </w:t>
        </w:r>
      </w:ins>
      <w:ins w:id="975" w:author="Abercrombie, Kerrie" w:date="2025-09-05T18:59:00Z" w16du:dateUtc="2025-09-05T08:59:00Z">
        <w:r>
          <w:t>may</w:t>
        </w:r>
      </w:ins>
      <w:ins w:id="976" w:author="Abercrombie, Kerrie" w:date="2025-09-05T19:31:00Z" w16du:dateUtc="2025-09-05T09:31:00Z">
        <w:r w:rsidR="00AC5DBC">
          <w:t xml:space="preserve"> also</w:t>
        </w:r>
      </w:ins>
      <w:ins w:id="977" w:author="Abercrombie, Kerrie" w:date="2025-09-05T18:58:00Z" w16du:dateUtc="2025-09-05T08:58:00Z">
        <w:r>
          <w:t xml:space="preserve"> hold additional qualifications such as VTS Supervisor or OJT Instructor</w:t>
        </w:r>
      </w:ins>
      <w:ins w:id="978" w:author="Abercrombie, Kerrie" w:date="2025-09-05T18:59:00Z" w16du:dateUtc="2025-09-05T08:59:00Z">
        <w:r>
          <w:t xml:space="preserve"> certificates.  </w:t>
        </w:r>
      </w:ins>
    </w:p>
    <w:p w14:paraId="49FFE184" w14:textId="7B02E04B" w:rsidR="0053736D" w:rsidRPr="0053736D" w:rsidRDefault="0053736D" w:rsidP="0053736D">
      <w:pPr>
        <w:pStyle w:val="Heading3"/>
        <w:rPr>
          <w:ins w:id="979" w:author="Abercrombie, Kerrie" w:date="2025-09-05T19:01:00Z" w16du:dateUtc="2025-09-05T09:01:00Z"/>
        </w:rPr>
      </w:pPr>
      <w:bookmarkStart w:id="980" w:name="_Toc208001417"/>
      <w:ins w:id="981" w:author="Abercrombie, Kerrie" w:date="2025-09-05T19:01:00Z" w16du:dateUtc="2025-09-05T09:01:00Z">
        <w:r w:rsidRPr="0053736D">
          <w:t>C0103-2 VTS S</w:t>
        </w:r>
      </w:ins>
      <w:ins w:id="982" w:author="Abercrombie, Kerrie" w:date="2025-09-05T21:50:00Z" w16du:dateUtc="2025-09-05T11:50:00Z">
        <w:r w:rsidR="00D33432">
          <w:t>upervisor Training</w:t>
        </w:r>
      </w:ins>
      <w:bookmarkEnd w:id="980"/>
      <w:ins w:id="983" w:author="Abercrombie, Kerrie" w:date="2025-09-05T19:01:00Z" w16du:dateUtc="2025-09-05T09:01:00Z">
        <w:r w:rsidRPr="0053736D">
          <w:t xml:space="preserve"> </w:t>
        </w:r>
      </w:ins>
    </w:p>
    <w:p w14:paraId="208687EB" w14:textId="3B11BFC5" w:rsidR="00AC5DBC" w:rsidRDefault="00AC5DBC" w:rsidP="0053736D">
      <w:pPr>
        <w:pStyle w:val="BodyText"/>
        <w:rPr>
          <w:ins w:id="984" w:author="Abercrombie, Kerrie" w:date="2025-09-05T19:25:00Z" w16du:dateUtc="2025-09-05T09:25:00Z"/>
        </w:rPr>
      </w:pPr>
      <w:ins w:id="985" w:author="Abercrombie, Kerrie" w:date="2025-09-05T19:25:00Z">
        <w:r w:rsidRPr="00AC5DBC">
          <w:t>Depending on operational requirements, a VTS provider may establish dedicated VTS Supervisor positions or assign supervisory responsibilities to existing personnel to support the day-to-day coordination and management of the VTS. Where such a role exists, VTS Operators assigned supervisory duties should complete the IALA Model Course C0103-2 VTS Supervisor Training to ensure they have the necessary knowledge, skills, and attitude for the role.</w:t>
        </w:r>
      </w:ins>
    </w:p>
    <w:p w14:paraId="3B893F39" w14:textId="74DB837C" w:rsidR="00EB4F35" w:rsidRPr="00CF47B3" w:rsidRDefault="00AC5DBC" w:rsidP="00AC5DBC">
      <w:pPr>
        <w:pStyle w:val="BodyText"/>
        <w:rPr>
          <w:ins w:id="986" w:author="Abercrombie, Kerrie" w:date="2025-09-05T19:27:00Z" w16du:dateUtc="2025-09-05T09:27:00Z"/>
          <w:strike/>
          <w:rPrChange w:id="987" w:author="Abercrombie, Kerrie" w:date="2025-09-09T08:02:00Z" w16du:dateUtc="2025-09-08T22:02:00Z">
            <w:rPr>
              <w:ins w:id="988" w:author="Abercrombie, Kerrie" w:date="2025-09-05T19:27:00Z" w16du:dateUtc="2025-09-05T09:27:00Z"/>
            </w:rPr>
          </w:rPrChange>
        </w:rPr>
      </w:pPr>
      <w:ins w:id="989" w:author="Abercrombie, Kerrie" w:date="2025-09-05T19:29:00Z" w16du:dateUtc="2025-09-05T09:29:00Z">
        <w:r w:rsidRPr="00AC5DBC">
          <w:t xml:space="preserve">The VTS Supervisor Model Course consists of five modules, each </w:t>
        </w:r>
        <w:r>
          <w:t>covering</w:t>
        </w:r>
        <w:r w:rsidRPr="00AC5DBC">
          <w:t xml:space="preserve"> a specific subject area aligned with the roles and responsibilities of a VTS Supervisor</w:t>
        </w:r>
      </w:ins>
      <w:ins w:id="990" w:author="Abercrombie, Kerrie" w:date="2025-09-05T19:18:00Z" w16du:dateUtc="2025-09-05T09:18:00Z">
        <w:r w:rsidR="00EB4F35" w:rsidRPr="00EB4F35">
          <w:t xml:space="preserve">. </w:t>
        </w:r>
      </w:ins>
      <w:ins w:id="991" w:author="Abercrombie, Kerrie" w:date="2025-09-05T19:27:00Z" w16du:dateUtc="2025-09-05T09:27:00Z">
        <w:r w:rsidRPr="00CF47B3">
          <w:rPr>
            <w:strike/>
            <w:rPrChange w:id="992" w:author="Abercrombie, Kerrie" w:date="2025-09-09T08:02:00Z" w16du:dateUtc="2025-09-08T22:02:00Z">
              <w:rPr/>
            </w:rPrChange>
          </w:rPr>
          <w:t>These include:</w:t>
        </w:r>
      </w:ins>
    </w:p>
    <w:p w14:paraId="76E8C545" w14:textId="77777777" w:rsidR="00AC5DBC" w:rsidRPr="00CF47B3" w:rsidRDefault="00AC5DBC" w:rsidP="00AC5DBC">
      <w:pPr>
        <w:pStyle w:val="Bullet1"/>
        <w:rPr>
          <w:ins w:id="993" w:author="Abercrombie, Kerrie" w:date="2025-09-05T19:27:00Z" w16du:dateUtc="2025-09-05T09:27:00Z"/>
          <w:strike/>
          <w:rPrChange w:id="994" w:author="Abercrombie, Kerrie" w:date="2025-09-09T08:02:00Z" w16du:dateUtc="2025-09-08T22:02:00Z">
            <w:rPr>
              <w:ins w:id="995" w:author="Abercrombie, Kerrie" w:date="2025-09-05T19:27:00Z" w16du:dateUtc="2025-09-05T09:27:00Z"/>
            </w:rPr>
          </w:rPrChange>
        </w:rPr>
      </w:pPr>
      <w:ins w:id="996" w:author="Abercrombie, Kerrie" w:date="2025-09-05T19:27:00Z" w16du:dateUtc="2025-09-05T09:27:00Z">
        <w:r w:rsidRPr="00CF47B3">
          <w:rPr>
            <w:strike/>
            <w:rPrChange w:id="997" w:author="Abercrombie, Kerrie" w:date="2025-09-09T08:02:00Z" w16du:dateUtc="2025-09-08T22:02:00Z">
              <w:rPr/>
            </w:rPrChange>
          </w:rPr>
          <w:t>Communication and Leadership</w:t>
        </w:r>
      </w:ins>
    </w:p>
    <w:p w14:paraId="3B9D1D10" w14:textId="3146AA84" w:rsidR="00AC5DBC" w:rsidRPr="00CF47B3" w:rsidRDefault="00AC5DBC" w:rsidP="00AC5DBC">
      <w:pPr>
        <w:pStyle w:val="Bullet1"/>
        <w:rPr>
          <w:ins w:id="998" w:author="Abercrombie, Kerrie" w:date="2025-09-05T19:27:00Z" w16du:dateUtc="2025-09-05T09:27:00Z"/>
          <w:strike/>
          <w:rPrChange w:id="999" w:author="Abercrombie, Kerrie" w:date="2025-09-09T08:02:00Z" w16du:dateUtc="2025-09-08T22:02:00Z">
            <w:rPr>
              <w:ins w:id="1000" w:author="Abercrombie, Kerrie" w:date="2025-09-05T19:27:00Z" w16du:dateUtc="2025-09-05T09:27:00Z"/>
            </w:rPr>
          </w:rPrChange>
        </w:rPr>
      </w:pPr>
      <w:ins w:id="1001" w:author="Abercrombie, Kerrie" w:date="2025-09-05T19:27:00Z" w16du:dateUtc="2025-09-05T09:27:00Z">
        <w:r w:rsidRPr="00CF47B3">
          <w:rPr>
            <w:strike/>
            <w:rPrChange w:id="1002" w:author="Abercrombie, Kerrie" w:date="2025-09-09T08:02:00Z" w16du:dateUtc="2025-09-08T22:02:00Z">
              <w:rPr/>
            </w:rPrChange>
          </w:rPr>
          <w:t>Managing the Watch</w:t>
        </w:r>
      </w:ins>
    </w:p>
    <w:p w14:paraId="271D80D6" w14:textId="4B2FBF63" w:rsidR="00AC5DBC" w:rsidRPr="00CF47B3" w:rsidRDefault="00AC5DBC" w:rsidP="00AC5DBC">
      <w:pPr>
        <w:pStyle w:val="Bullet1"/>
        <w:rPr>
          <w:ins w:id="1003" w:author="Abercrombie, Kerrie" w:date="2025-09-05T19:27:00Z" w16du:dateUtc="2025-09-05T09:27:00Z"/>
          <w:strike/>
          <w:rPrChange w:id="1004" w:author="Abercrombie, Kerrie" w:date="2025-09-09T08:02:00Z" w16du:dateUtc="2025-09-08T22:02:00Z">
            <w:rPr>
              <w:ins w:id="1005" w:author="Abercrombie, Kerrie" w:date="2025-09-05T19:27:00Z" w16du:dateUtc="2025-09-05T09:27:00Z"/>
            </w:rPr>
          </w:rPrChange>
        </w:rPr>
      </w:pPr>
      <w:ins w:id="1006" w:author="Abercrombie, Kerrie" w:date="2025-09-05T19:27:00Z" w16du:dateUtc="2025-09-05T09:27:00Z">
        <w:r w:rsidRPr="00CF47B3">
          <w:rPr>
            <w:strike/>
            <w:rPrChange w:id="1007" w:author="Abercrombie, Kerrie" w:date="2025-09-09T08:02:00Z" w16du:dateUtc="2025-09-08T22:02:00Z">
              <w:rPr/>
            </w:rPrChange>
          </w:rPr>
          <w:t>Provision of VTS</w:t>
        </w:r>
      </w:ins>
    </w:p>
    <w:p w14:paraId="6DB5D68F" w14:textId="565A785C" w:rsidR="00AC5DBC" w:rsidRPr="00CF47B3" w:rsidRDefault="00AC5DBC" w:rsidP="00AC5DBC">
      <w:pPr>
        <w:pStyle w:val="Bullet1"/>
        <w:rPr>
          <w:ins w:id="1008" w:author="Abercrombie, Kerrie" w:date="2025-09-05T19:27:00Z" w16du:dateUtc="2025-09-05T09:27:00Z"/>
          <w:strike/>
          <w:rPrChange w:id="1009" w:author="Abercrombie, Kerrie" w:date="2025-09-09T08:02:00Z" w16du:dateUtc="2025-09-08T22:02:00Z">
            <w:rPr>
              <w:ins w:id="1010" w:author="Abercrombie, Kerrie" w:date="2025-09-05T19:27:00Z" w16du:dateUtc="2025-09-05T09:27:00Z"/>
            </w:rPr>
          </w:rPrChange>
        </w:rPr>
      </w:pPr>
      <w:ins w:id="1011" w:author="Abercrombie, Kerrie" w:date="2025-09-05T19:27:00Z" w16du:dateUtc="2025-09-05T09:27:00Z">
        <w:r w:rsidRPr="00CF47B3">
          <w:rPr>
            <w:strike/>
            <w:rPrChange w:id="1012" w:author="Abercrombie, Kerrie" w:date="2025-09-09T08:02:00Z" w16du:dateUtc="2025-09-08T22:02:00Z">
              <w:rPr/>
            </w:rPrChange>
          </w:rPr>
          <w:t>Responding to Emergency Situations</w:t>
        </w:r>
      </w:ins>
    </w:p>
    <w:p w14:paraId="04E485D1" w14:textId="09758AB0" w:rsidR="00EB4F35" w:rsidRPr="00CF47B3" w:rsidRDefault="00AC5DBC">
      <w:pPr>
        <w:pStyle w:val="Bullet1"/>
        <w:rPr>
          <w:ins w:id="1013" w:author="Abercrombie, Kerrie" w:date="2025-09-05T19:00:00Z" w16du:dateUtc="2025-09-05T09:00:00Z"/>
          <w:strike/>
          <w:rPrChange w:id="1014" w:author="Abercrombie, Kerrie" w:date="2025-09-09T08:02:00Z" w16du:dateUtc="2025-09-08T22:02:00Z">
            <w:rPr>
              <w:ins w:id="1015" w:author="Abercrombie, Kerrie" w:date="2025-09-05T19:00:00Z" w16du:dateUtc="2025-09-05T09:00:00Z"/>
            </w:rPr>
          </w:rPrChange>
        </w:rPr>
        <w:pPrChange w:id="1016" w:author="Abercrombie, Kerrie" w:date="2025-09-05T19:49:00Z" w16du:dateUtc="2025-09-05T09:49:00Z">
          <w:pPr>
            <w:pStyle w:val="BodyText"/>
          </w:pPr>
        </w:pPrChange>
      </w:pPr>
      <w:ins w:id="1017" w:author="Abercrombie, Kerrie" w:date="2025-09-05T19:27:00Z" w16du:dateUtc="2025-09-05T09:27:00Z">
        <w:r w:rsidRPr="00CF47B3">
          <w:rPr>
            <w:strike/>
            <w:rPrChange w:id="1018" w:author="Abercrombie, Kerrie" w:date="2025-09-09T08:02:00Z" w16du:dateUtc="2025-09-08T22:02:00Z">
              <w:rPr/>
            </w:rPrChange>
          </w:rPr>
          <w:t>Human Factors</w:t>
        </w:r>
      </w:ins>
    </w:p>
    <w:p w14:paraId="70840B7D" w14:textId="3E11BB04" w:rsidR="0053736D" w:rsidRDefault="0053736D">
      <w:pPr>
        <w:pStyle w:val="Heading3"/>
        <w:rPr>
          <w:ins w:id="1019" w:author="Abercrombie, Kerrie" w:date="2025-09-05T19:00:00Z" w16du:dateUtc="2025-09-05T09:00:00Z"/>
        </w:rPr>
        <w:pPrChange w:id="1020" w:author="Abercrombie, Kerrie" w:date="2025-09-05T19:01:00Z" w16du:dateUtc="2025-09-05T09:01:00Z">
          <w:pPr>
            <w:pStyle w:val="BodyText"/>
          </w:pPr>
        </w:pPrChange>
      </w:pPr>
      <w:bookmarkStart w:id="1021" w:name="_Toc208001418"/>
      <w:ins w:id="1022" w:author="Abercrombie, Kerrie" w:date="2025-09-05T19:01:00Z" w16du:dateUtc="2025-09-05T09:01:00Z">
        <w:r w:rsidRPr="0053736D">
          <w:t>C0103-4 VTS O</w:t>
        </w:r>
      </w:ins>
      <w:ins w:id="1023" w:author="Abercrombie, Kerrie" w:date="2025-09-05T21:50:00Z" w16du:dateUtc="2025-09-05T11:50:00Z">
        <w:r w:rsidR="00D33432">
          <w:t>n</w:t>
        </w:r>
      </w:ins>
      <w:ins w:id="1024" w:author="Abercrombie, Kerrie" w:date="2025-09-05T19:01:00Z" w16du:dateUtc="2025-09-05T09:01:00Z">
        <w:r w:rsidRPr="0053736D">
          <w:t>-T</w:t>
        </w:r>
      </w:ins>
      <w:ins w:id="1025" w:author="Abercrombie, Kerrie" w:date="2025-09-05T21:50:00Z" w16du:dateUtc="2025-09-05T11:50:00Z">
        <w:r w:rsidR="00D33432">
          <w:t>he</w:t>
        </w:r>
      </w:ins>
      <w:ins w:id="1026" w:author="Abercrombie, Kerrie" w:date="2025-09-05T19:01:00Z" w16du:dateUtc="2025-09-05T09:01:00Z">
        <w:r w:rsidRPr="0053736D">
          <w:t>-J</w:t>
        </w:r>
      </w:ins>
      <w:ins w:id="1027" w:author="Abercrombie, Kerrie" w:date="2025-09-05T21:50:00Z" w16du:dateUtc="2025-09-05T11:50:00Z">
        <w:r w:rsidR="00D33432">
          <w:t>ob</w:t>
        </w:r>
      </w:ins>
      <w:ins w:id="1028" w:author="Abercrombie, Kerrie" w:date="2025-09-05T19:01:00Z" w16du:dateUtc="2025-09-05T09:01:00Z">
        <w:r w:rsidRPr="0053736D">
          <w:t xml:space="preserve"> T</w:t>
        </w:r>
      </w:ins>
      <w:ins w:id="1029" w:author="Abercrombie, Kerrie" w:date="2025-09-05T21:50:00Z" w16du:dateUtc="2025-09-05T11:50:00Z">
        <w:r w:rsidR="00D33432">
          <w:t>raining Instructor</w:t>
        </w:r>
      </w:ins>
      <w:bookmarkEnd w:id="1021"/>
    </w:p>
    <w:p w14:paraId="7A4A4A9F" w14:textId="7DFEE472" w:rsidR="005C0F06" w:rsidRPr="007471FF" w:rsidRDefault="005C0F06" w:rsidP="005C0F06">
      <w:pPr>
        <w:pStyle w:val="BodyText"/>
        <w:rPr>
          <w:ins w:id="1030" w:author="Abercrombie, Kerrie" w:date="2025-09-05T19:41:00Z" w16du:dateUtc="2025-09-05T09:41:00Z"/>
        </w:rPr>
      </w:pPr>
      <w:ins w:id="1031" w:author="Abercrombie, Kerrie" w:date="2025-09-05T19:41:00Z" w16du:dateUtc="2025-09-05T09:41:00Z">
        <w:r>
          <w:t>It is the responsibility of a VTS provider to ensure that a</w:t>
        </w:r>
        <w:r w:rsidRPr="004A1DF4">
          <w:t xml:space="preserve">ny trainer delivering and assessing local training at a VTS centre should, as a minimum, hold the </w:t>
        </w:r>
        <w:r w:rsidRPr="008252F9">
          <w:t xml:space="preserve">IALA </w:t>
        </w:r>
        <w:r w:rsidRPr="008736E2">
          <w:rPr>
            <w:i/>
            <w:iCs/>
          </w:rPr>
          <w:t>C0103</w:t>
        </w:r>
        <w:r>
          <w:rPr>
            <w:i/>
            <w:iCs/>
          </w:rPr>
          <w:t>-4</w:t>
        </w:r>
        <w:r w:rsidRPr="008736E2">
          <w:rPr>
            <w:i/>
            <w:iCs/>
          </w:rPr>
          <w:t xml:space="preserve"> </w:t>
        </w:r>
        <w:r w:rsidRPr="00EA3ACC">
          <w:rPr>
            <w:i/>
            <w:iCs/>
          </w:rPr>
          <w:t>VTS on-the-job training instructor</w:t>
        </w:r>
        <w:r w:rsidRPr="004A1DF4">
          <w:t xml:space="preserve"> </w:t>
        </w:r>
        <w:r>
          <w:fldChar w:fldCharType="begin"/>
        </w:r>
        <w:r>
          <w:instrText xml:space="preserve"> REF _Ref79742451 \r \h </w:instrText>
        </w:r>
      </w:ins>
      <w:ins w:id="1032" w:author="Abercrombie, Kerrie" w:date="2025-09-05T19:41:00Z" w16du:dateUtc="2025-09-05T09:41:00Z">
        <w:r>
          <w:fldChar w:fldCharType="separate"/>
        </w:r>
        <w:r>
          <w:t>[4]</w:t>
        </w:r>
        <w:r>
          <w:fldChar w:fldCharType="end"/>
        </w:r>
        <w:r>
          <w:t xml:space="preserve"> </w:t>
        </w:r>
        <w:r w:rsidRPr="004A1DF4">
          <w:t>qualification, or an equivalent national qualification.</w:t>
        </w:r>
        <w:r w:rsidRPr="007471FF">
          <w:t xml:space="preserve"> </w:t>
        </w:r>
      </w:ins>
    </w:p>
    <w:p w14:paraId="69EDC0D8" w14:textId="1A124F1B" w:rsidR="00074D96" w:rsidRDefault="00074D96" w:rsidP="00074D96">
      <w:pPr>
        <w:pStyle w:val="BodyText"/>
        <w:rPr>
          <w:ins w:id="1033" w:author="Abercrombie, Kerrie" w:date="2025-09-05T19:58:00Z" w16du:dateUtc="2025-09-05T09:58:00Z"/>
        </w:rPr>
      </w:pPr>
      <w:ins w:id="1034" w:author="Abercrombie, Kerrie" w:date="2025-09-05T19:58:00Z" w16du:dateUtc="2025-09-05T09:58:00Z">
        <w:r>
          <w:t xml:space="preserve">While the OJT Instructor Model Course is not restricted to holders of a VTS Operator Certificate, it is expected that participants </w:t>
        </w:r>
      </w:ins>
      <w:ins w:id="1035" w:author="Abercrombie, Kerrie" w:date="2025-09-05T21:02:00Z" w16du:dateUtc="2025-09-05T11:02:00Z">
        <w:r w:rsidR="00955E17">
          <w:t xml:space="preserve">in this course </w:t>
        </w:r>
      </w:ins>
      <w:ins w:id="1036" w:author="Abercrombie, Kerrie" w:date="2025-09-05T19:59:00Z" w16du:dateUtc="2025-09-05T09:59:00Z">
        <w:r>
          <w:t>should have</w:t>
        </w:r>
      </w:ins>
      <w:ins w:id="1037" w:author="Abercrombie, Kerrie" w:date="2025-09-05T19:58:00Z" w16du:dateUtc="2025-09-05T09:58:00Z">
        <w:r>
          <w:t xml:space="preserve"> a thorough understanding of VTS operational processes and procedures.</w:t>
        </w:r>
      </w:ins>
    </w:p>
    <w:p w14:paraId="06F8FC47" w14:textId="4B4D5F5E" w:rsidR="00AC5DBC" w:rsidRPr="00CF47B3" w:rsidRDefault="00074D96" w:rsidP="00FE28D3">
      <w:pPr>
        <w:pStyle w:val="BodyText"/>
        <w:rPr>
          <w:ins w:id="1038" w:author="Abercrombie, Kerrie" w:date="2025-09-05T19:30:00Z" w16du:dateUtc="2025-09-05T09:30:00Z"/>
          <w:strike/>
          <w:rPrChange w:id="1039" w:author="Abercrombie, Kerrie" w:date="2025-09-09T08:02:00Z" w16du:dateUtc="2025-09-08T22:02:00Z">
            <w:rPr>
              <w:ins w:id="1040" w:author="Abercrombie, Kerrie" w:date="2025-09-05T19:30:00Z" w16du:dateUtc="2025-09-05T09:30:00Z"/>
            </w:rPr>
          </w:rPrChange>
        </w:rPr>
      </w:pPr>
      <w:ins w:id="1041" w:author="Abercrombie, Kerrie" w:date="2025-09-05T19:59:00Z" w16du:dateUtc="2025-09-05T09:59:00Z">
        <w:r>
          <w:t xml:space="preserve">The model course consists of </w:t>
        </w:r>
      </w:ins>
      <w:ins w:id="1042" w:author="Abercrombie, Kerrie" w:date="2025-09-05T20:00:00Z" w16du:dateUtc="2025-09-05T10:00:00Z">
        <w:r>
          <w:t>five</w:t>
        </w:r>
      </w:ins>
      <w:ins w:id="1043" w:author="Abercrombie, Kerrie" w:date="2025-09-05T19:59:00Z" w16du:dateUtc="2025-09-05T09:59:00Z">
        <w:r>
          <w:t xml:space="preserve"> modules which </w:t>
        </w:r>
      </w:ins>
      <w:ins w:id="1044" w:author="Abercrombie, Kerrie" w:date="2025-09-05T19:53:00Z" w16du:dateUtc="2025-09-05T09:53:00Z">
        <w:r>
          <w:t xml:space="preserve">aims to </w:t>
        </w:r>
      </w:ins>
      <w:ins w:id="1045" w:author="Abercrombie, Kerrie" w:date="2025-09-05T19:45:00Z" w16du:dateUtc="2025-09-05T09:45:00Z">
        <w:r w:rsidR="00FE28D3">
          <w:t>develo</w:t>
        </w:r>
      </w:ins>
      <w:ins w:id="1046" w:author="Abercrombie, Kerrie" w:date="2025-09-05T19:53:00Z" w16du:dateUtc="2025-09-05T09:53:00Z">
        <w:r>
          <w:t>p</w:t>
        </w:r>
      </w:ins>
      <w:ins w:id="1047" w:author="Abercrombie, Kerrie" w:date="2025-09-05T19:45:00Z" w16du:dateUtc="2025-09-05T09:45:00Z">
        <w:r w:rsidR="00FE28D3">
          <w:t xml:space="preserve"> </w:t>
        </w:r>
        <w:r w:rsidR="00FE28D3" w:rsidRPr="005C0F06">
          <w:t xml:space="preserve">practical skills to </w:t>
        </w:r>
      </w:ins>
      <w:ins w:id="1048" w:author="Abercrombie, Kerrie" w:date="2025-09-05T19:47:00Z" w16du:dateUtc="2025-09-05T09:47:00Z">
        <w:r w:rsidR="00FE28D3" w:rsidRPr="007471FF">
          <w:t xml:space="preserve">provide and coordinate local training </w:t>
        </w:r>
        <w:r w:rsidR="00FE28D3">
          <w:t xml:space="preserve">(e.g. OJT, adaption training or updating training) </w:t>
        </w:r>
        <w:r w:rsidR="00FE28D3" w:rsidRPr="007471FF">
          <w:t>at the VTS</w:t>
        </w:r>
      </w:ins>
      <w:ins w:id="1049" w:author="Abercrombie, Kerrie" w:date="2025-09-05T19:48:00Z" w16du:dateUtc="2025-09-05T09:48:00Z">
        <w:r w:rsidR="00FE28D3">
          <w:t xml:space="preserve">. </w:t>
        </w:r>
      </w:ins>
      <w:ins w:id="1050" w:author="Abercrombie, Kerrie" w:date="2025-09-05T19:49:00Z" w16du:dateUtc="2025-09-05T09:49:00Z">
        <w:r w:rsidR="00FE28D3" w:rsidRPr="00CF47B3">
          <w:rPr>
            <w:strike/>
            <w:rPrChange w:id="1051" w:author="Abercrombie, Kerrie" w:date="2025-09-09T08:02:00Z" w16du:dateUtc="2025-09-08T22:02:00Z">
              <w:rPr/>
            </w:rPrChange>
          </w:rPr>
          <w:t>T</w:t>
        </w:r>
      </w:ins>
      <w:ins w:id="1052" w:author="Abercrombie, Kerrie" w:date="2025-09-05T19:46:00Z" w16du:dateUtc="2025-09-05T09:46:00Z">
        <w:r w:rsidR="00FE28D3" w:rsidRPr="00CF47B3">
          <w:rPr>
            <w:strike/>
            <w:rPrChange w:id="1053" w:author="Abercrombie, Kerrie" w:date="2025-09-09T08:02:00Z" w16du:dateUtc="2025-09-08T22:02:00Z">
              <w:rPr/>
            </w:rPrChange>
          </w:rPr>
          <w:t xml:space="preserve">hese </w:t>
        </w:r>
      </w:ins>
      <w:ins w:id="1054" w:author="Abercrombie, Kerrie" w:date="2025-09-05T19:49:00Z" w16du:dateUtc="2025-09-05T09:49:00Z">
        <w:r w:rsidR="00FE28D3" w:rsidRPr="00CF47B3">
          <w:rPr>
            <w:strike/>
            <w:rPrChange w:id="1055" w:author="Abercrombie, Kerrie" w:date="2025-09-09T08:02:00Z" w16du:dateUtc="2025-09-08T22:02:00Z">
              <w:rPr/>
            </w:rPrChange>
          </w:rPr>
          <w:t xml:space="preserve">modules </w:t>
        </w:r>
      </w:ins>
      <w:ins w:id="1056" w:author="Abercrombie, Kerrie" w:date="2025-09-05T19:46:00Z" w16du:dateUtc="2025-09-05T09:46:00Z">
        <w:r w:rsidR="00FE28D3" w:rsidRPr="00CF47B3">
          <w:rPr>
            <w:strike/>
            <w:rPrChange w:id="1057" w:author="Abercrombie, Kerrie" w:date="2025-09-09T08:02:00Z" w16du:dateUtc="2025-09-08T22:02:00Z">
              <w:rPr/>
            </w:rPrChange>
          </w:rPr>
          <w:t>include</w:t>
        </w:r>
      </w:ins>
      <w:ins w:id="1058" w:author="Abercrombie, Kerrie" w:date="2025-09-05T19:49:00Z" w16du:dateUtc="2025-09-05T09:49:00Z">
        <w:r w:rsidR="00FE28D3" w:rsidRPr="00CF47B3">
          <w:rPr>
            <w:strike/>
            <w:rPrChange w:id="1059" w:author="Abercrombie, Kerrie" w:date="2025-09-09T08:02:00Z" w16du:dateUtc="2025-09-08T22:02:00Z">
              <w:rPr/>
            </w:rPrChange>
          </w:rPr>
          <w:t>:</w:t>
        </w:r>
      </w:ins>
      <w:ins w:id="1060" w:author="Abercrombie, Kerrie" w:date="2025-09-05T19:46:00Z" w16du:dateUtc="2025-09-05T09:46:00Z">
        <w:r w:rsidR="00FE28D3" w:rsidRPr="00CF47B3">
          <w:rPr>
            <w:strike/>
            <w:rPrChange w:id="1061" w:author="Abercrombie, Kerrie" w:date="2025-09-09T08:02:00Z" w16du:dateUtc="2025-09-08T22:02:00Z">
              <w:rPr/>
            </w:rPrChange>
          </w:rPr>
          <w:t xml:space="preserve"> </w:t>
        </w:r>
      </w:ins>
      <w:ins w:id="1062" w:author="Abercrombie, Kerrie" w:date="2025-09-05T19:45:00Z" w16du:dateUtc="2025-09-05T09:45:00Z">
        <w:r w:rsidR="00FE28D3" w:rsidRPr="00CF47B3">
          <w:rPr>
            <w:strike/>
            <w:rPrChange w:id="1063" w:author="Abercrombie, Kerrie" w:date="2025-09-09T08:02:00Z" w16du:dateUtc="2025-09-08T22:02:00Z">
              <w:rPr/>
            </w:rPrChange>
          </w:rPr>
          <w:t xml:space="preserve">  </w:t>
        </w:r>
      </w:ins>
    </w:p>
    <w:p w14:paraId="19FD75F1" w14:textId="579505C7" w:rsidR="00FE28D3" w:rsidRPr="00CF47B3" w:rsidRDefault="00FE28D3" w:rsidP="00FE28D3">
      <w:pPr>
        <w:pStyle w:val="Bullet1"/>
        <w:rPr>
          <w:ins w:id="1064" w:author="Abercrombie, Kerrie" w:date="2025-09-05T19:43:00Z" w16du:dateUtc="2025-09-05T09:43:00Z"/>
          <w:strike/>
          <w:rPrChange w:id="1065" w:author="Abercrombie, Kerrie" w:date="2025-09-09T08:02:00Z" w16du:dateUtc="2025-09-08T22:02:00Z">
            <w:rPr>
              <w:ins w:id="1066" w:author="Abercrombie, Kerrie" w:date="2025-09-05T19:43:00Z" w16du:dateUtc="2025-09-05T09:43:00Z"/>
            </w:rPr>
          </w:rPrChange>
        </w:rPr>
      </w:pPr>
      <w:ins w:id="1067" w:author="Abercrombie, Kerrie" w:date="2025-09-05T19:43:00Z" w16du:dateUtc="2025-09-05T09:43:00Z">
        <w:r w:rsidRPr="00CF47B3">
          <w:rPr>
            <w:strike/>
            <w:rPrChange w:id="1068" w:author="Abercrombie, Kerrie" w:date="2025-09-09T08:02:00Z" w16du:dateUtc="2025-09-08T22:02:00Z">
              <w:rPr/>
            </w:rPrChange>
          </w:rPr>
          <w:t xml:space="preserve">Educational Theory </w:t>
        </w:r>
      </w:ins>
    </w:p>
    <w:p w14:paraId="2BA26582" w14:textId="77777777" w:rsidR="00FE28D3" w:rsidRPr="00CF47B3" w:rsidRDefault="00FE28D3" w:rsidP="00FE28D3">
      <w:pPr>
        <w:pStyle w:val="Bullet1"/>
        <w:rPr>
          <w:ins w:id="1069" w:author="Abercrombie, Kerrie" w:date="2025-09-05T19:43:00Z" w16du:dateUtc="2025-09-05T09:43:00Z"/>
          <w:strike/>
          <w:rPrChange w:id="1070" w:author="Abercrombie, Kerrie" w:date="2025-09-09T08:02:00Z" w16du:dateUtc="2025-09-08T22:02:00Z">
            <w:rPr>
              <w:ins w:id="1071" w:author="Abercrombie, Kerrie" w:date="2025-09-05T19:43:00Z" w16du:dateUtc="2025-09-05T09:43:00Z"/>
            </w:rPr>
          </w:rPrChange>
        </w:rPr>
      </w:pPr>
      <w:ins w:id="1072" w:author="Abercrombie, Kerrie" w:date="2025-09-05T19:43:00Z" w16du:dateUtc="2025-09-05T09:43:00Z">
        <w:r w:rsidRPr="00CF47B3">
          <w:rPr>
            <w:strike/>
            <w:rPrChange w:id="1073" w:author="Abercrombie, Kerrie" w:date="2025-09-09T08:02:00Z" w16du:dateUtc="2025-09-08T22:02:00Z">
              <w:rPr/>
            </w:rPrChange>
          </w:rPr>
          <w:lastRenderedPageBreak/>
          <w:t xml:space="preserve">Learning and Teaching </w:t>
        </w:r>
      </w:ins>
    </w:p>
    <w:p w14:paraId="101D0698" w14:textId="77777777" w:rsidR="00FE28D3" w:rsidRPr="00CF47B3" w:rsidRDefault="00FE28D3" w:rsidP="00FE28D3">
      <w:pPr>
        <w:pStyle w:val="Bullet1"/>
        <w:rPr>
          <w:ins w:id="1074" w:author="Abercrombie, Kerrie" w:date="2025-09-05T19:43:00Z" w16du:dateUtc="2025-09-05T09:43:00Z"/>
          <w:strike/>
          <w:rPrChange w:id="1075" w:author="Abercrombie, Kerrie" w:date="2025-09-09T08:02:00Z" w16du:dateUtc="2025-09-08T22:02:00Z">
            <w:rPr>
              <w:ins w:id="1076" w:author="Abercrombie, Kerrie" w:date="2025-09-05T19:43:00Z" w16du:dateUtc="2025-09-05T09:43:00Z"/>
            </w:rPr>
          </w:rPrChange>
        </w:rPr>
      </w:pPr>
      <w:ins w:id="1077" w:author="Abercrombie, Kerrie" w:date="2025-09-05T19:43:00Z" w16du:dateUtc="2025-09-05T09:43:00Z">
        <w:r w:rsidRPr="00CF47B3">
          <w:rPr>
            <w:strike/>
            <w:rPrChange w:id="1078" w:author="Abercrombie, Kerrie" w:date="2025-09-09T08:02:00Z" w16du:dateUtc="2025-09-08T22:02:00Z">
              <w:rPr/>
            </w:rPrChange>
          </w:rPr>
          <w:t xml:space="preserve">Training Programme </w:t>
        </w:r>
      </w:ins>
    </w:p>
    <w:p w14:paraId="4492AAF1" w14:textId="77777777" w:rsidR="00FE28D3" w:rsidRPr="00CF47B3" w:rsidRDefault="00FE28D3" w:rsidP="00FE28D3">
      <w:pPr>
        <w:pStyle w:val="Bullet1"/>
        <w:rPr>
          <w:ins w:id="1079" w:author="Abercrombie, Kerrie" w:date="2025-09-05T19:43:00Z" w16du:dateUtc="2025-09-05T09:43:00Z"/>
          <w:strike/>
          <w:rPrChange w:id="1080" w:author="Abercrombie, Kerrie" w:date="2025-09-09T08:02:00Z" w16du:dateUtc="2025-09-08T22:02:00Z">
            <w:rPr>
              <w:ins w:id="1081" w:author="Abercrombie, Kerrie" w:date="2025-09-05T19:43:00Z" w16du:dateUtc="2025-09-05T09:43:00Z"/>
            </w:rPr>
          </w:rPrChange>
        </w:rPr>
      </w:pPr>
      <w:ins w:id="1082" w:author="Abercrombie, Kerrie" w:date="2025-09-05T19:43:00Z" w16du:dateUtc="2025-09-05T09:43:00Z">
        <w:r w:rsidRPr="00CF47B3">
          <w:rPr>
            <w:strike/>
            <w:rPrChange w:id="1083" w:author="Abercrombie, Kerrie" w:date="2025-09-09T08:02:00Z" w16du:dateUtc="2025-09-08T22:02:00Z">
              <w:rPr/>
            </w:rPrChange>
          </w:rPr>
          <w:t xml:space="preserve">Assessment and Evaluation </w:t>
        </w:r>
      </w:ins>
    </w:p>
    <w:p w14:paraId="49B4C275" w14:textId="77777777" w:rsidR="00FE28D3" w:rsidRPr="00CF47B3" w:rsidRDefault="00FE28D3" w:rsidP="00FE28D3">
      <w:pPr>
        <w:pStyle w:val="Bullet1"/>
        <w:rPr>
          <w:ins w:id="1084" w:author="Abercrombie, Kerrie" w:date="2025-09-05T19:55:00Z" w16du:dateUtc="2025-09-05T09:55:00Z"/>
          <w:strike/>
          <w:rPrChange w:id="1085" w:author="Abercrombie, Kerrie" w:date="2025-09-09T08:02:00Z" w16du:dateUtc="2025-09-08T22:02:00Z">
            <w:rPr>
              <w:ins w:id="1086" w:author="Abercrombie, Kerrie" w:date="2025-09-05T19:55:00Z" w16du:dateUtc="2025-09-05T09:55:00Z"/>
            </w:rPr>
          </w:rPrChange>
        </w:rPr>
      </w:pPr>
      <w:ins w:id="1087" w:author="Abercrombie, Kerrie" w:date="2025-09-05T19:43:00Z" w16du:dateUtc="2025-09-05T09:43:00Z">
        <w:r w:rsidRPr="00CF47B3">
          <w:rPr>
            <w:strike/>
            <w:rPrChange w:id="1088" w:author="Abercrombie, Kerrie" w:date="2025-09-09T08:02:00Z" w16du:dateUtc="2025-09-08T22:02:00Z">
              <w:rPr/>
            </w:rPrChange>
          </w:rPr>
          <w:t>VTS OJT Programme</w:t>
        </w:r>
      </w:ins>
    </w:p>
    <w:p w14:paraId="7E9279F5" w14:textId="785AF7BC" w:rsidR="00802436" w:rsidRDefault="00B04409" w:rsidP="00802436">
      <w:pPr>
        <w:pStyle w:val="Heading2"/>
        <w:rPr>
          <w:ins w:id="1089" w:author="Abercrombie, Kerrie" w:date="2025-09-05T21:07:00Z" w16du:dateUtc="2025-09-05T11:07:00Z"/>
        </w:rPr>
      </w:pPr>
      <w:bookmarkStart w:id="1090" w:name="_Toc208001419"/>
      <w:ins w:id="1091" w:author="Abercrombie, Kerrie" w:date="2025-09-05T22:01:00Z" w16du:dateUtc="2025-09-05T12:01:00Z">
        <w:r>
          <w:t xml:space="preserve">Other </w:t>
        </w:r>
      </w:ins>
      <w:ins w:id="1092" w:author="Abercrombie, Kerrie" w:date="2025-09-05T21:06:00Z" w16du:dateUtc="2025-09-05T11:06:00Z">
        <w:r w:rsidR="00802436">
          <w:t>S</w:t>
        </w:r>
      </w:ins>
      <w:ins w:id="1093" w:author="Abercrombie, Kerrie" w:date="2025-09-05T21:51:00Z" w16du:dateUtc="2025-09-05T11:51:00Z">
        <w:r w:rsidR="00D33432">
          <w:t>upporting Elements for VTS Training</w:t>
        </w:r>
      </w:ins>
      <w:bookmarkEnd w:id="1090"/>
    </w:p>
    <w:p w14:paraId="5758A3CC" w14:textId="77777777" w:rsidR="00802436" w:rsidRPr="00802436" w:rsidRDefault="00802436">
      <w:pPr>
        <w:pStyle w:val="Heading2separationline"/>
        <w:rPr>
          <w:ins w:id="1094" w:author="Abercrombie, Kerrie" w:date="2025-09-05T21:06:00Z" w16du:dateUtc="2025-09-05T11:06:00Z"/>
        </w:rPr>
        <w:pPrChange w:id="1095" w:author="Abercrombie, Kerrie" w:date="2025-09-05T21:07:00Z" w16du:dateUtc="2025-09-05T11:07:00Z">
          <w:pPr>
            <w:pStyle w:val="BodyText"/>
          </w:pPr>
        </w:pPrChange>
      </w:pPr>
    </w:p>
    <w:p w14:paraId="3CF99957" w14:textId="5681F2BC" w:rsidR="00944823" w:rsidRDefault="00D33432" w:rsidP="00802436">
      <w:pPr>
        <w:pStyle w:val="BodyText"/>
        <w:rPr>
          <w:ins w:id="1096" w:author="Abercrombie, Kerrie" w:date="2025-09-05T14:54:00Z" w16du:dateUtc="2025-09-05T04:54:00Z"/>
        </w:rPr>
      </w:pPr>
      <w:ins w:id="1097" w:author="Abercrombie, Kerrie" w:date="2025-09-05T21:48:00Z" w16du:dateUtc="2025-09-05T11:48:00Z">
        <w:r>
          <w:t>T</w:t>
        </w:r>
      </w:ins>
      <w:ins w:id="1098" w:author="Abercrombie, Kerrie" w:date="2025-09-05T21:15:00Z" w16du:dateUtc="2025-09-05T11:15:00Z">
        <w:r w:rsidR="00944823" w:rsidRPr="00944823">
          <w:t xml:space="preserve">he following elements </w:t>
        </w:r>
      </w:ins>
      <w:ins w:id="1099" w:author="Abercrombie, Kerrie" w:date="2025-09-05T21:48:00Z" w16du:dateUtc="2025-09-05T11:48:00Z">
        <w:r>
          <w:t xml:space="preserve">also </w:t>
        </w:r>
      </w:ins>
      <w:ins w:id="1100" w:author="Abercrombie, Kerrie" w:date="2025-09-05T21:15:00Z" w16du:dateUtc="2025-09-05T11:15:00Z">
        <w:r w:rsidR="00944823">
          <w:t>support</w:t>
        </w:r>
        <w:r w:rsidR="00944823" w:rsidRPr="00944823">
          <w:t xml:space="preserve"> the delivery, quality, and effectiveness of VTS training.</w:t>
        </w:r>
      </w:ins>
    </w:p>
    <w:p w14:paraId="13E63568" w14:textId="3460E7E9" w:rsidR="00802436" w:rsidRDefault="00802436">
      <w:pPr>
        <w:pStyle w:val="Heading3"/>
        <w:rPr>
          <w:ins w:id="1101" w:author="Abercrombie, Kerrie" w:date="2025-09-05T21:07:00Z" w16du:dateUtc="2025-09-05T11:07:00Z"/>
        </w:rPr>
        <w:pPrChange w:id="1102" w:author="Abercrombie, Kerrie" w:date="2025-09-05T21:08:00Z" w16du:dateUtc="2025-09-05T11:08:00Z">
          <w:pPr>
            <w:pStyle w:val="Heading2"/>
          </w:pPr>
        </w:pPrChange>
      </w:pPr>
      <w:bookmarkStart w:id="1103" w:name="_Toc208001420"/>
      <w:ins w:id="1104" w:author="Abercrombie, Kerrie" w:date="2025-09-05T21:07:00Z" w16du:dateUtc="2025-09-05T11:07:00Z">
        <w:r>
          <w:t xml:space="preserve">Accreditation and Approval of VTS </w:t>
        </w:r>
      </w:ins>
      <w:ins w:id="1105" w:author="Abercrombie, Kerrie" w:date="2025-09-05T21:51:00Z" w16du:dateUtc="2025-09-05T11:51:00Z">
        <w:r w:rsidR="00D33432">
          <w:t>M</w:t>
        </w:r>
      </w:ins>
      <w:ins w:id="1106" w:author="Abercrombie, Kerrie" w:date="2025-09-05T21:07:00Z" w16du:dateUtc="2025-09-05T11:07:00Z">
        <w:r>
          <w:t>odel</w:t>
        </w:r>
      </w:ins>
      <w:r w:rsidR="00B04409">
        <w:t xml:space="preserve"> </w:t>
      </w:r>
      <w:ins w:id="1107" w:author="Abercrombie, Kerrie" w:date="2025-09-05T21:51:00Z" w16du:dateUtc="2025-09-05T11:51:00Z">
        <w:r w:rsidR="00D33432">
          <w:t>C</w:t>
        </w:r>
      </w:ins>
      <w:ins w:id="1108" w:author="Abercrombie, Kerrie" w:date="2025-09-05T21:07:00Z" w16du:dateUtc="2025-09-05T11:07:00Z">
        <w:r>
          <w:t>ourses</w:t>
        </w:r>
        <w:bookmarkEnd w:id="1103"/>
      </w:ins>
    </w:p>
    <w:p w14:paraId="4AFC2AA5" w14:textId="77777777" w:rsidR="00802436" w:rsidRPr="001770FD" w:rsidRDefault="00802436" w:rsidP="00802436">
      <w:pPr>
        <w:pStyle w:val="BodyText"/>
        <w:rPr>
          <w:ins w:id="1109" w:author="Abercrombie, Kerrie" w:date="2025-09-05T21:07:00Z" w16du:dateUtc="2025-09-05T11:07:00Z"/>
        </w:rPr>
      </w:pPr>
      <w:ins w:id="1110" w:author="Abercrombie, Kerrie" w:date="2025-09-05T21:07:00Z" w16du:dateUtc="2025-09-05T11:07:00Z">
        <w:r w:rsidRPr="00AF25B2">
          <w:t xml:space="preserve">The competent authority </w:t>
        </w:r>
        <w:r>
          <w:t>needs</w:t>
        </w:r>
        <w:r w:rsidRPr="00AF25B2">
          <w:t xml:space="preserve"> to ensure that a training organisation </w:t>
        </w:r>
        <w:r w:rsidRPr="001770FD">
          <w:t>is</w:t>
        </w:r>
        <w:r w:rsidRPr="00AF25B2">
          <w:t xml:space="preserve"> accredited</w:t>
        </w:r>
        <w:r>
          <w:t xml:space="preserve"> and</w:t>
        </w:r>
        <w:r w:rsidRPr="00AF25B2">
          <w:t xml:space="preserve"> approv</w:t>
        </w:r>
        <w:r w:rsidRPr="001770FD">
          <w:t>e</w:t>
        </w:r>
        <w:r w:rsidRPr="00AF25B2">
          <w:t xml:space="preserve">d to deliver </w:t>
        </w:r>
        <w:r>
          <w:t>each</w:t>
        </w:r>
        <w:r w:rsidRPr="00AF25B2">
          <w:t xml:space="preserve"> IALA model courses they applied for.  This process involves two steps:</w:t>
        </w:r>
      </w:ins>
    </w:p>
    <w:p w14:paraId="46FCC6A5" w14:textId="77777777" w:rsidR="00802436" w:rsidRPr="001770FD" w:rsidRDefault="00802436" w:rsidP="00802436">
      <w:pPr>
        <w:pStyle w:val="Bullet1"/>
        <w:ind w:left="992" w:hanging="425"/>
        <w:rPr>
          <w:ins w:id="1111" w:author="Abercrombie, Kerrie" w:date="2025-09-05T21:07:00Z" w16du:dateUtc="2025-09-05T11:07:00Z"/>
        </w:rPr>
      </w:pPr>
      <w:ins w:id="1112" w:author="Abercrombie, Kerrie" w:date="2025-09-05T21:07:00Z" w16du:dateUtc="2025-09-05T11:07:00Z">
        <w:r w:rsidRPr="001770FD">
          <w:t xml:space="preserve">Accreditation </w:t>
        </w:r>
        <w:r>
          <w:t xml:space="preserve">which </w:t>
        </w:r>
        <w:r w:rsidRPr="001770FD">
          <w:t>is the formal endorsement that a training organization operates under a quality management system to deliver effective training.</w:t>
        </w:r>
      </w:ins>
    </w:p>
    <w:p w14:paraId="6A5D90EA" w14:textId="77777777" w:rsidR="00802436" w:rsidRPr="001770FD" w:rsidRDefault="00802436" w:rsidP="00802436">
      <w:pPr>
        <w:pStyle w:val="Bullet1"/>
        <w:ind w:left="992" w:hanging="425"/>
        <w:rPr>
          <w:ins w:id="1113" w:author="Abercrombie, Kerrie" w:date="2025-09-05T21:07:00Z" w16du:dateUtc="2025-09-05T11:07:00Z"/>
        </w:rPr>
      </w:pPr>
      <w:ins w:id="1114" w:author="Abercrombie, Kerrie" w:date="2025-09-05T21:07:00Z" w16du:dateUtc="2025-09-05T11:07:00Z">
        <w:r w:rsidRPr="001770FD">
          <w:t>Approval</w:t>
        </w:r>
        <w:r>
          <w:t xml:space="preserve"> which</w:t>
        </w:r>
        <w:r w:rsidRPr="001770FD">
          <w:t xml:space="preserve"> is the formal endorsement that a training organization meets the standards specified in an IALA model course for its implementation, </w:t>
        </w:r>
        <w:commentRangeStart w:id="1115"/>
        <w:r w:rsidRPr="001770FD">
          <w:t xml:space="preserve">delivery and assessment. </w:t>
        </w:r>
        <w:commentRangeEnd w:id="1115"/>
        <w:r>
          <w:rPr>
            <w:rStyle w:val="CommentReference"/>
            <w:color w:val="auto"/>
          </w:rPr>
          <w:commentReference w:id="1115"/>
        </w:r>
      </w:ins>
    </w:p>
    <w:p w14:paraId="228D4D35" w14:textId="72EFEDA0" w:rsidR="00802436" w:rsidRPr="00004E76" w:rsidRDefault="00CF47B3" w:rsidP="00802436">
      <w:pPr>
        <w:pStyle w:val="BodyText"/>
        <w:rPr>
          <w:ins w:id="1116" w:author="Abercrombie, Kerrie" w:date="2025-09-05T21:07:00Z" w16du:dateUtc="2025-09-05T11:07:00Z"/>
          <w:i/>
        </w:rPr>
      </w:pPr>
      <w:ins w:id="1117" w:author="Abercrombie, Kerrie" w:date="2025-09-09T07:54:00Z" w16du:dateUtc="2025-09-08T21:54:00Z">
        <w:r w:rsidRPr="00CF47B3">
          <w:rPr>
            <w:i/>
          </w:rPr>
          <w:t>IALA Guideline G1014 Accreditation of VTS Training Organizations and Approval to Deliver IALA VTS Model Courses</w:t>
        </w:r>
      </w:ins>
      <w:ins w:id="1118" w:author="Abercrombie, Kerrie" w:date="2025-09-05T21:07:00Z" w16du:dateUtc="2025-09-05T11:07:00Z">
        <w:r w:rsidR="00802436" w:rsidRPr="00004E76">
          <w:rPr>
            <w:iCs/>
          </w:rPr>
          <w:t xml:space="preserve"> </w:t>
        </w:r>
        <w:r w:rsidR="00802436" w:rsidRPr="007838F4">
          <w:rPr>
            <w:iCs/>
          </w:rPr>
          <w:fldChar w:fldCharType="begin"/>
        </w:r>
        <w:r w:rsidR="00802436" w:rsidRPr="007838F4">
          <w:rPr>
            <w:iCs/>
          </w:rPr>
          <w:instrText xml:space="preserve"> REF _Ref79743303 \r \h  \* MERGEFORMAT </w:instrText>
        </w:r>
      </w:ins>
      <w:r w:rsidR="00802436" w:rsidRPr="007838F4">
        <w:rPr>
          <w:iCs/>
        </w:rPr>
      </w:r>
      <w:ins w:id="1119" w:author="Abercrombie, Kerrie" w:date="2025-09-05T21:07:00Z" w16du:dateUtc="2025-09-05T11:07:00Z">
        <w:r w:rsidR="00802436" w:rsidRPr="007838F4">
          <w:rPr>
            <w:iCs/>
          </w:rPr>
          <w:fldChar w:fldCharType="separate"/>
        </w:r>
        <w:r w:rsidR="00802436" w:rsidRPr="007838F4">
          <w:rPr>
            <w:iCs/>
          </w:rPr>
          <w:t>[12]</w:t>
        </w:r>
        <w:r w:rsidR="00802436" w:rsidRPr="007838F4">
          <w:rPr>
            <w:iCs/>
          </w:rPr>
          <w:fldChar w:fldCharType="end"/>
        </w:r>
        <w:r w:rsidR="00802436" w:rsidRPr="00004E76">
          <w:rPr>
            <w:i/>
          </w:rPr>
          <w:t xml:space="preserve"> sets out the process by which a training organization can be accredited to deliver approved VTS training courses.</w:t>
        </w:r>
      </w:ins>
    </w:p>
    <w:p w14:paraId="21D7A8D2" w14:textId="77777777" w:rsidR="00802436" w:rsidRDefault="00802436" w:rsidP="00802436">
      <w:pPr>
        <w:pStyle w:val="BodyText"/>
        <w:spacing w:before="120"/>
        <w:rPr>
          <w:ins w:id="1120" w:author="Abercrombie, Kerrie" w:date="2025-09-05T21:07:00Z" w16du:dateUtc="2025-09-05T11:07:00Z"/>
        </w:rPr>
      </w:pPr>
      <w:ins w:id="1121" w:author="Abercrombie, Kerrie" w:date="2025-09-05T21:07:00Z" w16du:dateUtc="2025-09-05T11:07:00Z">
        <w:r>
          <w:t xml:space="preserve">A list of accredited training organizations and the VTS model courses they are approved to deliver </w:t>
        </w:r>
        <w:r w:rsidRPr="00A80872">
          <w:t>are available on the IALA website.</w:t>
        </w:r>
        <w:r>
          <w:t xml:space="preserve"> </w:t>
        </w:r>
      </w:ins>
    </w:p>
    <w:p w14:paraId="007E41F6" w14:textId="77777777" w:rsidR="00B04409" w:rsidRDefault="00B04409">
      <w:pPr>
        <w:pStyle w:val="Heading3"/>
        <w:pPrChange w:id="1122" w:author="Abercrombie, Kerrie" w:date="2025-09-05T21:09:00Z" w16du:dateUtc="2025-09-05T11:09:00Z">
          <w:pPr>
            <w:pStyle w:val="Heading2"/>
          </w:pPr>
        </w:pPrChange>
      </w:pPr>
      <w:bookmarkStart w:id="1123" w:name="_Toc208001425"/>
      <w:r>
        <w:t xml:space="preserve">Recognition of </w:t>
      </w:r>
      <w:ins w:id="1124" w:author="Abercrombie, Kerrie" w:date="2025-09-05T21:51:00Z" w16du:dateUtc="2025-09-05T11:51:00Z">
        <w:r>
          <w:t>P</w:t>
        </w:r>
      </w:ins>
      <w:del w:id="1125" w:author="Abercrombie, Kerrie" w:date="2025-09-05T21:51:00Z" w16du:dateUtc="2025-09-05T11:51:00Z">
        <w:r w:rsidDel="00D33432">
          <w:delText>p</w:delText>
        </w:r>
      </w:del>
      <w:r>
        <w:t xml:space="preserve">rior </w:t>
      </w:r>
      <w:ins w:id="1126" w:author="Abercrombie, Kerrie" w:date="2025-09-05T21:51:00Z" w16du:dateUtc="2025-09-05T11:51:00Z">
        <w:r>
          <w:t>L</w:t>
        </w:r>
      </w:ins>
      <w:del w:id="1127" w:author="Abercrombie, Kerrie" w:date="2025-09-05T21:51:00Z" w16du:dateUtc="2025-09-05T11:51:00Z">
        <w:r w:rsidDel="00D33432">
          <w:delText>l</w:delText>
        </w:r>
      </w:del>
      <w:r>
        <w:t>earning</w:t>
      </w:r>
      <w:bookmarkEnd w:id="1123"/>
    </w:p>
    <w:p w14:paraId="06B52F32" w14:textId="77777777" w:rsidR="00B04409" w:rsidDel="00802436" w:rsidRDefault="00B04409" w:rsidP="00B04409">
      <w:pPr>
        <w:pStyle w:val="Heading2separationline"/>
        <w:rPr>
          <w:del w:id="1128" w:author="Abercrombie, Kerrie" w:date="2025-09-05T21:09:00Z" w16du:dateUtc="2025-09-05T11:09:00Z"/>
        </w:rPr>
      </w:pPr>
    </w:p>
    <w:p w14:paraId="6FE046D0" w14:textId="297FB917" w:rsidR="00B04409" w:rsidRDefault="00B04409" w:rsidP="00B04409">
      <w:pPr>
        <w:pStyle w:val="BodyText"/>
      </w:pPr>
      <w:r>
        <w:t>Exemptions from a module or subject elements within a VTS model course may be considered</w:t>
      </w:r>
      <w:r w:rsidRPr="00B71651">
        <w:t xml:space="preserve"> </w:t>
      </w:r>
      <w:r>
        <w:t xml:space="preserve">depending on </w:t>
      </w:r>
      <w:del w:id="1129" w:author="Abercrombie, Kerrie" w:date="2025-09-06T09:47:00Z" w16du:dateUtc="2025-09-05T23:47:00Z">
        <w:r w:rsidDel="00990DD6">
          <w:delText>t</w:delText>
        </w:r>
      </w:del>
      <w:del w:id="1130" w:author="Abercrombie, Kerrie" w:date="2025-09-06T09:46:00Z" w16du:dateUtc="2025-09-05T23:46:00Z">
        <w:r w:rsidDel="00990DD6">
          <w:delText>h</w:delText>
        </w:r>
      </w:del>
      <w:del w:id="1131" w:author="Abercrombie, Kerrie" w:date="2025-09-06T09:47:00Z" w16du:dateUtc="2025-09-05T23:47:00Z">
        <w:r w:rsidDel="00990DD6">
          <w:delText xml:space="preserve">e </w:delText>
        </w:r>
      </w:del>
      <w:ins w:id="1132" w:author="Abercrombie, Kerrie" w:date="2025-09-06T09:46:00Z" w16du:dateUtc="2025-09-05T23:46:00Z">
        <w:r w:rsidR="00990DD6">
          <w:t xml:space="preserve">an individual’s existing </w:t>
        </w:r>
      </w:ins>
      <w:r>
        <w:t>qualifications and training</w:t>
      </w:r>
      <w:del w:id="1133" w:author="Abercrombie, Kerrie" w:date="2025-09-06T09:47:00Z" w16du:dateUtc="2025-09-05T23:47:00Z">
        <w:r w:rsidDel="00990DD6">
          <w:delText xml:space="preserve"> that an individual may already have</w:delText>
        </w:r>
      </w:del>
      <w:r>
        <w:t xml:space="preserve">. The accredited training organization delivering the approved model course should assess the prior learning of a candidate. </w:t>
      </w:r>
    </w:p>
    <w:p w14:paraId="0A098101" w14:textId="6CC8D005" w:rsidR="00B04409" w:rsidRPr="00004E76" w:rsidRDefault="00CF47B3" w:rsidP="00B04409">
      <w:pPr>
        <w:pStyle w:val="BodyText"/>
        <w:rPr>
          <w:i/>
          <w:iCs/>
        </w:rPr>
      </w:pPr>
      <w:ins w:id="1134" w:author="Abercrombie, Kerrie" w:date="2025-09-09T07:55:00Z" w16du:dateUtc="2025-09-08T21:55:00Z">
        <w:r w:rsidRPr="00CF47B3">
          <w:rPr>
            <w:i/>
            <w:iCs/>
          </w:rPr>
          <w:t>IALA Guideline G1017 Assessment for Recognition of Prior Learning in VTS Training</w:t>
        </w:r>
      </w:ins>
      <w:del w:id="1135" w:author="Abercrombie, Kerrie" w:date="2025-09-09T07:55:00Z" w16du:dateUtc="2025-09-08T21:55:00Z">
        <w:r w:rsidR="00B04409" w:rsidRPr="00004E76" w:rsidDel="00CF47B3">
          <w:rPr>
            <w:i/>
            <w:iCs/>
          </w:rPr>
          <w:delText>IALA Guideline G1017 Assessment of Training for VTS</w:delText>
        </w:r>
      </w:del>
      <w:r w:rsidR="00B04409" w:rsidRPr="007838F4">
        <w:t xml:space="preserve"> </w:t>
      </w:r>
      <w:r w:rsidR="00B04409" w:rsidRPr="007838F4">
        <w:fldChar w:fldCharType="begin"/>
      </w:r>
      <w:r w:rsidR="00B04409" w:rsidRPr="00004E76">
        <w:instrText xml:space="preserve"> REF _Ref79742753 \r \h </w:instrText>
      </w:r>
      <w:r w:rsidR="00B04409">
        <w:instrText xml:space="preserve"> \* MERGEFORMAT </w:instrText>
      </w:r>
      <w:r w:rsidR="00B04409" w:rsidRPr="007838F4">
        <w:fldChar w:fldCharType="separate"/>
      </w:r>
      <w:r w:rsidR="00B04409" w:rsidRPr="00004E76">
        <w:t>[6]</w:t>
      </w:r>
      <w:r w:rsidR="00B04409" w:rsidRPr="007838F4">
        <w:fldChar w:fldCharType="end"/>
      </w:r>
      <w:r w:rsidR="00B04409">
        <w:t xml:space="preserve"> </w:t>
      </w:r>
      <w:r w:rsidR="00B04409" w:rsidRPr="00004E76">
        <w:rPr>
          <w:i/>
          <w:iCs/>
        </w:rPr>
        <w:t xml:space="preserve">provides further guidance on the assessment and recognition of prior learning.  </w:t>
      </w:r>
    </w:p>
    <w:p w14:paraId="29DF78D5" w14:textId="77777777" w:rsidR="00B04409" w:rsidRDefault="00B04409">
      <w:pPr>
        <w:pStyle w:val="Heading3"/>
        <w:pPrChange w:id="1136" w:author="Abercrombie, Kerrie" w:date="2025-09-05T21:11:00Z" w16du:dateUtc="2025-09-05T11:11:00Z">
          <w:pPr>
            <w:pStyle w:val="Heading2"/>
          </w:pPr>
        </w:pPrChange>
      </w:pPr>
      <w:bookmarkStart w:id="1137" w:name="_Toc208001495"/>
      <w:r>
        <w:t xml:space="preserve">Use of </w:t>
      </w:r>
      <w:ins w:id="1138" w:author="Abercrombie, Kerrie" w:date="2025-09-05T21:51:00Z" w16du:dateUtc="2025-09-05T11:51:00Z">
        <w:r>
          <w:t>S</w:t>
        </w:r>
      </w:ins>
      <w:del w:id="1139" w:author="Abercrombie, Kerrie" w:date="2025-09-05T21:51:00Z" w16du:dateUtc="2025-09-05T11:51:00Z">
        <w:r w:rsidDel="00D33432">
          <w:delText>s</w:delText>
        </w:r>
      </w:del>
      <w:r>
        <w:t>imulators</w:t>
      </w:r>
      <w:bookmarkEnd w:id="1137"/>
    </w:p>
    <w:p w14:paraId="7D2B5785" w14:textId="77777777" w:rsidR="00B04409" w:rsidRPr="000005D1" w:rsidDel="00802436" w:rsidRDefault="00B04409" w:rsidP="00B04409">
      <w:pPr>
        <w:pStyle w:val="Heading2separationline"/>
        <w:rPr>
          <w:del w:id="1140" w:author="Abercrombie, Kerrie" w:date="2025-09-05T21:11:00Z" w16du:dateUtc="2025-09-05T11:11:00Z"/>
        </w:rPr>
      </w:pPr>
    </w:p>
    <w:p w14:paraId="02C988D9" w14:textId="77777777" w:rsidR="00B04409" w:rsidRPr="0099110B" w:rsidRDefault="00B04409" w:rsidP="00B04409">
      <w:pPr>
        <w:pStyle w:val="BodyText"/>
        <w:rPr>
          <w:ins w:id="1141" w:author="Jillian Carson-Jackson" w:date="2025-08-21T19:24:00Z" w16du:dateUtc="2025-08-21T23:24:00Z"/>
        </w:rPr>
      </w:pPr>
      <w:ins w:id="1142" w:author="Jillian Carson-Jackson" w:date="2025-08-21T19:24:00Z" w16du:dateUtc="2025-08-21T23:24:00Z">
        <w:r w:rsidRPr="0099110B">
          <w:t xml:space="preserve">Simulation </w:t>
        </w:r>
        <w:r>
          <w:t xml:space="preserve">training </w:t>
        </w:r>
        <w:r w:rsidRPr="0099110B">
          <w:t>should be included in VTS training as part of the C0103 model courses and in the process of maintaining qualifications to:</w:t>
        </w:r>
      </w:ins>
    </w:p>
    <w:p w14:paraId="0893A64E" w14:textId="77777777" w:rsidR="00B04409" w:rsidRPr="0099110B" w:rsidRDefault="00B04409" w:rsidP="00B04409">
      <w:pPr>
        <w:pStyle w:val="Bullet1"/>
        <w:ind w:left="992" w:hanging="425"/>
        <w:rPr>
          <w:ins w:id="1143" w:author="Jillian Carson-Jackson" w:date="2025-08-21T19:24:00Z" w16du:dateUtc="2025-08-21T23:24:00Z"/>
        </w:rPr>
      </w:pPr>
      <w:ins w:id="1144" w:author="Jillian Carson-Jackson" w:date="2025-08-21T19:24:00Z" w16du:dateUtc="2025-08-21T23:24:00Z">
        <w:r w:rsidRPr="0099110B">
          <w:t>verify to what extent the competence levels of VTS model courses have been met</w:t>
        </w:r>
        <w:r>
          <w:t>.</w:t>
        </w:r>
      </w:ins>
    </w:p>
    <w:p w14:paraId="235FBE08" w14:textId="77777777" w:rsidR="00B04409" w:rsidRPr="0099110B" w:rsidRDefault="00B04409" w:rsidP="00B04409">
      <w:pPr>
        <w:pStyle w:val="Bullet1"/>
        <w:ind w:left="992" w:hanging="425"/>
        <w:rPr>
          <w:ins w:id="1145" w:author="Jillian Carson-Jackson" w:date="2025-08-21T19:24:00Z" w16du:dateUtc="2025-08-21T23:24:00Z"/>
        </w:rPr>
      </w:pPr>
      <w:ins w:id="1146" w:author="Jillian Carson-Jackson" w:date="2025-08-21T19:24:00Z" w16du:dateUtc="2025-08-21T23:24:00Z">
        <w:r w:rsidRPr="0099110B">
          <w:t>assess performance as part of the process of maintaining qualification (skills and development training and revalidation training).</w:t>
        </w:r>
      </w:ins>
    </w:p>
    <w:p w14:paraId="2B09EC26" w14:textId="77777777" w:rsidR="00B04409" w:rsidRDefault="00B04409" w:rsidP="00B04409">
      <w:pPr>
        <w:pStyle w:val="BodyText"/>
        <w:rPr>
          <w:ins w:id="1147" w:author="Jillian Carson-Jackson" w:date="2025-08-21T19:24:00Z" w16du:dateUtc="2025-08-21T23:24:00Z"/>
        </w:rPr>
      </w:pPr>
      <w:ins w:id="1148" w:author="Jillian Carson-Jackson" w:date="2025-08-21T19:24:00Z" w16du:dateUtc="2025-08-21T23:24:00Z">
        <w:r>
          <w:t xml:space="preserve">Simulation </w:t>
        </w:r>
        <w:r w:rsidRPr="000E12B4">
          <w:t>training</w:t>
        </w:r>
        <w:r>
          <w:t xml:space="preserve"> enables the creation of simple and complex, high-risk situations within a VTS environment. These situations replicate the interaction between VTS, ships, ports, allied services, and other organizations as appropriate, to manage and monitor ship traffic and respond to developing unsafe situations.</w:t>
        </w:r>
      </w:ins>
    </w:p>
    <w:p w14:paraId="36B541B0" w14:textId="77777777" w:rsidR="00B04409" w:rsidRPr="0099110B" w:rsidRDefault="00B04409" w:rsidP="00B04409">
      <w:pPr>
        <w:pStyle w:val="BodyText"/>
        <w:rPr>
          <w:ins w:id="1149" w:author="Jillian Carson-Jackson" w:date="2025-08-21T19:24:00Z" w16du:dateUtc="2025-08-21T23:24:00Z"/>
        </w:rPr>
      </w:pPr>
      <w:ins w:id="1150" w:author="Jillian Carson-Jackson" w:date="2025-08-21T19:24:00Z" w16du:dateUtc="2025-08-21T23:24:00Z">
        <w:r>
          <w:t xml:space="preserve">This training </w:t>
        </w:r>
        <w:r w:rsidRPr="000E12B4">
          <w:t>provides a structured and effective method for developing and maintaining competencies by replicating real-world scenarios in a controlled setting</w:t>
        </w:r>
        <w:r w:rsidRPr="0099110B">
          <w:t>. Specifically:</w:t>
        </w:r>
      </w:ins>
    </w:p>
    <w:p w14:paraId="62A5D0E5" w14:textId="77777777" w:rsidR="00B04409" w:rsidRPr="0099110B" w:rsidRDefault="00B04409" w:rsidP="00B04409">
      <w:pPr>
        <w:pStyle w:val="Bullet1"/>
        <w:ind w:left="992" w:hanging="425"/>
        <w:rPr>
          <w:ins w:id="1151" w:author="Jillian Carson-Jackson" w:date="2025-08-21T19:24:00Z" w16du:dateUtc="2025-08-21T23:24:00Z"/>
        </w:rPr>
      </w:pPr>
      <w:ins w:id="1152" w:author="Jillian Carson-Jackson" w:date="2025-08-21T19:24:00Z" w16du:dateUtc="2025-08-21T23:24:00Z">
        <w:r w:rsidRPr="0099110B">
          <w:t>it allows VTS personnel to practice technical skills, refine their decision-making, and enhance operational competence without the risks associated with real VTS operations</w:t>
        </w:r>
        <w:r>
          <w:t>.</w:t>
        </w:r>
      </w:ins>
    </w:p>
    <w:p w14:paraId="0E4BBC28" w14:textId="77777777" w:rsidR="00B04409" w:rsidRPr="0099110B" w:rsidRDefault="00B04409" w:rsidP="00B04409">
      <w:pPr>
        <w:pStyle w:val="Bullet1"/>
        <w:ind w:left="992" w:hanging="425"/>
        <w:rPr>
          <w:ins w:id="1153" w:author="Jillian Carson-Jackson" w:date="2025-08-21T19:24:00Z" w16du:dateUtc="2025-08-21T23:24:00Z"/>
        </w:rPr>
      </w:pPr>
      <w:ins w:id="1154" w:author="Jillian Carson-Jackson" w:date="2025-08-21T19:24:00Z" w16du:dateUtc="2025-08-21T23:24:00Z">
        <w:r w:rsidRPr="0099110B">
          <w:t>it emphasizes teamwork, communication, and adaptability</w:t>
        </w:r>
        <w:r>
          <w:t>.</w:t>
        </w:r>
      </w:ins>
    </w:p>
    <w:p w14:paraId="0A7E11A4" w14:textId="77777777" w:rsidR="00B04409" w:rsidRPr="0099110B" w:rsidRDefault="00B04409" w:rsidP="00B04409">
      <w:pPr>
        <w:pStyle w:val="Bullet1"/>
        <w:ind w:left="992" w:hanging="425"/>
        <w:rPr>
          <w:ins w:id="1155" w:author="Jillian Carson-Jackson" w:date="2025-08-21T19:24:00Z" w16du:dateUtc="2025-08-21T23:24:00Z"/>
        </w:rPr>
      </w:pPr>
      <w:ins w:id="1156" w:author="Jillian Carson-Jackson" w:date="2025-08-21T19:24:00Z" w16du:dateUtc="2025-08-21T23:24:00Z">
        <w:r w:rsidRPr="0099110B">
          <w:lastRenderedPageBreak/>
          <w:t>it allows VTS personnel to build confidence in undertaking both routine day-to-day tasks as well responding to developing situations or emergencies.</w:t>
        </w:r>
      </w:ins>
    </w:p>
    <w:p w14:paraId="21778284" w14:textId="77777777" w:rsidR="00B04409" w:rsidDel="00D9651C" w:rsidRDefault="00B04409" w:rsidP="00B04409">
      <w:pPr>
        <w:pStyle w:val="BodyText"/>
        <w:rPr>
          <w:del w:id="1157" w:author="Jillian Carson-Jackson" w:date="2025-08-21T19:24:00Z" w16du:dateUtc="2025-08-21T23:24:00Z"/>
        </w:rPr>
      </w:pPr>
      <w:del w:id="1158" w:author="Jillian Carson-Jackson" w:date="2025-08-21T19:24:00Z" w16du:dateUtc="2025-08-21T23:24:00Z">
        <w:r w:rsidDel="00D9651C">
          <w:delText>Simulators offer an excellent interactive environment where skills and competencies may be practiced and VTS personnel assessed. Wherever practical, simulation exercises should be incorporated into training programmes.</w:delText>
        </w:r>
      </w:del>
    </w:p>
    <w:p w14:paraId="00D6D5CD" w14:textId="77777777" w:rsidR="00B04409" w:rsidDel="00D9651C" w:rsidRDefault="00B04409" w:rsidP="00B04409">
      <w:pPr>
        <w:pStyle w:val="BodyText"/>
        <w:rPr>
          <w:del w:id="1159" w:author="Jillian Carson-Jackson" w:date="2025-08-21T19:24:00Z" w16du:dateUtc="2025-08-21T23:24:00Z"/>
        </w:rPr>
      </w:pPr>
      <w:del w:id="1160" w:author="Jillian Carson-Jackson" w:date="2025-08-21T19:24:00Z" w16du:dateUtc="2025-08-21T23:24:00Z">
        <w:r w:rsidDel="00D9651C">
          <w:delText xml:space="preserve">VTS simulation provides a dynamic environment that can be used to train in the operation of equipment, procedural knowledge, responding to developing situations and emergency response. The realism and complexity of the exercises should increase as training proceeds. </w:delText>
        </w:r>
      </w:del>
    </w:p>
    <w:p w14:paraId="4CD4D6C3" w14:textId="77777777" w:rsidR="00B04409" w:rsidDel="00D9651C" w:rsidRDefault="00B04409" w:rsidP="00B04409">
      <w:pPr>
        <w:pStyle w:val="BodyText"/>
        <w:rPr>
          <w:del w:id="1161" w:author="Jillian Carson-Jackson" w:date="2025-08-21T19:24:00Z" w16du:dateUtc="2025-08-21T23:24:00Z"/>
        </w:rPr>
      </w:pPr>
      <w:del w:id="1162" w:author="Jillian Carson-Jackson" w:date="2025-08-21T19:24:00Z" w16du:dateUtc="2025-08-21T23:24:00Z">
        <w:r w:rsidDel="00D9651C">
          <w:delText xml:space="preserve">Scenarios which rarely occur may also be integrated in simulator training, to improve readiness for such situations. </w:delText>
        </w:r>
      </w:del>
    </w:p>
    <w:p w14:paraId="62405075" w14:textId="309DA7E9" w:rsidR="00B04409" w:rsidDel="00B04409" w:rsidRDefault="00B04409" w:rsidP="00D221A6">
      <w:pPr>
        <w:pStyle w:val="BodyText"/>
        <w:rPr>
          <w:del w:id="1163" w:author="Abercrombie, Kerrie" w:date="2025-09-05T22:01:00Z" w16du:dateUtc="2025-09-05T12:01:00Z"/>
        </w:rPr>
      </w:pPr>
      <w:r w:rsidRPr="00004E76">
        <w:rPr>
          <w:i/>
        </w:rPr>
        <w:t>IALA Guideline</w:t>
      </w:r>
      <w:r w:rsidRPr="007838F4">
        <w:rPr>
          <w:i/>
        </w:rPr>
        <w:t xml:space="preserve"> G1027 Simulation in VTS Training </w:t>
      </w:r>
      <w:r w:rsidRPr="007838F4">
        <w:rPr>
          <w:iCs/>
        </w:rPr>
        <w:fldChar w:fldCharType="begin"/>
      </w:r>
      <w:r w:rsidRPr="007838F4">
        <w:rPr>
          <w:iCs/>
        </w:rPr>
        <w:instrText xml:space="preserve"> REF _Ref79743424 \r \h  \* MERGEFORMAT </w:instrText>
      </w:r>
      <w:r w:rsidRPr="007838F4">
        <w:rPr>
          <w:iCs/>
        </w:rPr>
      </w:r>
      <w:r w:rsidRPr="007838F4">
        <w:rPr>
          <w:iCs/>
        </w:rPr>
        <w:fldChar w:fldCharType="separate"/>
      </w:r>
      <w:r w:rsidRPr="007838F4">
        <w:rPr>
          <w:iCs/>
        </w:rPr>
        <w:t>[</w:t>
      </w:r>
      <w:del w:id="1164" w:author="Jillian Carson-Jackson" w:date="2025-08-21T20:36:00Z" w16du:dateUtc="2025-08-22T00:36:00Z">
        <w:r w:rsidRPr="007838F4" w:rsidDel="00453FAB">
          <w:rPr>
            <w:iCs/>
          </w:rPr>
          <w:delText>13</w:delText>
        </w:r>
      </w:del>
      <w:ins w:id="1165" w:author="Jillian Carson-Jackson" w:date="2025-08-21T20:36:00Z" w16du:dateUtc="2025-08-22T00:36:00Z">
        <w:r w:rsidRPr="007838F4">
          <w:rPr>
            <w:iCs/>
          </w:rPr>
          <w:t>1</w:t>
        </w:r>
        <w:r>
          <w:rPr>
            <w:iCs/>
          </w:rPr>
          <w:t>2</w:t>
        </w:r>
      </w:ins>
      <w:r w:rsidRPr="007838F4">
        <w:rPr>
          <w:iCs/>
        </w:rPr>
        <w:t>]</w:t>
      </w:r>
      <w:r w:rsidRPr="007838F4">
        <w:rPr>
          <w:iCs/>
        </w:rPr>
        <w:fldChar w:fldCharType="end"/>
      </w:r>
      <w:r w:rsidRPr="00004E76">
        <w:rPr>
          <w:i/>
        </w:rPr>
        <w:t xml:space="preserve"> </w:t>
      </w:r>
      <w:ins w:id="1166" w:author="Jillian Carson-Jackson" w:date="2025-08-21T19:24:00Z" w16du:dateUtc="2025-08-21T23:24:00Z">
        <w:r w:rsidRPr="0099110B">
          <w:rPr>
            <w:i/>
          </w:rPr>
          <w:t>provides guidance for training organizations and VTS providers on developing and conducting simulation in their VTS training</w:t>
        </w:r>
      </w:ins>
      <w:ins w:id="1167" w:author="Jillian Carson-Jackson" w:date="2025-08-21T19:25:00Z" w16du:dateUtc="2025-08-21T23:25:00Z">
        <w:r>
          <w:rPr>
            <w:i/>
          </w:rPr>
          <w:t xml:space="preserve">. </w:t>
        </w:r>
      </w:ins>
      <w:del w:id="1168" w:author="Jillian Carson-Jackson" w:date="2025-08-21T19:24:00Z" w16du:dateUtc="2025-08-21T23:24:00Z">
        <w:r w:rsidRPr="00004E76" w:rsidDel="003403A8">
          <w:rPr>
            <w:i/>
          </w:rPr>
          <w:delText>contains information about the design and implementation of VTS exercises using a simulator</w:delText>
        </w:r>
      </w:del>
      <w:del w:id="1169" w:author="Jillian Carson-Jackson" w:date="2025-08-21T19:25:00Z" w16du:dateUtc="2025-08-21T23:25:00Z">
        <w:r w:rsidRPr="00004E76" w:rsidDel="003403A8">
          <w:rPr>
            <w:i/>
          </w:rPr>
          <w:delText>.</w:delText>
        </w:r>
      </w:del>
    </w:p>
    <w:p w14:paraId="6FBDC0CC" w14:textId="144307CC" w:rsidR="00B04409" w:rsidDel="00B04409" w:rsidRDefault="00B04409" w:rsidP="00B04409">
      <w:pPr>
        <w:pStyle w:val="BodyText"/>
        <w:rPr>
          <w:del w:id="1170" w:author="Abercrombie, Kerrie" w:date="2025-09-05T22:01:00Z" w16du:dateUtc="2025-09-05T12:01:00Z"/>
        </w:rPr>
      </w:pPr>
    </w:p>
    <w:p w14:paraId="42AD184D" w14:textId="4F61A32C" w:rsidR="00B04409" w:rsidDel="005A26C6" w:rsidRDefault="00B04409" w:rsidP="00B04409">
      <w:pPr>
        <w:pStyle w:val="BodyText"/>
        <w:rPr>
          <w:del w:id="1171" w:author="Abercrombie, Kerrie" w:date="2025-09-05T20:53:00Z" w16du:dateUtc="2025-09-05T10:53:00Z"/>
        </w:rPr>
      </w:pPr>
      <w:del w:id="1172" w:author="Abercrombie, Kerrie" w:date="2025-09-05T20:53:00Z" w16du:dateUtc="2025-09-05T10:53:00Z">
        <w:r w:rsidRPr="00694F82" w:rsidDel="005A26C6">
          <w:delText>Revalidation training may be delivered either by an accredited VTS Training Organization, or a VTS provider approved to provide revalidation training for their own personnel.  It is acknowledged that, depending on how the training program is structured, both an accredited VTS Training Organization and the VTS provider may be involved in developing and delivering training activities.</w:delText>
        </w:r>
      </w:del>
    </w:p>
    <w:p w14:paraId="08B9B480" w14:textId="3DF7DD12" w:rsidR="00BE177F" w:rsidDel="0053736D" w:rsidRDefault="00BE177F" w:rsidP="00A151CC">
      <w:pPr>
        <w:pStyle w:val="BodyText"/>
        <w:rPr>
          <w:del w:id="1173" w:author="Abercrombie, Kerrie" w:date="2025-09-05T18:59:00Z" w16du:dateUtc="2025-09-05T08:59:00Z"/>
        </w:rPr>
      </w:pPr>
      <w:del w:id="1174" w:author="Abercrombie, Kerrie" w:date="2025-09-05T18:59:00Z" w16du:dateUtc="2025-09-05T08:59:00Z">
        <w:r w:rsidDel="0053736D">
          <w:delText xml:space="preserve">The </w:delText>
        </w:r>
      </w:del>
      <w:del w:id="1175" w:author="Abercrombie, Kerrie" w:date="2025-09-05T17:11:00Z" w16du:dateUtc="2025-09-05T07:11:00Z">
        <w:r w:rsidDel="00CB3CE8">
          <w:delText xml:space="preserve">training, knowledge and skills needed to undertake the duties </w:delText>
        </w:r>
      </w:del>
      <w:del w:id="1176" w:author="Abercrombie, Kerrie" w:date="2025-09-05T18:59:00Z" w16du:dateUtc="2025-09-05T08:59:00Z">
        <w:r w:rsidDel="0053736D">
          <w:delText xml:space="preserve">associated with </w:delText>
        </w:r>
      </w:del>
      <w:del w:id="1177" w:author="Abercrombie, Kerrie" w:date="2025-09-05T17:11:00Z" w16du:dateUtc="2025-09-05T07:11:00Z">
        <w:r w:rsidDel="00CB3CE8">
          <w:delText xml:space="preserve">VTS personnel </w:delText>
        </w:r>
      </w:del>
      <w:del w:id="1178" w:author="Abercrombie, Kerrie" w:date="2025-09-05T18:59:00Z" w16du:dateUtc="2025-09-05T08:59:00Z">
        <w:r w:rsidDel="0053736D">
          <w:delText xml:space="preserve">are defined in the </w:delText>
        </w:r>
      </w:del>
      <w:del w:id="1179" w:author="Abercrombie, Kerrie" w:date="2025-09-05T14:40:00Z" w16du:dateUtc="2025-09-05T04:40:00Z">
        <w:r w:rsidDel="00F4741D">
          <w:delText xml:space="preserve">suite of </w:delText>
        </w:r>
      </w:del>
      <w:del w:id="1180" w:author="Abercrombie, Kerrie" w:date="2025-09-05T17:10:00Z" w16du:dateUtc="2025-09-05T07:10:00Z">
        <w:r w:rsidDel="00CB3CE8">
          <w:delText xml:space="preserve">IALA </w:delText>
        </w:r>
        <w:r w:rsidR="0065434A" w:rsidDel="00CB3CE8">
          <w:delText>m</w:delText>
        </w:r>
        <w:r w:rsidDel="00CB3CE8">
          <w:delText xml:space="preserve">odel </w:delText>
        </w:r>
        <w:r w:rsidR="0065434A" w:rsidDel="00CB3CE8">
          <w:delText>c</w:delText>
        </w:r>
        <w:r w:rsidDel="00CB3CE8">
          <w:delText>ourses</w:delText>
        </w:r>
        <w:r w:rsidR="00C06FF3" w:rsidDel="00CB3CE8">
          <w:delText xml:space="preserve"> </w:delText>
        </w:r>
      </w:del>
      <w:del w:id="1181" w:author="Abercrombie, Kerrie" w:date="2025-09-05T18:59:00Z" w16du:dateUtc="2025-09-05T08:59:00Z">
        <w:r w:rsidR="00C06FF3" w:rsidDel="0053736D">
          <w:delText xml:space="preserve">and </w:delText>
        </w:r>
        <w:r w:rsidR="0065434A" w:rsidDel="0053736D">
          <w:delText>g</w:delText>
        </w:r>
        <w:r w:rsidR="00C06FF3" w:rsidDel="0053736D">
          <w:delText>uidelines</w:delText>
        </w:r>
        <w:r w:rsidDel="0053736D">
          <w:delText xml:space="preserve">. </w:delText>
        </w:r>
        <w:r w:rsidR="0065434A" w:rsidDel="0053736D">
          <w:delText>T</w:delText>
        </w:r>
        <w:r w:rsidDel="0053736D">
          <w:delText>hese provide:</w:delText>
        </w:r>
        <w:bookmarkStart w:id="1182" w:name="_Toc208001421"/>
        <w:bookmarkEnd w:id="1182"/>
      </w:del>
    </w:p>
    <w:p w14:paraId="574E4D78" w14:textId="33601730" w:rsidR="00BE177F" w:rsidDel="0053736D" w:rsidRDefault="0065434A" w:rsidP="00BE177F">
      <w:pPr>
        <w:pStyle w:val="Bullet1"/>
        <w:rPr>
          <w:del w:id="1183" w:author="Abercrombie, Kerrie" w:date="2025-09-05T18:59:00Z" w16du:dateUtc="2025-09-05T08:59:00Z"/>
        </w:rPr>
      </w:pPr>
      <w:del w:id="1184" w:author="Abercrombie, Kerrie" w:date="2025-09-05T18:59:00Z" w16du:dateUtc="2025-09-05T08:59:00Z">
        <w:r w:rsidDel="0053736D">
          <w:delText>a</w:delText>
        </w:r>
        <w:r w:rsidR="00BE177F" w:rsidDel="0053736D">
          <w:delText xml:space="preserve"> teaching syllabus that is presented as a series of learning objectives which define the required knowledge, understanding and proficiency</w:delText>
        </w:r>
        <w:r w:rsidDel="0053736D">
          <w:delText>; and</w:delText>
        </w:r>
        <w:bookmarkStart w:id="1185" w:name="_Toc208001422"/>
        <w:bookmarkEnd w:id="1185"/>
      </w:del>
    </w:p>
    <w:p w14:paraId="6FE91A8F" w14:textId="732D4480" w:rsidR="005D29D5" w:rsidDel="0053736D" w:rsidRDefault="0065434A" w:rsidP="005D29D5">
      <w:pPr>
        <w:pStyle w:val="Bullet1"/>
        <w:rPr>
          <w:del w:id="1186" w:author="Abercrombie, Kerrie" w:date="2025-09-05T18:59:00Z" w16du:dateUtc="2025-09-05T08:59:00Z"/>
        </w:rPr>
      </w:pPr>
      <w:del w:id="1187" w:author="Abercrombie, Kerrie" w:date="2025-09-05T18:59:00Z" w16du:dateUtc="2025-09-05T08:59:00Z">
        <w:r w:rsidDel="0053736D">
          <w:delText>g</w:delText>
        </w:r>
        <w:r w:rsidR="00BE177F" w:rsidDel="0053736D">
          <w:delText>uidance for instructors to assess competency.</w:delText>
        </w:r>
        <w:bookmarkStart w:id="1188" w:name="_Toc208001423"/>
        <w:bookmarkEnd w:id="1188"/>
      </w:del>
    </w:p>
    <w:p w14:paraId="2C1DF40D" w14:textId="51ABCDA2" w:rsidR="00FB4DA1" w:rsidDel="00802436" w:rsidRDefault="00EB26BA" w:rsidP="00802436">
      <w:pPr>
        <w:pStyle w:val="BodyText"/>
        <w:rPr>
          <w:del w:id="1189" w:author="Abercrombie, Kerrie" w:date="2025-09-05T19:50:00Z" w16du:dateUtc="2025-09-05T09:50:00Z"/>
        </w:rPr>
      </w:pPr>
      <w:bookmarkStart w:id="1190" w:name="_Toc208001424"/>
      <w:bookmarkStart w:id="1191" w:name="_Toc49173785"/>
      <w:bookmarkStart w:id="1192" w:name="_Toc49174222"/>
      <w:bookmarkStart w:id="1193" w:name="_Toc49173786"/>
      <w:bookmarkStart w:id="1194" w:name="_Toc49174223"/>
      <w:bookmarkStart w:id="1195" w:name="_Toc49173787"/>
      <w:bookmarkStart w:id="1196" w:name="_Toc49174224"/>
      <w:bookmarkEnd w:id="1190"/>
      <w:bookmarkEnd w:id="1191"/>
      <w:bookmarkEnd w:id="1192"/>
      <w:bookmarkEnd w:id="1193"/>
      <w:bookmarkEnd w:id="1194"/>
      <w:bookmarkEnd w:id="1195"/>
      <w:bookmarkEnd w:id="1196"/>
      <w:del w:id="1197" w:author="Abercrombie, Kerrie" w:date="2025-09-05T19:50:00Z" w16du:dateUtc="2025-09-05T09:50:00Z">
        <w:r w:rsidDel="00FE28D3">
          <w:delText>M</w:delText>
        </w:r>
        <w:r w:rsidR="00B140C5" w:rsidDel="00FE28D3">
          <w:delText>odel courses</w:delText>
        </w:r>
        <w:r w:rsidR="00C637DE" w:rsidDel="00FE28D3">
          <w:delText xml:space="preserve"> </w:delText>
        </w:r>
        <w:bookmarkStart w:id="1198" w:name="_Toc208001426"/>
        <w:bookmarkEnd w:id="1198"/>
      </w:del>
    </w:p>
    <w:p w14:paraId="2E8A060E" w14:textId="2C09451A" w:rsidR="008B3FF5" w:rsidDel="00FE28D3" w:rsidRDefault="007D4180" w:rsidP="00D33432">
      <w:pPr>
        <w:pStyle w:val="BodyText"/>
        <w:rPr>
          <w:del w:id="1199" w:author="Abercrombie, Kerrie" w:date="2025-09-05T19:50:00Z" w16du:dateUtc="2025-09-05T09:50:00Z"/>
        </w:rPr>
      </w:pPr>
      <w:bookmarkStart w:id="1200" w:name="_Toc208001427"/>
      <w:bookmarkEnd w:id="1200"/>
      <w:commentRangeStart w:id="1201"/>
      <w:del w:id="1202" w:author="Abercrombie, Kerrie" w:date="2025-09-05T19:50:00Z" w16du:dateUtc="2025-09-05T09:50:00Z">
        <w:r w:rsidDel="00FE28D3">
          <w:delText xml:space="preserve">VTS providers </w:delText>
        </w:r>
        <w:commentRangeEnd w:id="1201"/>
        <w:r w:rsidR="00BD218A" w:rsidDel="00FE28D3">
          <w:rPr>
            <w:rStyle w:val="CommentReference"/>
          </w:rPr>
          <w:commentReference w:id="1201"/>
        </w:r>
        <w:r w:rsidR="00912004" w:rsidRPr="00912004" w:rsidDel="00FE28D3">
          <w:delText>are encouraged to adopt th</w:delText>
        </w:r>
        <w:r w:rsidR="00912004" w:rsidDel="00FE28D3">
          <w:delText xml:space="preserve">e IALA </w:delText>
        </w:r>
        <w:r w:rsidR="001A0859" w:rsidDel="00FE28D3">
          <w:delText>m</w:delText>
        </w:r>
        <w:r w:rsidR="00912004" w:rsidRPr="00912004" w:rsidDel="00FE28D3">
          <w:delText xml:space="preserve">odel </w:delText>
        </w:r>
        <w:r w:rsidR="001A0859" w:rsidDel="00FE28D3">
          <w:delText>c</w:delText>
        </w:r>
        <w:r w:rsidR="00912004" w:rsidRPr="00912004" w:rsidDel="00FE28D3">
          <w:delText>ourse</w:delText>
        </w:r>
        <w:r w:rsidR="00912004" w:rsidDel="00FE28D3">
          <w:delText>s</w:delText>
        </w:r>
        <w:r w:rsidR="00912004" w:rsidRPr="00912004" w:rsidDel="00FE28D3">
          <w:delText xml:space="preserve"> as part of the basis for mandatory training in a manner consistent with their domestic legal framework.</w:delText>
        </w:r>
        <w:r w:rsidR="008B3FF5" w:rsidRPr="008B3FF5" w:rsidDel="00FE28D3">
          <w:delText xml:space="preserve"> </w:delText>
        </w:r>
        <w:bookmarkStart w:id="1203" w:name="_Toc208001428"/>
        <w:bookmarkEnd w:id="1203"/>
      </w:del>
    </w:p>
    <w:p w14:paraId="61BD1CE8" w14:textId="2ECF4D14" w:rsidR="00E60717" w:rsidDel="00FE28D3" w:rsidRDefault="00EC2854" w:rsidP="00D33432">
      <w:pPr>
        <w:pStyle w:val="BodyText"/>
        <w:rPr>
          <w:del w:id="1204" w:author="Abercrombie, Kerrie" w:date="2025-09-05T19:50:00Z" w16du:dateUtc="2025-09-05T09:50:00Z"/>
        </w:rPr>
      </w:pPr>
      <w:del w:id="1205" w:author="Abercrombie, Kerrie" w:date="2025-09-05T19:50:00Z" w16du:dateUtc="2025-09-05T09:50:00Z">
        <w:r w:rsidDel="00FE28D3">
          <w:delText xml:space="preserve">The training and assessment of VTS personnel should be undertaken in accordance with IALA model courses. </w:delText>
        </w:r>
        <w:r w:rsidR="00E60717" w:rsidDel="00FE28D3">
          <w:delText xml:space="preserve">The basis of VTS training is set out in the following IALA </w:delText>
        </w:r>
        <w:r w:rsidR="001A0859" w:rsidDel="00FE28D3">
          <w:delText>m</w:delText>
        </w:r>
        <w:r w:rsidR="00E60717" w:rsidDel="00FE28D3">
          <w:delText xml:space="preserve">odel </w:delText>
        </w:r>
        <w:r w:rsidR="001A0859" w:rsidDel="00FE28D3">
          <w:delText>c</w:delText>
        </w:r>
        <w:r w:rsidR="00E60717" w:rsidDel="00FE28D3">
          <w:delText>ourses:</w:delText>
        </w:r>
        <w:bookmarkStart w:id="1206" w:name="_Toc208001429"/>
        <w:bookmarkEnd w:id="1206"/>
      </w:del>
    </w:p>
    <w:p w14:paraId="2F0AEA91" w14:textId="23DF621A" w:rsidR="00E60717" w:rsidDel="00FE28D3" w:rsidRDefault="00700911">
      <w:pPr>
        <w:pStyle w:val="BodyText"/>
        <w:rPr>
          <w:del w:id="1207" w:author="Abercrombie, Kerrie" w:date="2025-09-05T19:50:00Z" w16du:dateUtc="2025-09-05T09:50:00Z"/>
        </w:rPr>
        <w:pPrChange w:id="1208" w:author="Abercrombie, Kerrie" w:date="2025-09-05T21:09:00Z" w16du:dateUtc="2025-09-05T11:09:00Z">
          <w:pPr>
            <w:pStyle w:val="Bullet1"/>
          </w:pPr>
        </w:pPrChange>
      </w:pPr>
      <w:del w:id="1209" w:author="Abercrombie, Kerrie" w:date="2025-09-05T19:50:00Z" w16du:dateUtc="2025-09-05T09:50:00Z">
        <w:r w:rsidDel="00FE28D3">
          <w:delText>C0103-1</w:delText>
        </w:r>
        <w:r w:rsidR="00912004" w:rsidDel="00FE28D3">
          <w:delText xml:space="preserve"> </w:delText>
        </w:r>
        <w:r w:rsidR="00244C97" w:rsidDel="00FE28D3">
          <w:delText xml:space="preserve">- </w:delText>
        </w:r>
        <w:r w:rsidR="00E60717" w:rsidDel="00FE28D3">
          <w:delText xml:space="preserve">VTS </w:delText>
        </w:r>
        <w:r w:rsidR="00310B14" w:rsidDel="00FE28D3">
          <w:delText>O</w:delText>
        </w:r>
        <w:r w:rsidR="00E60717" w:rsidDel="00FE28D3">
          <w:delText xml:space="preserve">perator </w:delText>
        </w:r>
        <w:r w:rsidR="00310B14" w:rsidDel="00FE28D3">
          <w:delText>t</w:delText>
        </w:r>
        <w:r w:rsidR="00E60717" w:rsidDel="00FE28D3">
          <w:delText>raining</w:delText>
        </w:r>
        <w:r w:rsidR="009C2228" w:rsidDel="00FE28D3">
          <w:delText xml:space="preserve"> [7]</w:delText>
        </w:r>
        <w:bookmarkStart w:id="1210" w:name="_Toc208001430"/>
        <w:bookmarkEnd w:id="1210"/>
      </w:del>
    </w:p>
    <w:p w14:paraId="50D580EF" w14:textId="4C5F456A" w:rsidR="00E60717" w:rsidDel="00FE28D3" w:rsidRDefault="00700911">
      <w:pPr>
        <w:pStyle w:val="BodyText"/>
        <w:rPr>
          <w:del w:id="1211" w:author="Abercrombie, Kerrie" w:date="2025-09-05T19:50:00Z" w16du:dateUtc="2025-09-05T09:50:00Z"/>
        </w:rPr>
        <w:pPrChange w:id="1212" w:author="Abercrombie, Kerrie" w:date="2025-09-05T21:09:00Z" w16du:dateUtc="2025-09-05T11:09:00Z">
          <w:pPr>
            <w:pStyle w:val="Bullet1"/>
          </w:pPr>
        </w:pPrChange>
      </w:pPr>
      <w:del w:id="1213" w:author="Abercrombie, Kerrie" w:date="2025-09-05T19:50:00Z" w16du:dateUtc="2025-09-05T09:50:00Z">
        <w:r w:rsidDel="00FE28D3">
          <w:delText>C0103-2</w:delText>
        </w:r>
        <w:r w:rsidR="00E60717" w:rsidDel="00FE28D3">
          <w:delText xml:space="preserve"> </w:delText>
        </w:r>
        <w:r w:rsidR="00912004" w:rsidDel="00FE28D3">
          <w:delText xml:space="preserve">- </w:delText>
        </w:r>
        <w:r w:rsidR="00E60717" w:rsidDel="00FE28D3">
          <w:delText xml:space="preserve">VTS Supervisor </w:delText>
        </w:r>
        <w:r w:rsidR="00310B14" w:rsidDel="00FE28D3">
          <w:delText>t</w:delText>
        </w:r>
        <w:r w:rsidR="00E60717" w:rsidDel="00FE28D3">
          <w:delText>raining</w:delText>
        </w:r>
        <w:r w:rsidR="009C2228" w:rsidDel="00FE28D3">
          <w:delText xml:space="preserve"> [8]</w:delText>
        </w:r>
        <w:bookmarkStart w:id="1214" w:name="_Toc208001431"/>
        <w:bookmarkEnd w:id="1214"/>
      </w:del>
    </w:p>
    <w:p w14:paraId="29C03CDF" w14:textId="4B58DB66" w:rsidR="00E60717" w:rsidDel="00FE28D3" w:rsidRDefault="00700911">
      <w:pPr>
        <w:pStyle w:val="BodyText"/>
        <w:rPr>
          <w:del w:id="1215" w:author="Abercrombie, Kerrie" w:date="2025-09-05T19:50:00Z" w16du:dateUtc="2025-09-05T09:50:00Z"/>
        </w:rPr>
        <w:pPrChange w:id="1216" w:author="Abercrombie, Kerrie" w:date="2025-09-05T21:09:00Z" w16du:dateUtc="2025-09-05T11:09:00Z">
          <w:pPr>
            <w:pStyle w:val="Bullet1"/>
          </w:pPr>
        </w:pPrChange>
      </w:pPr>
      <w:del w:id="1217" w:author="Abercrombie, Kerrie" w:date="2025-09-05T19:50:00Z" w16du:dateUtc="2025-09-05T09:50:00Z">
        <w:r w:rsidDel="00FE28D3">
          <w:delText>C0103-3</w:delText>
        </w:r>
        <w:r w:rsidR="00E60717" w:rsidDel="00FE28D3">
          <w:delText xml:space="preserve"> </w:delText>
        </w:r>
        <w:r w:rsidR="00912004" w:rsidDel="00FE28D3">
          <w:delText xml:space="preserve">- </w:delText>
        </w:r>
        <w:r w:rsidR="00E60717" w:rsidDel="00FE28D3">
          <w:delText xml:space="preserve">VTS On‐the‐Job </w:delText>
        </w:r>
        <w:r w:rsidR="00310B14" w:rsidDel="00FE28D3">
          <w:delText>t</w:delText>
        </w:r>
        <w:r w:rsidR="00E60717" w:rsidDel="00FE28D3">
          <w:delText>raining</w:delText>
        </w:r>
        <w:r w:rsidR="009C2228" w:rsidDel="00FE28D3">
          <w:delText xml:space="preserve"> [9]</w:delText>
        </w:r>
        <w:bookmarkStart w:id="1218" w:name="_Toc208001432"/>
        <w:bookmarkEnd w:id="1218"/>
      </w:del>
    </w:p>
    <w:p w14:paraId="4EEC0E01" w14:textId="6534401A" w:rsidR="00E60717" w:rsidDel="00FE28D3" w:rsidRDefault="00700911">
      <w:pPr>
        <w:pStyle w:val="BodyText"/>
        <w:rPr>
          <w:del w:id="1219" w:author="Abercrombie, Kerrie" w:date="2025-09-05T19:50:00Z" w16du:dateUtc="2025-09-05T09:50:00Z"/>
        </w:rPr>
        <w:pPrChange w:id="1220" w:author="Abercrombie, Kerrie" w:date="2025-09-05T21:09:00Z" w16du:dateUtc="2025-09-05T11:09:00Z">
          <w:pPr>
            <w:pStyle w:val="Bullet1"/>
          </w:pPr>
        </w:pPrChange>
      </w:pPr>
      <w:del w:id="1221" w:author="Abercrombie, Kerrie" w:date="2025-09-05T19:50:00Z" w16du:dateUtc="2025-09-05T09:50:00Z">
        <w:r w:rsidDel="00FE28D3">
          <w:delText>C0103-4</w:delText>
        </w:r>
        <w:r w:rsidR="00912004" w:rsidDel="00FE28D3">
          <w:delText xml:space="preserve"> -</w:delText>
        </w:r>
        <w:r w:rsidR="00A36084" w:rsidDel="00FE28D3">
          <w:delText xml:space="preserve"> </w:delText>
        </w:r>
        <w:r w:rsidR="00E60717" w:rsidDel="00FE28D3">
          <w:delText>VTS On‐the‐Job Training Instructor</w:delText>
        </w:r>
        <w:r w:rsidR="009C2228" w:rsidDel="00FE28D3">
          <w:delText xml:space="preserve"> [10]</w:delText>
        </w:r>
        <w:bookmarkStart w:id="1222" w:name="_Toc208001433"/>
        <w:bookmarkEnd w:id="1222"/>
      </w:del>
    </w:p>
    <w:p w14:paraId="50E211C8" w14:textId="0D24D31E" w:rsidR="00E60717" w:rsidDel="00FE28D3" w:rsidRDefault="00700911">
      <w:pPr>
        <w:pStyle w:val="BodyText"/>
        <w:rPr>
          <w:del w:id="1223" w:author="Abercrombie, Kerrie" w:date="2025-09-05T19:50:00Z" w16du:dateUtc="2025-09-05T09:50:00Z"/>
        </w:rPr>
        <w:pPrChange w:id="1224" w:author="Abercrombie, Kerrie" w:date="2025-09-05T21:09:00Z" w16du:dateUtc="2025-09-05T11:09:00Z">
          <w:pPr>
            <w:pStyle w:val="Bullet1"/>
          </w:pPr>
        </w:pPrChange>
      </w:pPr>
      <w:del w:id="1225" w:author="Abercrombie, Kerrie" w:date="2025-09-05T19:50:00Z" w16du:dateUtc="2025-09-05T09:50:00Z">
        <w:r w:rsidDel="00FE28D3">
          <w:delText>C0103-5</w:delText>
        </w:r>
        <w:r w:rsidR="00A36084" w:rsidDel="00FE28D3">
          <w:delText xml:space="preserve"> </w:delText>
        </w:r>
        <w:r w:rsidR="002509B2" w:rsidRPr="005B5C1E" w:rsidDel="00FE28D3">
          <w:delText xml:space="preserve">- </w:delText>
        </w:r>
      </w:del>
      <w:del w:id="1226" w:author="Abercrombie, Kerrie" w:date="2025-08-28T16:40:00Z" w16du:dateUtc="2025-08-28T06:40:00Z">
        <w:r w:rsidRPr="005B5C1E" w:rsidDel="007F5895">
          <w:delText xml:space="preserve">Recurrent </w:delText>
        </w:r>
      </w:del>
      <w:del w:id="1227" w:author="Abercrombie, Kerrie" w:date="2025-09-05T19:50:00Z" w16du:dateUtc="2025-09-05T09:50:00Z">
        <w:r w:rsidDel="00FE28D3">
          <w:delText xml:space="preserve">Training for </w:delText>
        </w:r>
        <w:r w:rsidR="000733A4" w:rsidDel="00FE28D3">
          <w:delText xml:space="preserve">VTS </w:delText>
        </w:r>
        <w:r w:rsidDel="00FE28D3">
          <w:delText xml:space="preserve">Personnel </w:delText>
        </w:r>
        <w:r w:rsidR="009C2228" w:rsidRPr="009B0AC2" w:rsidDel="00FE28D3">
          <w:rPr>
            <w:highlight w:val="yellow"/>
          </w:rPr>
          <w:delText>[11]</w:delText>
        </w:r>
        <w:bookmarkStart w:id="1228" w:name="_Toc208001434"/>
        <w:bookmarkEnd w:id="1228"/>
      </w:del>
    </w:p>
    <w:p w14:paraId="0C9971EA" w14:textId="73218DA5" w:rsidR="00303224" w:rsidDel="00FE28D3" w:rsidRDefault="00303224">
      <w:pPr>
        <w:pStyle w:val="BodyText"/>
        <w:rPr>
          <w:del w:id="1229" w:author="Abercrombie, Kerrie" w:date="2025-09-05T19:50:00Z" w16du:dateUtc="2025-09-05T09:50:00Z"/>
        </w:rPr>
        <w:pPrChange w:id="1230" w:author="Abercrombie, Kerrie" w:date="2025-09-05T21:09:00Z" w16du:dateUtc="2025-09-05T11:09:00Z">
          <w:pPr>
            <w:pStyle w:val="Bullet1"/>
            <w:numPr>
              <w:numId w:val="0"/>
            </w:numPr>
            <w:ind w:left="0" w:firstLine="0"/>
            <w:jc w:val="both"/>
          </w:pPr>
        </w:pPrChange>
      </w:pPr>
      <w:del w:id="1231" w:author="Abercrombie, Kerrie" w:date="2025-09-05T19:50:00Z" w16du:dateUtc="2025-09-05T09:50:00Z">
        <w:r w:rsidRPr="00303224" w:rsidDel="00FE28D3">
          <w:delText xml:space="preserve">These model courses are intended to provide </w:delText>
        </w:r>
        <w:r w:rsidR="007D4180" w:rsidDel="00FE28D3">
          <w:delText>VTS providers</w:delText>
        </w:r>
        <w:r w:rsidRPr="00303224" w:rsidDel="00FE28D3">
          <w:delText xml:space="preserve"> charged with the provision of</w:delText>
        </w:r>
        <w:r w:rsidR="00ED1BF9" w:rsidDel="00FE28D3">
          <w:delText xml:space="preserve"> a</w:delText>
        </w:r>
        <w:r w:rsidRPr="00303224" w:rsidDel="00FE28D3">
          <w:delText xml:space="preserve"> </w:delText>
        </w:r>
        <w:r w:rsidDel="00FE28D3">
          <w:delText>VTS</w:delText>
        </w:r>
        <w:r w:rsidRPr="00303224" w:rsidDel="00FE28D3">
          <w:delText xml:space="preserve"> with specific guidance on the training of VTS </w:delText>
        </w:r>
        <w:r w:rsidR="008D5F6D" w:rsidDel="00FE28D3">
          <w:delText>personnel</w:delText>
        </w:r>
        <w:r w:rsidRPr="00303224" w:rsidDel="00FE28D3">
          <w:delText xml:space="preserve">. </w:delText>
        </w:r>
        <w:bookmarkStart w:id="1232" w:name="_Toc208001435"/>
        <w:bookmarkEnd w:id="1232"/>
      </w:del>
    </w:p>
    <w:p w14:paraId="1C6BB0E9" w14:textId="0FD510F3" w:rsidR="00244C97" w:rsidDel="00FE28D3" w:rsidRDefault="008736E2">
      <w:pPr>
        <w:pStyle w:val="BodyText"/>
        <w:rPr>
          <w:del w:id="1233" w:author="Abercrombie, Kerrie" w:date="2025-09-05T19:50:00Z" w16du:dateUtc="2025-09-05T09:50:00Z"/>
        </w:rPr>
        <w:pPrChange w:id="1234" w:author="Abercrombie, Kerrie" w:date="2025-09-05T21:09:00Z" w16du:dateUtc="2025-09-05T11:09:00Z">
          <w:pPr>
            <w:pStyle w:val="Heading3"/>
          </w:pPr>
        </w:pPrChange>
      </w:pPr>
      <w:bookmarkStart w:id="1235" w:name="_Toc49173790"/>
      <w:bookmarkStart w:id="1236" w:name="_Toc49174227"/>
      <w:bookmarkStart w:id="1237" w:name="_Toc49173791"/>
      <w:bookmarkStart w:id="1238" w:name="_Toc49174228"/>
      <w:bookmarkStart w:id="1239" w:name="_Toc49173792"/>
      <w:bookmarkStart w:id="1240" w:name="_Toc49174229"/>
      <w:bookmarkEnd w:id="1235"/>
      <w:bookmarkEnd w:id="1236"/>
      <w:bookmarkEnd w:id="1237"/>
      <w:bookmarkEnd w:id="1238"/>
      <w:bookmarkEnd w:id="1239"/>
      <w:bookmarkEnd w:id="1240"/>
      <w:del w:id="1241" w:author="Abercrombie, Kerrie" w:date="2025-09-05T19:50:00Z" w16du:dateUtc="2025-09-05T09:50:00Z">
        <w:r w:rsidDel="00FE28D3">
          <w:delText xml:space="preserve">C0103-1 </w:delText>
        </w:r>
        <w:r w:rsidR="00244C97" w:rsidDel="00FE28D3">
          <w:delText xml:space="preserve">VTS </w:delText>
        </w:r>
        <w:r w:rsidR="008D5F6D" w:rsidDel="00FE28D3">
          <w:delText>O</w:delText>
        </w:r>
        <w:r w:rsidR="00244C97" w:rsidDel="00FE28D3">
          <w:delText>perator</w:delText>
        </w:r>
        <w:r w:rsidR="00BD10FE" w:rsidDel="00FE28D3">
          <w:delText xml:space="preserve"> </w:delText>
        </w:r>
        <w:r w:rsidR="00DF5C19" w:rsidDel="00FE28D3">
          <w:delText>t</w:delText>
        </w:r>
        <w:r w:rsidR="00BD10FE" w:rsidDel="00FE28D3">
          <w:delText>raining</w:delText>
        </w:r>
        <w:r w:rsidR="008D5F6D" w:rsidDel="00FE28D3">
          <w:delText xml:space="preserve"> </w:delText>
        </w:r>
        <w:bookmarkStart w:id="1242" w:name="_Toc208001436"/>
        <w:bookmarkEnd w:id="1242"/>
      </w:del>
    </w:p>
    <w:p w14:paraId="7A0DA583" w14:textId="51FD8654" w:rsidR="001D17DF" w:rsidRPr="001D17DF" w:rsidDel="00FE28D3" w:rsidRDefault="00407306" w:rsidP="00D33432">
      <w:pPr>
        <w:pStyle w:val="BodyText"/>
        <w:rPr>
          <w:del w:id="1243" w:author="Abercrombie, Kerrie" w:date="2025-09-05T19:50:00Z" w16du:dateUtc="2025-09-05T09:50:00Z"/>
        </w:rPr>
      </w:pPr>
      <w:del w:id="1244" w:author="Abercrombie, Kerrie" w:date="2025-09-05T19:50:00Z" w16du:dateUtc="2025-09-05T09:50:00Z">
        <w:r w:rsidDel="00FE28D3">
          <w:delText xml:space="preserve">The VTS </w:delText>
        </w:r>
        <w:r w:rsidR="008D5F6D" w:rsidDel="00FE28D3">
          <w:delText>o</w:delText>
        </w:r>
        <w:r w:rsidDel="00FE28D3">
          <w:delText>perator course</w:delText>
        </w:r>
        <w:r w:rsidR="00BE177F" w:rsidRPr="001430A7" w:rsidDel="00FE28D3">
          <w:delText xml:space="preserve"> provides details of the subject areas, knowledge and practical competence required to undertake the duties associated with VTS </w:delText>
        </w:r>
        <w:r w:rsidR="001A0859" w:rsidDel="00FE28D3">
          <w:delText>o</w:delText>
        </w:r>
        <w:r w:rsidR="00BE177F" w:rsidRPr="001430A7" w:rsidDel="00FE28D3">
          <w:delText>perations</w:delText>
        </w:r>
        <w:r w:rsidR="00BE177F" w:rsidDel="00FE28D3">
          <w:delText>.</w:delText>
        </w:r>
        <w:r w:rsidR="00C822B4" w:rsidDel="00FE28D3">
          <w:delText xml:space="preserve"> </w:delText>
        </w:r>
        <w:r w:rsidR="001D17DF" w:rsidRPr="001D17DF" w:rsidDel="00FE28D3">
          <w:delText>In particular, it provides the curriculum to ensure a</w:delText>
        </w:r>
      </w:del>
      <w:ins w:id="1245" w:author="Jillian Carson-Jackson" w:date="2025-08-21T19:14:00Z" w16du:dateUtc="2025-08-21T23:14:00Z">
        <w:del w:id="1246" w:author="Abercrombie, Kerrie" w:date="2025-09-05T19:50:00Z" w16du:dateUtc="2025-09-05T09:50:00Z">
          <w:r w:rsidR="00062110" w:rsidDel="00FE28D3">
            <w:delText xml:space="preserve"> the</w:delText>
          </w:r>
        </w:del>
      </w:ins>
      <w:del w:id="1247" w:author="Abercrombie, Kerrie" w:date="2025-09-05T19:50:00Z" w16du:dateUtc="2025-09-05T09:50:00Z">
        <w:r w:rsidR="001D17DF" w:rsidRPr="001D17DF" w:rsidDel="00FE28D3">
          <w:delText xml:space="preserve"> </w:delText>
        </w:r>
        <w:r w:rsidR="001A0859" w:rsidDel="00FE28D3">
          <w:delText>student</w:delText>
        </w:r>
        <w:r w:rsidR="00244C97" w:rsidRPr="001D17DF" w:rsidDel="00FE28D3">
          <w:delText xml:space="preserve"> </w:delText>
        </w:r>
        <w:r w:rsidR="001D17DF" w:rsidRPr="001D17DF" w:rsidDel="00FE28D3">
          <w:delText xml:space="preserve">has </w:delText>
        </w:r>
      </w:del>
      <w:ins w:id="1248" w:author="Jillian Carson-Jackson" w:date="2025-08-21T19:15:00Z" w16du:dateUtc="2025-08-21T23:15:00Z">
        <w:del w:id="1249" w:author="Abercrombie, Kerrie" w:date="2025-09-05T19:50:00Z" w16du:dateUtc="2025-09-05T09:50:00Z">
          <w:r w:rsidR="009C7411" w:rsidDel="00FE28D3">
            <w:delText>with</w:delText>
          </w:r>
          <w:r w:rsidR="009C7411" w:rsidRPr="001D17DF" w:rsidDel="00FE28D3">
            <w:delText xml:space="preserve"> </w:delText>
          </w:r>
        </w:del>
      </w:ins>
      <w:del w:id="1250" w:author="Abercrombie, Kerrie" w:date="2025-09-05T19:50:00Z" w16du:dateUtc="2025-09-05T09:50:00Z">
        <w:r w:rsidR="001D17DF" w:rsidRPr="001D17DF" w:rsidDel="00FE28D3">
          <w:delText xml:space="preserve">the </w:delText>
        </w:r>
        <w:r w:rsidR="00F471DB" w:rsidRPr="001D17DF" w:rsidDel="00FE28D3">
          <w:delText xml:space="preserve">requisite </w:delText>
        </w:r>
      </w:del>
      <w:ins w:id="1251" w:author="Jillian Carson-Jackson" w:date="2025-08-21T19:15:00Z" w16du:dateUtc="2025-08-21T23:15:00Z">
        <w:del w:id="1252" w:author="Abercrombie, Kerrie" w:date="2025-09-05T19:50:00Z" w16du:dateUtc="2025-09-05T09:50:00Z">
          <w:r w:rsidR="00043F84" w:rsidDel="00FE28D3">
            <w:delText>required</w:delText>
          </w:r>
          <w:r w:rsidR="00043F84" w:rsidRPr="001D17DF" w:rsidDel="00FE28D3">
            <w:delText xml:space="preserve"> </w:delText>
          </w:r>
        </w:del>
      </w:ins>
      <w:del w:id="1253" w:author="Abercrombie, Kerrie" w:date="2025-09-05T19:50:00Z" w16du:dateUtc="2025-09-05T09:50:00Z">
        <w:r w:rsidR="00F471DB" w:rsidDel="00FE28D3">
          <w:delText xml:space="preserve">knowledge, </w:delText>
        </w:r>
        <w:r w:rsidR="00F471DB" w:rsidRPr="001D17DF" w:rsidDel="00FE28D3">
          <w:delText xml:space="preserve">understanding </w:delText>
        </w:r>
      </w:del>
      <w:ins w:id="1254" w:author="Jillian Carson-Jackson" w:date="2025-08-21T19:15:00Z" w16du:dateUtc="2025-08-21T23:15:00Z">
        <w:del w:id="1255" w:author="Abercrombie, Kerrie" w:date="2025-09-05T19:50:00Z" w16du:dateUtc="2025-09-05T09:50:00Z">
          <w:r w:rsidR="009C7411" w:rsidDel="00FE28D3">
            <w:delText>skills</w:delText>
          </w:r>
          <w:r w:rsidR="009C7411" w:rsidRPr="001D17DF" w:rsidDel="00FE28D3">
            <w:delText xml:space="preserve"> </w:delText>
          </w:r>
        </w:del>
      </w:ins>
      <w:del w:id="1256" w:author="Abercrombie, Kerrie" w:date="2025-09-05T19:50:00Z" w16du:dateUtc="2025-09-05T09:50:00Z">
        <w:r w:rsidR="00D039A8" w:rsidDel="00FE28D3">
          <w:delText>and proficiency</w:delText>
        </w:r>
        <w:r w:rsidR="001D17DF" w:rsidRPr="001D17DF" w:rsidDel="00FE28D3">
          <w:delText xml:space="preserve"> </w:delText>
        </w:r>
      </w:del>
      <w:ins w:id="1257" w:author="Jillian Carson-Jackson" w:date="2025-08-21T19:15:00Z" w16du:dateUtc="2025-08-21T23:15:00Z">
        <w:del w:id="1258" w:author="Abercrombie, Kerrie" w:date="2025-09-05T19:50:00Z" w16du:dateUtc="2025-09-05T09:50:00Z">
          <w:r w:rsidR="009C7411" w:rsidDel="00FE28D3">
            <w:delText>attitude</w:delText>
          </w:r>
          <w:r w:rsidR="009C7411" w:rsidRPr="001D17DF" w:rsidDel="00FE28D3">
            <w:delText xml:space="preserve"> </w:delText>
          </w:r>
        </w:del>
      </w:ins>
      <w:del w:id="1259" w:author="Abercrombie, Kerrie" w:date="2025-09-05T19:50:00Z" w16du:dateUtc="2025-09-05T09:50:00Z">
        <w:r w:rsidR="001D17DF" w:rsidRPr="001D17DF" w:rsidDel="00FE28D3">
          <w:delText>to</w:delText>
        </w:r>
      </w:del>
      <w:ins w:id="1260" w:author="Jillian Carson-Jackson" w:date="2025-08-21T19:15:00Z" w16du:dateUtc="2025-08-21T23:15:00Z">
        <w:del w:id="1261" w:author="Abercrombie, Kerrie" w:date="2025-09-05T19:50:00Z" w16du:dateUtc="2025-09-05T09:50:00Z">
          <w:r w:rsidR="009C7411" w:rsidDel="00FE28D3">
            <w:delText xml:space="preserve"> undertake the duties associated with the provision of a VTS. This includes</w:delText>
          </w:r>
        </w:del>
      </w:ins>
      <w:del w:id="1262" w:author="Abercrombie, Kerrie" w:date="2025-09-05T19:50:00Z" w16du:dateUtc="2025-09-05T09:50:00Z">
        <w:r w:rsidR="001D17DF" w:rsidRPr="001D17DF" w:rsidDel="00FE28D3">
          <w:delText>:</w:delText>
        </w:r>
        <w:bookmarkStart w:id="1263" w:name="_Toc208001437"/>
        <w:bookmarkEnd w:id="1263"/>
      </w:del>
    </w:p>
    <w:p w14:paraId="78938155" w14:textId="1BCAC59C" w:rsidR="001D17DF" w:rsidRPr="001D17DF" w:rsidDel="00FE28D3" w:rsidRDefault="001D17DF">
      <w:pPr>
        <w:pStyle w:val="BodyText"/>
        <w:rPr>
          <w:del w:id="1264" w:author="Abercrombie, Kerrie" w:date="2025-09-05T19:50:00Z" w16du:dateUtc="2025-09-05T09:50:00Z"/>
        </w:rPr>
        <w:pPrChange w:id="1265" w:author="Abercrombie, Kerrie" w:date="2025-09-05T21:09:00Z" w16du:dateUtc="2025-09-05T11:09:00Z">
          <w:pPr>
            <w:pStyle w:val="Bullet1"/>
          </w:pPr>
        </w:pPrChange>
      </w:pPr>
      <w:del w:id="1266" w:author="Abercrombie, Kerrie" w:date="2025-09-05T19:50:00Z" w16du:dateUtc="2025-09-05T09:50:00Z">
        <w:r w:rsidRPr="001D17DF" w:rsidDel="00FE28D3">
          <w:delText xml:space="preserve">provide timely and relevant information on factors that may influence the </w:delText>
        </w:r>
        <w:r w:rsidR="00E9688E" w:rsidDel="00FE28D3">
          <w:delText xml:space="preserve">transit of a </w:delText>
        </w:r>
        <w:r w:rsidRPr="001D17DF" w:rsidDel="00FE28D3">
          <w:delText>ship and assist on-board decision making</w:delText>
        </w:r>
        <w:r w:rsidR="00244C97" w:rsidDel="00FE28D3">
          <w:delText>;</w:delText>
        </w:r>
        <w:r w:rsidRPr="001D17DF" w:rsidDel="00FE28D3">
          <w:delText xml:space="preserve"> </w:delText>
        </w:r>
        <w:bookmarkStart w:id="1267" w:name="_Toc208001438"/>
        <w:bookmarkEnd w:id="1267"/>
      </w:del>
    </w:p>
    <w:p w14:paraId="4DD585B3" w14:textId="117A21A3" w:rsidR="001D17DF" w:rsidRPr="001D17DF" w:rsidDel="00FE28D3" w:rsidRDefault="001D17DF">
      <w:pPr>
        <w:pStyle w:val="BodyText"/>
        <w:rPr>
          <w:del w:id="1268" w:author="Abercrombie, Kerrie" w:date="2025-09-05T19:50:00Z" w16du:dateUtc="2025-09-05T09:50:00Z"/>
        </w:rPr>
        <w:pPrChange w:id="1269" w:author="Abercrombie, Kerrie" w:date="2025-09-05T21:09:00Z" w16du:dateUtc="2025-09-05T11:09:00Z">
          <w:pPr>
            <w:pStyle w:val="Bullet1"/>
          </w:pPr>
        </w:pPrChange>
      </w:pPr>
      <w:del w:id="1270" w:author="Abercrombie, Kerrie" w:date="2025-09-05T19:50:00Z" w16du:dateUtc="2025-09-05T09:50:00Z">
        <w:r w:rsidRPr="001D17DF" w:rsidDel="00FE28D3">
          <w:delText>monitor and manage traffic to ensure the safety and efficiency of ship movements</w:delText>
        </w:r>
        <w:r w:rsidR="00244C97" w:rsidDel="00FE28D3">
          <w:delText>; and</w:delText>
        </w:r>
        <w:bookmarkStart w:id="1271" w:name="_Toc208001439"/>
        <w:bookmarkEnd w:id="1271"/>
      </w:del>
    </w:p>
    <w:p w14:paraId="35421EF8" w14:textId="5F6D4BF7" w:rsidR="001D17DF" w:rsidRPr="00612A1E" w:rsidDel="00FE28D3" w:rsidRDefault="001D17DF">
      <w:pPr>
        <w:pStyle w:val="BodyText"/>
        <w:rPr>
          <w:del w:id="1272" w:author="Abercrombie, Kerrie" w:date="2025-09-05T19:50:00Z" w16du:dateUtc="2025-09-05T09:50:00Z"/>
          <w:rFonts w:asciiTheme="majorHAnsi" w:eastAsiaTheme="majorEastAsia" w:hAnsiTheme="majorHAnsi" w:cstheme="majorBidi"/>
          <w:b/>
          <w:bCs/>
          <w:caps/>
          <w:color w:val="407EC9"/>
          <w:sz w:val="24"/>
          <w:szCs w:val="24"/>
        </w:rPr>
        <w:pPrChange w:id="1273" w:author="Abercrombie, Kerrie" w:date="2025-09-05T21:09:00Z" w16du:dateUtc="2025-09-05T11:09:00Z">
          <w:pPr>
            <w:pStyle w:val="Bullet1"/>
          </w:pPr>
        </w:pPrChange>
      </w:pPr>
      <w:del w:id="1274" w:author="Abercrombie, Kerrie" w:date="2025-09-05T19:50:00Z" w16du:dateUtc="2025-09-05T09:50:00Z">
        <w:r w:rsidRPr="001D17DF" w:rsidDel="00FE28D3">
          <w:delText>respond to developing unsafe situations to assist the decision-making process on board</w:delText>
        </w:r>
        <w:r w:rsidR="00244C97" w:rsidDel="00FE28D3">
          <w:delText>.</w:delText>
        </w:r>
        <w:r w:rsidRPr="001D17DF" w:rsidDel="00FE28D3">
          <w:delText xml:space="preserve"> </w:delText>
        </w:r>
        <w:bookmarkStart w:id="1275" w:name="_Toc208001440"/>
        <w:bookmarkEnd w:id="1275"/>
      </w:del>
    </w:p>
    <w:p w14:paraId="1D8E40D4" w14:textId="08AE051A" w:rsidR="00244C97" w:rsidDel="00FE28D3" w:rsidRDefault="008736E2">
      <w:pPr>
        <w:pStyle w:val="BodyText"/>
        <w:rPr>
          <w:del w:id="1276" w:author="Abercrombie, Kerrie" w:date="2025-09-05T19:50:00Z" w16du:dateUtc="2025-09-05T09:50:00Z"/>
        </w:rPr>
        <w:pPrChange w:id="1277" w:author="Abercrombie, Kerrie" w:date="2025-09-05T21:09:00Z" w16du:dateUtc="2025-09-05T11:09:00Z">
          <w:pPr>
            <w:pStyle w:val="Heading3"/>
          </w:pPr>
        </w:pPrChange>
      </w:pPr>
      <w:del w:id="1278" w:author="Abercrombie, Kerrie" w:date="2025-09-05T19:50:00Z" w16du:dateUtc="2025-09-05T09:50:00Z">
        <w:r w:rsidDel="00FE28D3">
          <w:delText xml:space="preserve">C0103-2 </w:delText>
        </w:r>
      </w:del>
      <w:del w:id="1279" w:author="Abercrombie, Kerrie" w:date="2025-09-03T15:55:00Z" w16du:dateUtc="2025-09-03T05:55:00Z">
        <w:r w:rsidR="00244C97" w:rsidDel="00D8595E">
          <w:delText xml:space="preserve"> </w:delText>
        </w:r>
      </w:del>
      <w:del w:id="1280" w:author="Abercrombie, Kerrie" w:date="2025-09-05T19:50:00Z" w16du:dateUtc="2025-09-05T09:50:00Z">
        <w:r w:rsidR="00244C97" w:rsidDel="00FE28D3">
          <w:delText xml:space="preserve">VTS </w:delText>
        </w:r>
        <w:r w:rsidR="008D5F6D" w:rsidDel="00FE28D3">
          <w:delText>S</w:delText>
        </w:r>
        <w:r w:rsidR="00244C97" w:rsidDel="00FE28D3">
          <w:delText>upervisor</w:delText>
        </w:r>
        <w:r w:rsidR="00BD10FE" w:rsidDel="00FE28D3">
          <w:delText xml:space="preserve"> </w:delText>
        </w:r>
        <w:r w:rsidR="00DF5C19" w:rsidDel="00FE28D3">
          <w:delText>t</w:delText>
        </w:r>
        <w:r w:rsidR="00BD10FE" w:rsidDel="00FE28D3">
          <w:delText>raining</w:delText>
        </w:r>
        <w:r w:rsidR="008D5F6D" w:rsidDel="00FE28D3">
          <w:delText xml:space="preserve"> </w:delText>
        </w:r>
        <w:bookmarkStart w:id="1281" w:name="_Toc208001441"/>
        <w:bookmarkEnd w:id="1281"/>
      </w:del>
    </w:p>
    <w:p w14:paraId="3C59B7DC" w14:textId="7245E85A" w:rsidR="001D17DF" w:rsidDel="00FE28D3" w:rsidRDefault="001D17DF" w:rsidP="00D33432">
      <w:pPr>
        <w:pStyle w:val="BodyText"/>
        <w:rPr>
          <w:ins w:id="1282" w:author="Jillian Carson-Jackson" w:date="2025-08-21T19:17:00Z" w16du:dateUtc="2025-08-21T23:17:00Z"/>
          <w:del w:id="1283" w:author="Abercrombie, Kerrie" w:date="2025-09-05T19:50:00Z" w16du:dateUtc="2025-09-05T09:50:00Z"/>
        </w:rPr>
      </w:pPr>
      <w:bookmarkStart w:id="1284" w:name="_Hlk207991237"/>
      <w:del w:id="1285" w:author="Abercrombie, Kerrie" w:date="2025-09-05T19:50:00Z" w16du:dateUtc="2025-09-05T09:50:00Z">
        <w:r w:rsidDel="00FE28D3">
          <w:delText xml:space="preserve">The VTS </w:delText>
        </w:r>
        <w:r w:rsidR="008D5F6D" w:rsidDel="00FE28D3">
          <w:delText>s</w:delText>
        </w:r>
        <w:r w:rsidDel="00FE28D3">
          <w:delText xml:space="preserve">upervisor course provides a qualified VTS </w:delText>
        </w:r>
        <w:r w:rsidR="008D5F6D" w:rsidDel="00FE28D3">
          <w:delText>o</w:delText>
        </w:r>
        <w:r w:rsidDel="00FE28D3">
          <w:delText xml:space="preserve">perator with the additional </w:delText>
        </w:r>
        <w:r w:rsidR="00D039A8" w:rsidDel="00FE28D3">
          <w:delText>knowledge, understanding</w:delText>
        </w:r>
      </w:del>
      <w:ins w:id="1286" w:author="Jillian Carson-Jackson" w:date="2025-08-21T19:16:00Z" w16du:dateUtc="2025-08-21T23:16:00Z">
        <w:del w:id="1287" w:author="Abercrombie, Kerrie" w:date="2025-09-05T19:50:00Z" w16du:dateUtc="2025-09-05T09:50:00Z">
          <w:r w:rsidR="00043F84" w:rsidDel="00FE28D3">
            <w:delText xml:space="preserve">required knowledge, skills and attitude to undertake the duties of a VTS Supervisor. This role assists in </w:delText>
          </w:r>
        </w:del>
        <w:del w:id="1288" w:author="Abercrombie, Kerrie" w:date="2025-08-29T15:15:00Z" w16du:dateUtc="2025-08-29T05:15:00Z">
          <w:r w:rsidR="00043F84" w:rsidDel="005B5C1E">
            <w:delText xml:space="preserve"> </w:delText>
          </w:r>
        </w:del>
        <w:del w:id="1289" w:author="Abercrombie, Kerrie" w:date="2025-09-05T19:50:00Z" w16du:dateUtc="2025-09-05T09:50:00Z">
          <w:r w:rsidR="00043F84" w:rsidDel="00FE28D3">
            <w:delText>day-to-day coordination and management activities associated with a VTS / VTS centre</w:delText>
          </w:r>
          <w:r w:rsidR="00A50393" w:rsidDel="00FE28D3">
            <w:delText xml:space="preserve">, particularly in larger centres or centres with multiple sectors. </w:delText>
          </w:r>
        </w:del>
      </w:ins>
      <w:del w:id="1290" w:author="Abercrombie, Kerrie" w:date="2025-09-05T19:50:00Z" w16du:dateUtc="2025-09-05T09:50:00Z">
        <w:r w:rsidR="00D039A8" w:rsidDel="00FE28D3">
          <w:delText xml:space="preserve"> and proficiency</w:delText>
        </w:r>
        <w:r w:rsidDel="00FE28D3">
          <w:delText xml:space="preserve"> to:</w:delText>
        </w:r>
      </w:del>
      <w:bookmarkStart w:id="1291" w:name="_Toc208001442"/>
      <w:bookmarkEnd w:id="1291"/>
    </w:p>
    <w:p w14:paraId="58E559FE" w14:textId="6CAC68BC" w:rsidR="00A50393" w:rsidDel="00FE28D3" w:rsidRDefault="00A50393" w:rsidP="00D33432">
      <w:pPr>
        <w:pStyle w:val="BodyText"/>
        <w:rPr>
          <w:del w:id="1292" w:author="Abercrombie, Kerrie" w:date="2025-09-05T19:50:00Z" w16du:dateUtc="2025-09-05T09:50:00Z"/>
        </w:rPr>
      </w:pPr>
      <w:ins w:id="1293" w:author="Jillian Carson-Jackson" w:date="2025-08-21T19:17:00Z" w16du:dateUtc="2025-08-21T23:17:00Z">
        <w:del w:id="1294" w:author="Abercrombie, Kerrie" w:date="2025-09-05T19:50:00Z" w16du:dateUtc="2025-09-05T09:50:00Z">
          <w:r w:rsidDel="00FE28D3">
            <w:delText xml:space="preserve">A VTS </w:delText>
          </w:r>
        </w:del>
        <w:del w:id="1295" w:author="Abercrombie, Kerrie" w:date="2025-09-03T11:17:00Z" w16du:dateUtc="2025-09-03T01:17:00Z">
          <w:r w:rsidDel="00631879">
            <w:delText>S</w:delText>
          </w:r>
        </w:del>
        <w:del w:id="1296" w:author="Abercrombie, Kerrie" w:date="2025-09-05T19:50:00Z" w16du:dateUtc="2025-09-05T09:50:00Z">
          <w:r w:rsidDel="00FE28D3">
            <w:delText xml:space="preserve">upervisor role may include: </w:delText>
          </w:r>
        </w:del>
      </w:ins>
      <w:bookmarkStart w:id="1297" w:name="_Toc208001443"/>
      <w:bookmarkEnd w:id="1297"/>
    </w:p>
    <w:p w14:paraId="7FAF379E" w14:textId="475B7FEC" w:rsidR="00E95FDE" w:rsidRPr="00523214" w:rsidDel="00FE28D3" w:rsidRDefault="00E95FDE">
      <w:pPr>
        <w:pStyle w:val="BodyText"/>
        <w:rPr>
          <w:ins w:id="1298" w:author="Jillian Carson-Jackson" w:date="2025-08-21T19:17:00Z" w16du:dateUtc="2025-08-21T23:17:00Z"/>
          <w:del w:id="1299" w:author="Abercrombie, Kerrie" w:date="2025-09-05T19:50:00Z" w16du:dateUtc="2025-09-05T09:50:00Z"/>
        </w:rPr>
        <w:pPrChange w:id="1300" w:author="Abercrombie, Kerrie" w:date="2025-09-05T21:09:00Z" w16du:dateUtc="2025-09-05T11:09:00Z">
          <w:pPr>
            <w:pStyle w:val="Bullet1"/>
            <w:ind w:left="992" w:hanging="425"/>
          </w:pPr>
        </w:pPrChange>
      </w:pPr>
      <w:ins w:id="1301" w:author="Jillian Carson-Jackson" w:date="2025-08-21T19:17:00Z" w16du:dateUtc="2025-08-21T23:17:00Z">
        <w:del w:id="1302" w:author="Abercrombie, Kerrie" w:date="2025-09-05T19:50:00Z" w16du:dateUtc="2025-09-05T09:50:00Z">
          <w:r w:rsidRPr="00523214" w:rsidDel="00FE28D3">
            <w:delText xml:space="preserve">Provide leadership and supervision of VTS Operators. </w:delText>
          </w:r>
          <w:bookmarkStart w:id="1303" w:name="_Toc208001444"/>
          <w:bookmarkEnd w:id="1303"/>
        </w:del>
      </w:ins>
    </w:p>
    <w:p w14:paraId="7FF5AC6B" w14:textId="79536098" w:rsidR="00E95FDE" w:rsidRPr="00523214" w:rsidDel="00FE28D3" w:rsidRDefault="00E95FDE">
      <w:pPr>
        <w:pStyle w:val="BodyText"/>
        <w:rPr>
          <w:ins w:id="1304" w:author="Jillian Carson-Jackson" w:date="2025-08-21T19:17:00Z" w16du:dateUtc="2025-08-21T23:17:00Z"/>
          <w:del w:id="1305" w:author="Abercrombie, Kerrie" w:date="2025-09-05T19:50:00Z" w16du:dateUtc="2025-09-05T09:50:00Z"/>
        </w:rPr>
        <w:pPrChange w:id="1306" w:author="Abercrombie, Kerrie" w:date="2025-09-05T21:09:00Z" w16du:dateUtc="2025-09-05T11:09:00Z">
          <w:pPr>
            <w:pStyle w:val="Bullet1"/>
            <w:ind w:left="992" w:hanging="425"/>
          </w:pPr>
        </w:pPrChange>
      </w:pPr>
      <w:ins w:id="1307" w:author="Jillian Carson-Jackson" w:date="2025-08-21T19:17:00Z" w16du:dateUtc="2025-08-21T23:17:00Z">
        <w:del w:id="1308" w:author="Abercrombie, Kerrie" w:date="2025-09-05T19:50:00Z" w16du:dateUtc="2025-09-05T09:50:00Z">
          <w:r w:rsidRPr="00523214" w:rsidDel="00FE28D3">
            <w:delText xml:space="preserve">Carry out administrative duties such as managing the roster, ensuring reporting activities are completed (shift handovers, incident logs/reports). </w:delText>
          </w:r>
          <w:bookmarkStart w:id="1309" w:name="_Toc208001445"/>
          <w:bookmarkEnd w:id="1309"/>
        </w:del>
      </w:ins>
    </w:p>
    <w:p w14:paraId="0EE4872D" w14:textId="38A3390C" w:rsidR="00E95FDE" w:rsidRPr="00523214" w:rsidDel="00FE28D3" w:rsidRDefault="00E95FDE">
      <w:pPr>
        <w:pStyle w:val="BodyText"/>
        <w:rPr>
          <w:ins w:id="1310" w:author="Jillian Carson-Jackson" w:date="2025-08-21T19:17:00Z" w16du:dateUtc="2025-08-21T23:17:00Z"/>
          <w:del w:id="1311" w:author="Abercrombie, Kerrie" w:date="2025-09-05T19:50:00Z" w16du:dateUtc="2025-09-05T09:50:00Z"/>
        </w:rPr>
        <w:pPrChange w:id="1312" w:author="Abercrombie, Kerrie" w:date="2025-09-05T21:09:00Z" w16du:dateUtc="2025-09-05T11:09:00Z">
          <w:pPr>
            <w:pStyle w:val="Bullet1"/>
            <w:ind w:left="992" w:hanging="425"/>
          </w:pPr>
        </w:pPrChange>
      </w:pPr>
      <w:ins w:id="1313" w:author="Jillian Carson-Jackson" w:date="2025-08-21T19:17:00Z" w16du:dateUtc="2025-08-21T23:17:00Z">
        <w:del w:id="1314" w:author="Abercrombie, Kerrie" w:date="2025-09-05T19:50:00Z" w16du:dateUtc="2025-09-05T09:50:00Z">
          <w:r w:rsidRPr="00523214" w:rsidDel="00FE28D3">
            <w:delText>Co-ordinate effective interaction between the VTS, allied and emergency services.</w:delText>
          </w:r>
          <w:bookmarkStart w:id="1315" w:name="_Toc208001446"/>
          <w:bookmarkEnd w:id="1315"/>
        </w:del>
      </w:ins>
    </w:p>
    <w:p w14:paraId="70227806" w14:textId="19C0C24D" w:rsidR="00E95FDE" w:rsidRPr="00523214" w:rsidDel="00FE28D3" w:rsidRDefault="00E95FDE">
      <w:pPr>
        <w:pStyle w:val="BodyText"/>
        <w:rPr>
          <w:ins w:id="1316" w:author="Jillian Carson-Jackson" w:date="2025-08-21T19:17:00Z" w16du:dateUtc="2025-08-21T23:17:00Z"/>
          <w:del w:id="1317" w:author="Abercrombie, Kerrie" w:date="2025-09-05T19:50:00Z" w16du:dateUtc="2025-09-05T09:50:00Z"/>
        </w:rPr>
        <w:pPrChange w:id="1318" w:author="Abercrombie, Kerrie" w:date="2025-09-05T21:09:00Z" w16du:dateUtc="2025-09-05T11:09:00Z">
          <w:pPr>
            <w:pStyle w:val="Bullet1"/>
            <w:ind w:left="992" w:hanging="425"/>
          </w:pPr>
        </w:pPrChange>
      </w:pPr>
      <w:ins w:id="1319" w:author="Jillian Carson-Jackson" w:date="2025-08-21T19:17:00Z" w16du:dateUtc="2025-08-21T23:17:00Z">
        <w:del w:id="1320" w:author="Abercrombie, Kerrie" w:date="2025-09-05T19:50:00Z" w16du:dateUtc="2025-09-05T09:50:00Z">
          <w:r w:rsidRPr="00523214" w:rsidDel="00FE28D3">
            <w:delText>Support on-the-job and proficiency training.</w:delText>
          </w:r>
          <w:bookmarkStart w:id="1321" w:name="_Toc208001447"/>
          <w:bookmarkEnd w:id="1321"/>
        </w:del>
      </w:ins>
    </w:p>
    <w:p w14:paraId="75638499" w14:textId="52755DF9" w:rsidR="00E95FDE" w:rsidRPr="00523214" w:rsidDel="00FE28D3" w:rsidRDefault="00E95FDE">
      <w:pPr>
        <w:pStyle w:val="BodyText"/>
        <w:rPr>
          <w:ins w:id="1322" w:author="Jillian Carson-Jackson" w:date="2025-08-21T19:17:00Z" w16du:dateUtc="2025-08-21T23:17:00Z"/>
          <w:del w:id="1323" w:author="Abercrombie, Kerrie" w:date="2025-09-05T19:50:00Z" w16du:dateUtc="2025-09-05T09:50:00Z"/>
        </w:rPr>
        <w:pPrChange w:id="1324" w:author="Abercrombie, Kerrie" w:date="2025-09-05T21:09:00Z" w16du:dateUtc="2025-09-05T11:09:00Z">
          <w:pPr>
            <w:pStyle w:val="Bullet1"/>
            <w:ind w:left="992" w:hanging="425"/>
          </w:pPr>
        </w:pPrChange>
      </w:pPr>
      <w:ins w:id="1325" w:author="Jillian Carson-Jackson" w:date="2025-08-21T19:17:00Z" w16du:dateUtc="2025-08-21T23:17:00Z">
        <w:del w:id="1326" w:author="Abercrombie, Kerrie" w:date="2025-09-05T19:50:00Z" w16du:dateUtc="2025-09-05T09:50:00Z">
          <w:r w:rsidRPr="00523214" w:rsidDel="00FE28D3">
            <w:delText>Provide guidance during the response to developing unsafe situations and internal / external emergencies.</w:delText>
          </w:r>
          <w:bookmarkStart w:id="1327" w:name="_Toc208001448"/>
          <w:bookmarkEnd w:id="1327"/>
        </w:del>
      </w:ins>
    </w:p>
    <w:bookmarkEnd w:id="1284"/>
    <w:p w14:paraId="15B60BCD" w14:textId="61DD03FB" w:rsidR="00D039A8" w:rsidDel="00E95FDE" w:rsidRDefault="00D039A8">
      <w:pPr>
        <w:pStyle w:val="BodyText"/>
        <w:rPr>
          <w:del w:id="1328" w:author="Jillian Carson-Jackson" w:date="2025-08-21T19:17:00Z" w16du:dateUtc="2025-08-21T23:17:00Z"/>
        </w:rPr>
        <w:pPrChange w:id="1329" w:author="Abercrombie, Kerrie" w:date="2025-09-05T21:09:00Z" w16du:dateUtc="2025-09-05T11:09:00Z">
          <w:pPr>
            <w:pStyle w:val="Bullet1"/>
          </w:pPr>
        </w:pPrChange>
      </w:pPr>
      <w:del w:id="1330" w:author="Jillian Carson-Jackson" w:date="2025-08-21T19:17:00Z" w16du:dateUtc="2025-08-21T23:17:00Z">
        <w:r w:rsidDel="00E95FDE">
          <w:delText>provide supervision for VTS operations</w:delText>
        </w:r>
        <w:r w:rsidR="00593CC1" w:rsidDel="00E95FDE">
          <w:delText>;</w:delText>
        </w:r>
        <w:r w:rsidDel="00E95FDE">
          <w:delText xml:space="preserve"> </w:delText>
        </w:r>
        <w:bookmarkStart w:id="1331" w:name="_Toc208001449"/>
        <w:bookmarkEnd w:id="1331"/>
      </w:del>
    </w:p>
    <w:p w14:paraId="48B54B40" w14:textId="3C7A236F" w:rsidR="00D039A8" w:rsidDel="00E95FDE" w:rsidRDefault="00D039A8">
      <w:pPr>
        <w:pStyle w:val="BodyText"/>
        <w:rPr>
          <w:del w:id="1332" w:author="Jillian Carson-Jackson" w:date="2025-08-21T19:17:00Z" w16du:dateUtc="2025-08-21T23:17:00Z"/>
        </w:rPr>
        <w:pPrChange w:id="1333" w:author="Abercrombie, Kerrie" w:date="2025-09-05T21:09:00Z" w16du:dateUtc="2025-09-05T11:09:00Z">
          <w:pPr>
            <w:pStyle w:val="Bullet1"/>
          </w:pPr>
        </w:pPrChange>
      </w:pPr>
      <w:del w:id="1334" w:author="Jillian Carson-Jackson" w:date="2025-08-21T19:17:00Z" w16du:dateUtc="2025-08-21T23:17:00Z">
        <w:r w:rsidDel="00E95FDE">
          <w:delText xml:space="preserve">provide leadership; and </w:delText>
        </w:r>
        <w:bookmarkStart w:id="1335" w:name="_Toc208001450"/>
        <w:bookmarkEnd w:id="1335"/>
      </w:del>
    </w:p>
    <w:p w14:paraId="039BA77E" w14:textId="629B7068" w:rsidR="004C1A95" w:rsidDel="00E95FDE" w:rsidRDefault="00AB2229">
      <w:pPr>
        <w:pStyle w:val="BodyText"/>
        <w:rPr>
          <w:del w:id="1336" w:author="Jillian Carson-Jackson" w:date="2025-08-21T19:17:00Z" w16du:dateUtc="2025-08-21T23:17:00Z"/>
        </w:rPr>
        <w:pPrChange w:id="1337" w:author="Abercrombie, Kerrie" w:date="2025-09-05T21:09:00Z" w16du:dateUtc="2025-09-05T11:09:00Z">
          <w:pPr>
            <w:pStyle w:val="Bullet1"/>
          </w:pPr>
        </w:pPrChange>
      </w:pPr>
      <w:del w:id="1338" w:author="Jillian Carson-Jackson" w:date="2025-08-21T19:17:00Z" w16du:dateUtc="2025-08-21T23:17:00Z">
        <w:r w:rsidDel="00E95FDE">
          <w:delText>e</w:delText>
        </w:r>
        <w:r w:rsidR="001216DE" w:rsidRPr="001216DE" w:rsidDel="00E95FDE">
          <w:delText>nsure that co‐ordination takes place between the VTS, allied services and other port facilities and services.</w:delText>
        </w:r>
        <w:bookmarkStart w:id="1339" w:name="_Toc208001451"/>
        <w:bookmarkEnd w:id="1339"/>
      </w:del>
    </w:p>
    <w:p w14:paraId="039E5762" w14:textId="1BF03398" w:rsidR="00612A1E" w:rsidDel="00FE28D3" w:rsidRDefault="008736E2">
      <w:pPr>
        <w:pStyle w:val="BodyText"/>
        <w:rPr>
          <w:del w:id="1340" w:author="Abercrombie, Kerrie" w:date="2025-09-05T19:51:00Z" w16du:dateUtc="2025-09-05T09:51:00Z"/>
        </w:rPr>
        <w:pPrChange w:id="1341" w:author="Abercrombie, Kerrie" w:date="2025-09-05T21:09:00Z" w16du:dateUtc="2025-09-05T11:09:00Z">
          <w:pPr>
            <w:pStyle w:val="Heading3"/>
          </w:pPr>
        </w:pPrChange>
      </w:pPr>
      <w:del w:id="1342" w:author="Abercrombie, Kerrie" w:date="2025-09-05T19:51:00Z" w16du:dateUtc="2025-09-05T09:51:00Z">
        <w:r w:rsidDel="00FE28D3">
          <w:delText xml:space="preserve">C0103-3 </w:delText>
        </w:r>
        <w:r w:rsidR="00612A1E" w:rsidDel="00FE28D3">
          <w:delText xml:space="preserve">VTS </w:delText>
        </w:r>
        <w:r w:rsidR="008D5F6D" w:rsidDel="00FE28D3">
          <w:delText>O</w:delText>
        </w:r>
        <w:r w:rsidR="00612A1E" w:rsidDel="00FE28D3">
          <w:delText>n-the-</w:delText>
        </w:r>
        <w:r w:rsidR="008D5F6D" w:rsidDel="00FE28D3">
          <w:delText>J</w:delText>
        </w:r>
        <w:r w:rsidR="00612A1E" w:rsidDel="00FE28D3">
          <w:delText xml:space="preserve">ob </w:delText>
        </w:r>
        <w:r w:rsidR="00DF5C19" w:rsidDel="00FE28D3">
          <w:delText>t</w:delText>
        </w:r>
        <w:r w:rsidR="00612A1E" w:rsidDel="00FE28D3">
          <w:delText>raining</w:delText>
        </w:r>
        <w:bookmarkStart w:id="1343" w:name="_Toc208001452"/>
        <w:bookmarkEnd w:id="1343"/>
      </w:del>
    </w:p>
    <w:p w14:paraId="44D5AAE4" w14:textId="10B10E20" w:rsidR="00C155B2" w:rsidDel="00FE28D3" w:rsidRDefault="00872270" w:rsidP="00D33432">
      <w:pPr>
        <w:pStyle w:val="BodyText"/>
        <w:rPr>
          <w:del w:id="1344" w:author="Abercrombie, Kerrie" w:date="2025-09-05T19:51:00Z" w16du:dateUtc="2025-09-05T09:51:00Z"/>
        </w:rPr>
      </w:pPr>
      <w:del w:id="1345" w:author="Abercrombie, Kerrie" w:date="2025-09-05T19:51:00Z" w16du:dateUtc="2025-09-05T09:51:00Z">
        <w:r w:rsidDel="00FE28D3">
          <w:delText>On-the-</w:delText>
        </w:r>
        <w:r w:rsidR="008D5F6D" w:rsidDel="00FE28D3">
          <w:delText>j</w:delText>
        </w:r>
        <w:r w:rsidDel="00FE28D3">
          <w:delText>ob</w:delText>
        </w:r>
        <w:r w:rsidR="00027B3A" w:rsidDel="00FE28D3">
          <w:delText xml:space="preserve"> (OJT)</w:delText>
        </w:r>
        <w:r w:rsidDel="00FE28D3">
          <w:delText xml:space="preserve"> training </w:delText>
        </w:r>
        <w:r w:rsidRPr="00872270" w:rsidDel="00FE28D3">
          <w:delText xml:space="preserve">is intended to </w:delText>
        </w:r>
        <w:r w:rsidDel="00FE28D3">
          <w:delText>provide</w:delText>
        </w:r>
        <w:r w:rsidRPr="00872270" w:rsidDel="00FE28D3">
          <w:delText xml:space="preserve"> the </w:delText>
        </w:r>
      </w:del>
      <w:ins w:id="1346" w:author="Jillian Carson-Jackson" w:date="2025-08-21T19:18:00Z" w16du:dateUtc="2025-08-21T23:18:00Z">
        <w:del w:id="1347" w:author="Abercrombie, Kerrie" w:date="2025-09-05T19:51:00Z" w16du:dateUtc="2025-09-05T09:51:00Z">
          <w:r w:rsidR="00E95FDE" w:rsidDel="00FE28D3">
            <w:delText>required</w:delText>
          </w:r>
          <w:r w:rsidR="000601E4" w:rsidDel="00FE28D3">
            <w:delText xml:space="preserve"> </w:delText>
          </w:r>
        </w:del>
      </w:ins>
      <w:del w:id="1348" w:author="Abercrombie, Kerrie" w:date="2025-09-05T19:51:00Z" w16du:dateUtc="2025-09-05T09:51:00Z">
        <w:r w:rsidRPr="00872270" w:rsidDel="00FE28D3">
          <w:delText>knowledge</w:delText>
        </w:r>
        <w:r w:rsidDel="00FE28D3">
          <w:delText>,</w:delText>
        </w:r>
        <w:r w:rsidRPr="00872270" w:rsidDel="00FE28D3">
          <w:delText xml:space="preserve"> practical competence</w:delText>
        </w:r>
        <w:r w:rsidDel="00FE28D3">
          <w:delText>,</w:delText>
        </w:r>
        <w:r w:rsidRPr="00872270" w:rsidDel="00FE28D3">
          <w:delText xml:space="preserve"> </w:delText>
        </w:r>
        <w:r w:rsidDel="00FE28D3">
          <w:delText xml:space="preserve">and proficiency to perform the day to day operations at a particular VTS </w:delText>
        </w:r>
        <w:r w:rsidR="001A0859" w:rsidDel="00FE28D3">
          <w:delText>c</w:delText>
        </w:r>
        <w:r w:rsidDel="00FE28D3">
          <w:delText>entre</w:delText>
        </w:r>
      </w:del>
      <w:ins w:id="1349" w:author="Jillian Carson-Jackson" w:date="2025-08-21T19:18:00Z" w16du:dateUtc="2025-08-21T23:18:00Z">
        <w:del w:id="1350" w:author="Abercrombie, Kerrie" w:date="2025-09-05T19:51:00Z" w16du:dateUtc="2025-09-05T09:51:00Z">
          <w:r w:rsidR="000601E4" w:rsidDel="00FE28D3">
            <w:delText>skills and attitude to under</w:delText>
          </w:r>
          <w:r w:rsidR="00101D65" w:rsidDel="00FE28D3">
            <w:delText>take du</w:delText>
          </w:r>
        </w:del>
      </w:ins>
      <w:ins w:id="1351" w:author="Jillian Carson-Jackson" w:date="2025-08-21T19:19:00Z" w16du:dateUtc="2025-08-21T23:19:00Z">
        <w:del w:id="1352" w:author="Abercrombie, Kerrie" w:date="2025-09-05T19:51:00Z" w16du:dateUtc="2025-09-05T09:51:00Z">
          <w:r w:rsidR="00101D65" w:rsidDel="00FE28D3">
            <w:delText>ties at the VTS when they are employed</w:delText>
          </w:r>
        </w:del>
      </w:ins>
      <w:del w:id="1353" w:author="Abercrombie, Kerrie" w:date="2025-09-05T19:51:00Z" w16du:dateUtc="2025-09-05T09:51:00Z">
        <w:r w:rsidDel="00FE28D3">
          <w:delText>.</w:delText>
        </w:r>
        <w:r w:rsidR="00C822B4" w:rsidDel="00FE28D3">
          <w:delText xml:space="preserve"> </w:delText>
        </w:r>
        <w:r w:rsidR="00027B3A" w:rsidDel="00FE28D3">
          <w:delText>The OJT program</w:delText>
        </w:r>
        <w:r w:rsidR="00A00E85" w:rsidDel="00FE28D3">
          <w:delText>me</w:delText>
        </w:r>
        <w:r w:rsidR="00027B3A" w:rsidDel="00FE28D3">
          <w:delText xml:space="preserve"> should </w:delText>
        </w:r>
        <w:r w:rsidR="008D5F6D" w:rsidRPr="00872270" w:rsidDel="00FE28D3">
          <w:delText>cover</w:delText>
        </w:r>
        <w:r w:rsidR="00027B3A" w:rsidDel="00FE28D3">
          <w:delText xml:space="preserve"> areas such as</w:delText>
        </w:r>
        <w:r w:rsidR="00C155B2" w:rsidDel="00FE28D3">
          <w:delText>:</w:delText>
        </w:r>
        <w:bookmarkStart w:id="1354" w:name="_Toc208001453"/>
        <w:bookmarkEnd w:id="1354"/>
      </w:del>
    </w:p>
    <w:p w14:paraId="392C6EFE" w14:textId="5034FA5F" w:rsidR="00C93DC4" w:rsidDel="00FE28D3" w:rsidRDefault="00C93DC4">
      <w:pPr>
        <w:pStyle w:val="BodyText"/>
        <w:rPr>
          <w:ins w:id="1355" w:author="Jillian Carson-Jackson" w:date="2025-08-21T19:19:00Z" w16du:dateUtc="2025-08-21T23:19:00Z"/>
          <w:del w:id="1356" w:author="Abercrombie, Kerrie" w:date="2025-09-05T19:51:00Z" w16du:dateUtc="2025-09-05T09:51:00Z"/>
        </w:rPr>
        <w:pPrChange w:id="1357" w:author="Abercrombie, Kerrie" w:date="2025-09-05T21:09:00Z" w16du:dateUtc="2025-09-05T11:09:00Z">
          <w:pPr>
            <w:pStyle w:val="Bullet1"/>
            <w:ind w:left="992" w:hanging="425"/>
          </w:pPr>
        </w:pPrChange>
      </w:pPr>
      <w:ins w:id="1358" w:author="Jillian Carson-Jackson" w:date="2025-08-21T19:19:00Z" w16du:dateUtc="2025-08-21T23:19:00Z">
        <w:del w:id="1359" w:author="Abercrombie, Kerrie" w:date="2025-09-05T19:51:00Z" w16du:dateUtc="2025-09-05T09:51:00Z">
          <w:r w:rsidDel="00FE28D3">
            <w:delText>Communication Coordination and Interaction</w:delText>
          </w:r>
          <w:bookmarkStart w:id="1360" w:name="_Toc208001454"/>
          <w:bookmarkEnd w:id="1360"/>
        </w:del>
      </w:ins>
    </w:p>
    <w:p w14:paraId="78AAE787" w14:textId="16FD83BF" w:rsidR="00C93DC4" w:rsidDel="00FE28D3" w:rsidRDefault="00C93DC4">
      <w:pPr>
        <w:pStyle w:val="BodyText"/>
        <w:rPr>
          <w:ins w:id="1361" w:author="Jillian Carson-Jackson" w:date="2025-08-21T19:19:00Z" w16du:dateUtc="2025-08-21T23:19:00Z"/>
          <w:del w:id="1362" w:author="Abercrombie, Kerrie" w:date="2025-09-05T19:51:00Z" w16du:dateUtc="2025-09-05T09:51:00Z"/>
        </w:rPr>
        <w:pPrChange w:id="1363" w:author="Abercrombie, Kerrie" w:date="2025-09-05T21:09:00Z" w16du:dateUtc="2025-09-05T11:09:00Z">
          <w:pPr>
            <w:pStyle w:val="Bullet1"/>
            <w:ind w:left="992" w:hanging="425"/>
          </w:pPr>
        </w:pPrChange>
      </w:pPr>
      <w:ins w:id="1364" w:author="Jillian Carson-Jackson" w:date="2025-08-21T19:19:00Z" w16du:dateUtc="2025-08-21T23:19:00Z">
        <w:del w:id="1365" w:author="Abercrombie, Kerrie" w:date="2025-09-05T19:51:00Z" w16du:dateUtc="2025-09-05T09:51:00Z">
          <w:r w:rsidDel="00FE28D3">
            <w:delText xml:space="preserve">Legal Framework </w:delText>
          </w:r>
          <w:bookmarkStart w:id="1366" w:name="_Toc208001455"/>
          <w:bookmarkEnd w:id="1366"/>
        </w:del>
      </w:ins>
    </w:p>
    <w:p w14:paraId="4F811D67" w14:textId="121C328F" w:rsidR="00C93DC4" w:rsidDel="00FE28D3" w:rsidRDefault="00C93DC4">
      <w:pPr>
        <w:pStyle w:val="BodyText"/>
        <w:rPr>
          <w:ins w:id="1367" w:author="Jillian Carson-Jackson" w:date="2025-08-21T19:19:00Z" w16du:dateUtc="2025-08-21T23:19:00Z"/>
          <w:del w:id="1368" w:author="Abercrombie, Kerrie" w:date="2025-09-05T19:51:00Z" w16du:dateUtc="2025-09-05T09:51:00Z"/>
        </w:rPr>
        <w:pPrChange w:id="1369" w:author="Abercrombie, Kerrie" w:date="2025-09-05T21:09:00Z" w16du:dateUtc="2025-09-05T11:09:00Z">
          <w:pPr>
            <w:pStyle w:val="Bullet1"/>
            <w:ind w:left="992" w:hanging="425"/>
          </w:pPr>
        </w:pPrChange>
      </w:pPr>
      <w:ins w:id="1370" w:author="Jillian Carson-Jackson" w:date="2025-08-21T19:19:00Z" w16du:dateUtc="2025-08-21T23:19:00Z">
        <w:del w:id="1371" w:author="Abercrombie, Kerrie" w:date="2025-09-05T19:51:00Z" w16du:dateUtc="2025-09-05T09:51:00Z">
          <w:r w:rsidDel="00FE28D3">
            <w:delText xml:space="preserve">Provision of VTS </w:delText>
          </w:r>
          <w:bookmarkStart w:id="1372" w:name="_Toc208001456"/>
          <w:bookmarkEnd w:id="1372"/>
        </w:del>
      </w:ins>
    </w:p>
    <w:p w14:paraId="2751DFE5" w14:textId="60D7CADA" w:rsidR="00C93DC4" w:rsidDel="00FE28D3" w:rsidRDefault="00C93DC4">
      <w:pPr>
        <w:pStyle w:val="BodyText"/>
        <w:rPr>
          <w:ins w:id="1373" w:author="Jillian Carson-Jackson" w:date="2025-08-21T19:19:00Z" w16du:dateUtc="2025-08-21T23:19:00Z"/>
          <w:del w:id="1374" w:author="Abercrombie, Kerrie" w:date="2025-09-05T19:51:00Z" w16du:dateUtc="2025-09-05T09:51:00Z"/>
        </w:rPr>
        <w:pPrChange w:id="1375" w:author="Abercrombie, Kerrie" w:date="2025-09-05T21:09:00Z" w16du:dateUtc="2025-09-05T11:09:00Z">
          <w:pPr>
            <w:pStyle w:val="Bullet1"/>
            <w:ind w:left="992" w:hanging="425"/>
          </w:pPr>
        </w:pPrChange>
      </w:pPr>
      <w:ins w:id="1376" w:author="Jillian Carson-Jackson" w:date="2025-08-21T19:19:00Z" w16du:dateUtc="2025-08-21T23:19:00Z">
        <w:del w:id="1377" w:author="Abercrombie, Kerrie" w:date="2025-09-05T19:51:00Z" w16du:dateUtc="2025-09-05T09:51:00Z">
          <w:r w:rsidDel="00FE28D3">
            <w:delText xml:space="preserve">Local Knowledge </w:delText>
          </w:r>
          <w:bookmarkStart w:id="1378" w:name="_Toc208001457"/>
          <w:bookmarkEnd w:id="1378"/>
        </w:del>
      </w:ins>
    </w:p>
    <w:p w14:paraId="0B07281D" w14:textId="4D2147B7" w:rsidR="00C93DC4" w:rsidDel="00FE28D3" w:rsidRDefault="00C93DC4">
      <w:pPr>
        <w:pStyle w:val="BodyText"/>
        <w:rPr>
          <w:ins w:id="1379" w:author="Jillian Carson-Jackson" w:date="2025-08-21T19:19:00Z" w16du:dateUtc="2025-08-21T23:19:00Z"/>
          <w:del w:id="1380" w:author="Abercrombie, Kerrie" w:date="2025-09-05T19:51:00Z" w16du:dateUtc="2025-09-05T09:51:00Z"/>
        </w:rPr>
        <w:pPrChange w:id="1381" w:author="Abercrombie, Kerrie" w:date="2025-09-05T21:09:00Z" w16du:dateUtc="2025-09-05T11:09:00Z">
          <w:pPr>
            <w:pStyle w:val="Bullet1"/>
            <w:ind w:left="992" w:hanging="425"/>
          </w:pPr>
        </w:pPrChange>
      </w:pPr>
      <w:ins w:id="1382" w:author="Jillian Carson-Jackson" w:date="2025-08-21T19:19:00Z" w16du:dateUtc="2025-08-21T23:19:00Z">
        <w:del w:id="1383" w:author="Abercrombie, Kerrie" w:date="2025-09-05T19:51:00Z" w16du:dateUtc="2025-09-05T09:51:00Z">
          <w:r w:rsidDel="00FE28D3">
            <w:delText xml:space="preserve">Equipment </w:delText>
          </w:r>
          <w:bookmarkStart w:id="1384" w:name="_Toc208001458"/>
          <w:bookmarkEnd w:id="1384"/>
        </w:del>
      </w:ins>
    </w:p>
    <w:p w14:paraId="2C9AA4CC" w14:textId="0DA73D15" w:rsidR="00C93DC4" w:rsidDel="00FE28D3" w:rsidRDefault="00C93DC4">
      <w:pPr>
        <w:pStyle w:val="BodyText"/>
        <w:rPr>
          <w:ins w:id="1385" w:author="Jillian Carson-Jackson" w:date="2025-08-21T19:19:00Z" w16du:dateUtc="2025-08-21T23:19:00Z"/>
          <w:del w:id="1386" w:author="Abercrombie, Kerrie" w:date="2025-09-05T19:51:00Z" w16du:dateUtc="2025-09-05T09:51:00Z"/>
        </w:rPr>
        <w:pPrChange w:id="1387" w:author="Abercrombie, Kerrie" w:date="2025-09-05T21:09:00Z" w16du:dateUtc="2025-09-05T11:09:00Z">
          <w:pPr>
            <w:pStyle w:val="Bullet1"/>
            <w:ind w:left="992" w:hanging="425"/>
          </w:pPr>
        </w:pPrChange>
      </w:pPr>
      <w:ins w:id="1388" w:author="Jillian Carson-Jackson" w:date="2025-08-21T19:19:00Z" w16du:dateUtc="2025-08-21T23:19:00Z">
        <w:del w:id="1389" w:author="Abercrombie, Kerrie" w:date="2025-09-05T19:51:00Z" w16du:dateUtc="2025-09-05T09:51:00Z">
          <w:r w:rsidDel="00FE28D3">
            <w:delText xml:space="preserve">Human Factors </w:delText>
          </w:r>
          <w:bookmarkStart w:id="1390" w:name="_Toc208001459"/>
          <w:bookmarkEnd w:id="1390"/>
        </w:del>
      </w:ins>
    </w:p>
    <w:p w14:paraId="43B0EBCB" w14:textId="0074340D" w:rsidR="00C93DC4" w:rsidDel="00FE28D3" w:rsidRDefault="00C93DC4">
      <w:pPr>
        <w:pStyle w:val="BodyText"/>
        <w:rPr>
          <w:ins w:id="1391" w:author="Jillian Carson-Jackson" w:date="2025-08-21T19:19:00Z" w16du:dateUtc="2025-08-21T23:19:00Z"/>
          <w:del w:id="1392" w:author="Abercrombie, Kerrie" w:date="2025-09-05T19:51:00Z" w16du:dateUtc="2025-09-05T09:51:00Z"/>
        </w:rPr>
        <w:pPrChange w:id="1393" w:author="Abercrombie, Kerrie" w:date="2025-09-05T21:09:00Z" w16du:dateUtc="2025-09-05T11:09:00Z">
          <w:pPr>
            <w:pStyle w:val="Bullet1"/>
            <w:ind w:left="992" w:hanging="425"/>
          </w:pPr>
        </w:pPrChange>
      </w:pPr>
      <w:ins w:id="1394" w:author="Jillian Carson-Jackson" w:date="2025-08-21T19:19:00Z" w16du:dateUtc="2025-08-21T23:19:00Z">
        <w:del w:id="1395" w:author="Abercrombie, Kerrie" w:date="2025-09-05T19:51:00Z" w16du:dateUtc="2025-09-05T09:51:00Z">
          <w:r w:rsidDel="00FE28D3">
            <w:delText xml:space="preserve">Emergency Situations </w:delText>
          </w:r>
          <w:bookmarkStart w:id="1396" w:name="_Toc208001460"/>
          <w:bookmarkEnd w:id="1396"/>
        </w:del>
      </w:ins>
    </w:p>
    <w:p w14:paraId="2682F442" w14:textId="0B1C35B1" w:rsidR="00C155B2" w:rsidDel="00FE28D3" w:rsidRDefault="00C155B2">
      <w:pPr>
        <w:pStyle w:val="BodyText"/>
        <w:rPr>
          <w:del w:id="1397" w:author="Abercrombie, Kerrie" w:date="2025-09-05T19:51:00Z" w16du:dateUtc="2025-09-05T09:51:00Z"/>
        </w:rPr>
        <w:pPrChange w:id="1398" w:author="Abercrombie, Kerrie" w:date="2025-09-05T21:09:00Z" w16du:dateUtc="2025-09-05T11:09:00Z">
          <w:pPr>
            <w:pStyle w:val="Bullet1"/>
          </w:pPr>
        </w:pPrChange>
      </w:pPr>
      <w:del w:id="1399" w:author="Abercrombie, Kerrie" w:date="2025-09-05T19:51:00Z" w16du:dateUtc="2025-09-05T09:51:00Z">
        <w:r w:rsidDel="00FE28D3">
          <w:delText xml:space="preserve">traffic management; </w:delText>
        </w:r>
        <w:bookmarkStart w:id="1400" w:name="_Toc208001461"/>
        <w:bookmarkEnd w:id="1400"/>
      </w:del>
    </w:p>
    <w:p w14:paraId="08E15D06" w14:textId="6D1B343F" w:rsidR="00C155B2" w:rsidDel="00FE28D3" w:rsidRDefault="00C155B2">
      <w:pPr>
        <w:pStyle w:val="BodyText"/>
        <w:rPr>
          <w:del w:id="1401" w:author="Abercrombie, Kerrie" w:date="2025-09-05T19:51:00Z" w16du:dateUtc="2025-09-05T09:51:00Z"/>
        </w:rPr>
        <w:pPrChange w:id="1402" w:author="Abercrombie, Kerrie" w:date="2025-09-05T21:09:00Z" w16du:dateUtc="2025-09-05T11:09:00Z">
          <w:pPr>
            <w:pStyle w:val="Bullet1"/>
          </w:pPr>
        </w:pPrChange>
      </w:pPr>
      <w:del w:id="1403" w:author="Abercrombie, Kerrie" w:date="2025-09-05T19:51:00Z" w16du:dateUtc="2025-09-05T09:51:00Z">
        <w:r w:rsidDel="00FE28D3">
          <w:delText>local knowledge</w:delText>
        </w:r>
        <w:r w:rsidR="00F16CBF" w:rsidDel="00FE28D3">
          <w:delText xml:space="preserve"> of</w:delText>
        </w:r>
        <w:r w:rsidDel="00FE28D3">
          <w:delText xml:space="preserve"> the VTS area and legislative framework;</w:delText>
        </w:r>
        <w:bookmarkStart w:id="1404" w:name="_Toc208001462"/>
        <w:bookmarkEnd w:id="1404"/>
      </w:del>
    </w:p>
    <w:p w14:paraId="48BA68E0" w14:textId="50F41997" w:rsidR="00C155B2" w:rsidDel="00FE28D3" w:rsidRDefault="00C155B2">
      <w:pPr>
        <w:pStyle w:val="BodyText"/>
        <w:rPr>
          <w:del w:id="1405" w:author="Abercrombie, Kerrie" w:date="2025-09-05T19:51:00Z" w16du:dateUtc="2025-09-05T09:51:00Z"/>
        </w:rPr>
        <w:pPrChange w:id="1406" w:author="Abercrombie, Kerrie" w:date="2025-09-05T21:09:00Z" w16du:dateUtc="2025-09-05T11:09:00Z">
          <w:pPr>
            <w:pStyle w:val="Bullet1"/>
          </w:pPr>
        </w:pPrChange>
      </w:pPr>
      <w:del w:id="1407" w:author="Abercrombie, Kerrie" w:date="2025-09-05T19:51:00Z" w16du:dateUtc="2025-09-05T09:51:00Z">
        <w:r w:rsidDel="00FE28D3">
          <w:delText>communication co-ordination;</w:delText>
        </w:r>
        <w:bookmarkStart w:id="1408" w:name="_Toc208001463"/>
        <w:bookmarkEnd w:id="1408"/>
      </w:del>
    </w:p>
    <w:p w14:paraId="32562DF8" w14:textId="28A80CD0" w:rsidR="00C155B2" w:rsidDel="00FE28D3" w:rsidRDefault="00C155B2">
      <w:pPr>
        <w:pStyle w:val="BodyText"/>
        <w:rPr>
          <w:del w:id="1409" w:author="Abercrombie, Kerrie" w:date="2025-09-05T19:51:00Z" w16du:dateUtc="2025-09-05T09:51:00Z"/>
        </w:rPr>
        <w:pPrChange w:id="1410" w:author="Abercrombie, Kerrie" w:date="2025-09-05T21:09:00Z" w16du:dateUtc="2025-09-05T11:09:00Z">
          <w:pPr>
            <w:pStyle w:val="Bullet1"/>
          </w:pPr>
        </w:pPrChange>
      </w:pPr>
      <w:del w:id="1411" w:author="Abercrombie, Kerrie" w:date="2025-09-05T19:51:00Z" w16du:dateUtc="2025-09-05T09:51:00Z">
        <w:r w:rsidDel="00FE28D3">
          <w:delText xml:space="preserve">equipment used at the VTS centre; </w:delText>
        </w:r>
        <w:bookmarkStart w:id="1412" w:name="_Toc208001464"/>
        <w:bookmarkEnd w:id="1412"/>
      </w:del>
    </w:p>
    <w:p w14:paraId="2F2E5FB5" w14:textId="6F36112C" w:rsidR="00C155B2" w:rsidDel="00FE28D3" w:rsidRDefault="00C155B2">
      <w:pPr>
        <w:pStyle w:val="BodyText"/>
        <w:rPr>
          <w:del w:id="1413" w:author="Abercrombie, Kerrie" w:date="2025-09-05T19:51:00Z" w16du:dateUtc="2025-09-05T09:51:00Z"/>
        </w:rPr>
        <w:pPrChange w:id="1414" w:author="Abercrombie, Kerrie" w:date="2025-09-05T21:09:00Z" w16du:dateUtc="2025-09-05T11:09:00Z">
          <w:pPr>
            <w:pStyle w:val="Bullet1"/>
          </w:pPr>
        </w:pPrChange>
      </w:pPr>
      <w:del w:id="1415" w:author="Abercrombie, Kerrie" w:date="2025-09-05T19:51:00Z" w16du:dateUtc="2025-09-05T09:51:00Z">
        <w:r w:rsidDel="00FE28D3">
          <w:delText>operational and emergency procedures; and</w:delText>
        </w:r>
        <w:bookmarkStart w:id="1416" w:name="_Toc208001465"/>
        <w:bookmarkEnd w:id="1416"/>
      </w:del>
    </w:p>
    <w:p w14:paraId="211A69B7" w14:textId="080DB5C8" w:rsidR="00C155B2" w:rsidDel="00FE28D3" w:rsidRDefault="00C155B2">
      <w:pPr>
        <w:pStyle w:val="BodyText"/>
        <w:rPr>
          <w:del w:id="1417" w:author="Abercrombie, Kerrie" w:date="2025-09-05T19:51:00Z" w16du:dateUtc="2025-09-05T09:51:00Z"/>
        </w:rPr>
        <w:pPrChange w:id="1418" w:author="Abercrombie, Kerrie" w:date="2025-09-05T21:09:00Z" w16du:dateUtc="2025-09-05T11:09:00Z">
          <w:pPr>
            <w:pStyle w:val="Bullet1"/>
          </w:pPr>
        </w:pPrChange>
      </w:pPr>
      <w:del w:id="1419" w:author="Abercrombie, Kerrie" w:date="2025-09-05T19:51:00Z" w16du:dateUtc="2025-09-05T09:51:00Z">
        <w:r w:rsidDel="00FE28D3">
          <w:delText>local publications and documents.</w:delText>
        </w:r>
        <w:bookmarkStart w:id="1420" w:name="_Toc208001466"/>
        <w:bookmarkEnd w:id="1420"/>
      </w:del>
    </w:p>
    <w:p w14:paraId="738D0F87" w14:textId="3FD50C7E" w:rsidR="00EB26BA" w:rsidDel="00FE28D3" w:rsidRDefault="00EB26BA" w:rsidP="00D33432">
      <w:pPr>
        <w:pStyle w:val="BodyText"/>
        <w:rPr>
          <w:del w:id="1421" w:author="Abercrombie, Kerrie" w:date="2025-09-05T19:51:00Z" w16du:dateUtc="2025-09-05T09:51:00Z"/>
        </w:rPr>
      </w:pPr>
      <w:del w:id="1422" w:author="Abercrombie, Kerrie" w:date="2025-09-05T19:51:00Z" w16du:dateUtc="2025-09-05T09:51:00Z">
        <w:r w:rsidDel="00FE28D3">
          <w:delText xml:space="preserve">VTS </w:delText>
        </w:r>
        <w:r w:rsidR="007D4180" w:rsidDel="00FE28D3">
          <w:delText xml:space="preserve">providers </w:delText>
        </w:r>
        <w:r w:rsidR="001A0859" w:rsidDel="00FE28D3">
          <w:delText>should</w:delText>
        </w:r>
        <w:r w:rsidDel="00FE28D3">
          <w:delText xml:space="preserve"> determine when OJT training is undertaken to best meet their operational requirements. For example, OJT training may be completed:</w:delText>
        </w:r>
        <w:bookmarkStart w:id="1423" w:name="_Toc208001467"/>
        <w:bookmarkEnd w:id="1423"/>
      </w:del>
    </w:p>
    <w:p w14:paraId="0599B1C5" w14:textId="40A7CD3C" w:rsidR="00EB26BA" w:rsidDel="00FE28D3" w:rsidRDefault="00EB26BA">
      <w:pPr>
        <w:pStyle w:val="BodyText"/>
        <w:rPr>
          <w:del w:id="1424" w:author="Abercrombie, Kerrie" w:date="2025-09-05T19:51:00Z" w16du:dateUtc="2025-09-05T09:51:00Z"/>
        </w:rPr>
        <w:pPrChange w:id="1425" w:author="Abercrombie, Kerrie" w:date="2025-09-05T21:09:00Z" w16du:dateUtc="2025-09-05T11:09:00Z">
          <w:pPr>
            <w:pStyle w:val="Bullet1"/>
          </w:pPr>
        </w:pPrChange>
      </w:pPr>
      <w:del w:id="1426" w:author="Abercrombie, Kerrie" w:date="2025-09-05T19:51:00Z" w16du:dateUtc="2025-09-05T09:51:00Z">
        <w:r w:rsidDel="00FE28D3">
          <w:delText xml:space="preserve">prior to the trainee attending formal </w:delText>
        </w:r>
        <w:r w:rsidR="008736E2" w:rsidDel="00FE28D3">
          <w:delText>C0103-1 (</w:delText>
        </w:r>
        <w:r w:rsidDel="00FE28D3">
          <w:delText>V</w:delText>
        </w:r>
        <w:r w:rsidR="00612A1E" w:rsidDel="00FE28D3">
          <w:delText>-</w:delText>
        </w:r>
        <w:r w:rsidDel="00FE28D3">
          <w:delText>103/1</w:delText>
        </w:r>
        <w:r w:rsidR="008736E2" w:rsidDel="00FE28D3">
          <w:delText>)</w:delText>
        </w:r>
        <w:r w:rsidDel="00FE28D3">
          <w:delText xml:space="preserve"> VTS </w:delText>
        </w:r>
        <w:r w:rsidR="008D5F6D" w:rsidDel="00FE28D3">
          <w:delText>o</w:delText>
        </w:r>
        <w:r w:rsidR="00612A1E" w:rsidDel="00FE28D3">
          <w:delText xml:space="preserve">perator </w:delText>
        </w:r>
        <w:r w:rsidDel="00FE28D3">
          <w:delText>training</w:delText>
        </w:r>
        <w:r w:rsidR="00593CC1" w:rsidDel="00FE28D3">
          <w:delText>;</w:delText>
        </w:r>
        <w:bookmarkStart w:id="1427" w:name="_Toc208001468"/>
        <w:bookmarkEnd w:id="1427"/>
      </w:del>
    </w:p>
    <w:p w14:paraId="744592A1" w14:textId="0C4FBE44" w:rsidR="00EB26BA" w:rsidDel="00FE28D3" w:rsidRDefault="00EB26BA">
      <w:pPr>
        <w:pStyle w:val="BodyText"/>
        <w:rPr>
          <w:del w:id="1428" w:author="Abercrombie, Kerrie" w:date="2025-09-05T19:51:00Z" w16du:dateUtc="2025-09-05T09:51:00Z"/>
        </w:rPr>
        <w:pPrChange w:id="1429" w:author="Abercrombie, Kerrie" w:date="2025-09-05T21:09:00Z" w16du:dateUtc="2025-09-05T11:09:00Z">
          <w:pPr>
            <w:pStyle w:val="Bullet1"/>
          </w:pPr>
        </w:pPrChange>
      </w:pPr>
      <w:del w:id="1430" w:author="Abercrombie, Kerrie" w:date="2025-09-05T19:51:00Z" w16du:dateUtc="2025-09-05T09:51:00Z">
        <w:r w:rsidDel="00FE28D3">
          <w:delText xml:space="preserve">after a trainee attends formal </w:delText>
        </w:r>
        <w:r w:rsidR="008736E2" w:rsidDel="00FE28D3">
          <w:delText>C0103-1 (</w:delText>
        </w:r>
        <w:r w:rsidDel="00FE28D3">
          <w:delText>V</w:delText>
        </w:r>
        <w:r w:rsidR="00612A1E" w:rsidDel="00FE28D3">
          <w:delText>-</w:delText>
        </w:r>
        <w:r w:rsidDel="00FE28D3">
          <w:delText>103/1</w:delText>
        </w:r>
        <w:r w:rsidR="008736E2" w:rsidDel="00FE28D3">
          <w:delText>)</w:delText>
        </w:r>
        <w:r w:rsidDel="00FE28D3">
          <w:delText xml:space="preserve"> VTS </w:delText>
        </w:r>
        <w:r w:rsidR="008D5F6D" w:rsidDel="00FE28D3">
          <w:delText>o</w:delText>
        </w:r>
        <w:r w:rsidR="00612A1E" w:rsidDel="00FE28D3">
          <w:delText xml:space="preserve">perator </w:delText>
        </w:r>
        <w:r w:rsidDel="00FE28D3">
          <w:delText>training</w:delText>
        </w:r>
        <w:r w:rsidR="00593CC1" w:rsidDel="00FE28D3">
          <w:delText>; or</w:delText>
        </w:r>
        <w:bookmarkStart w:id="1431" w:name="_Toc208001469"/>
        <w:bookmarkEnd w:id="1431"/>
      </w:del>
    </w:p>
    <w:p w14:paraId="2C170FF1" w14:textId="74E4B894" w:rsidR="00EB26BA" w:rsidDel="00FE28D3" w:rsidRDefault="00EB26BA">
      <w:pPr>
        <w:pStyle w:val="BodyText"/>
        <w:rPr>
          <w:del w:id="1432" w:author="Abercrombie, Kerrie" w:date="2025-09-05T19:51:00Z" w16du:dateUtc="2025-09-05T09:51:00Z"/>
        </w:rPr>
        <w:pPrChange w:id="1433" w:author="Abercrombie, Kerrie" w:date="2025-09-05T21:09:00Z" w16du:dateUtc="2025-09-05T11:09:00Z">
          <w:pPr>
            <w:pStyle w:val="Bullet1"/>
          </w:pPr>
        </w:pPrChange>
      </w:pPr>
      <w:del w:id="1434" w:author="Abercrombie, Kerrie" w:date="2025-09-05T19:51:00Z" w16du:dateUtc="2025-09-05T09:51:00Z">
        <w:r w:rsidDel="00FE28D3">
          <w:delText xml:space="preserve">in multiple stages, with some training prior to, and after completing formal </w:delText>
        </w:r>
        <w:r w:rsidR="008252F9" w:rsidDel="00FE28D3">
          <w:delText>C0103-1 (</w:delText>
        </w:r>
        <w:r w:rsidDel="00FE28D3">
          <w:delText>V</w:delText>
        </w:r>
        <w:r w:rsidR="00612A1E" w:rsidDel="00FE28D3">
          <w:delText>-</w:delText>
        </w:r>
        <w:r w:rsidDel="00FE28D3">
          <w:delText>103/1</w:delText>
        </w:r>
        <w:r w:rsidR="008252F9" w:rsidDel="00FE28D3">
          <w:delText>)</w:delText>
        </w:r>
        <w:r w:rsidDel="00FE28D3">
          <w:delText xml:space="preserve"> VTS </w:delText>
        </w:r>
        <w:r w:rsidR="008D5F6D" w:rsidDel="00FE28D3">
          <w:delText>o</w:delText>
        </w:r>
        <w:r w:rsidR="00612A1E" w:rsidDel="00FE28D3">
          <w:delText xml:space="preserve">perator </w:delText>
        </w:r>
        <w:r w:rsidDel="00FE28D3">
          <w:delText>training</w:delText>
        </w:r>
        <w:r w:rsidR="00EA7D48" w:rsidDel="00FE28D3">
          <w:delText>.</w:delText>
        </w:r>
        <w:bookmarkStart w:id="1435" w:name="_Toc208001470"/>
        <w:bookmarkEnd w:id="1435"/>
      </w:del>
    </w:p>
    <w:p w14:paraId="544AFD54" w14:textId="7A5C082E" w:rsidR="00612A1E" w:rsidDel="00FE28D3" w:rsidRDefault="008736E2">
      <w:pPr>
        <w:pStyle w:val="BodyText"/>
        <w:rPr>
          <w:del w:id="1436" w:author="Abercrombie, Kerrie" w:date="2025-09-05T19:51:00Z" w16du:dateUtc="2025-09-05T09:51:00Z"/>
        </w:rPr>
        <w:pPrChange w:id="1437" w:author="Abercrombie, Kerrie" w:date="2025-09-05T21:09:00Z" w16du:dateUtc="2025-09-05T11:09:00Z">
          <w:pPr>
            <w:pStyle w:val="Heading3"/>
          </w:pPr>
        </w:pPrChange>
      </w:pPr>
      <w:del w:id="1438" w:author="Abercrombie, Kerrie" w:date="2025-09-05T19:51:00Z" w16du:dateUtc="2025-09-05T09:51:00Z">
        <w:r w:rsidDel="00FE28D3">
          <w:delText xml:space="preserve">C0103-4 </w:delText>
        </w:r>
        <w:r w:rsidR="00612A1E" w:rsidDel="00FE28D3">
          <w:delText>VTS On-the-Job Training Instructor</w:delText>
        </w:r>
        <w:bookmarkStart w:id="1439" w:name="_Toc208001471"/>
        <w:bookmarkEnd w:id="1439"/>
      </w:del>
    </w:p>
    <w:p w14:paraId="4500084A" w14:textId="71629A3C" w:rsidR="00CB3A45" w:rsidDel="00FE28D3" w:rsidRDefault="00CB3A45" w:rsidP="00D33432">
      <w:pPr>
        <w:pStyle w:val="BodyText"/>
        <w:rPr>
          <w:del w:id="1440" w:author="Abercrombie, Kerrie" w:date="2025-09-05T19:51:00Z" w16du:dateUtc="2025-09-05T09:51:00Z"/>
        </w:rPr>
      </w:pPr>
      <w:del w:id="1441" w:author="Abercrombie, Kerrie" w:date="2025-09-05T19:51:00Z" w16du:dateUtc="2025-09-05T09:51:00Z">
        <w:r w:rsidDel="00FE28D3">
          <w:delText>Th</w:delText>
        </w:r>
        <w:r w:rsidR="001A0859" w:rsidDel="00FE28D3">
          <w:delText xml:space="preserve">e VTS </w:delText>
        </w:r>
        <w:r w:rsidR="00BD10FE" w:rsidDel="00FE28D3">
          <w:delText>o</w:delText>
        </w:r>
        <w:r w:rsidR="001A0859" w:rsidDel="00FE28D3">
          <w:delText>n-the-</w:delText>
        </w:r>
        <w:r w:rsidR="00BD10FE" w:rsidDel="00FE28D3">
          <w:delText>j</w:delText>
        </w:r>
        <w:r w:rsidR="001A0859" w:rsidDel="00FE28D3">
          <w:delText xml:space="preserve">ob </w:delText>
        </w:r>
        <w:r w:rsidR="00BD10FE" w:rsidDel="00FE28D3">
          <w:delText>t</w:delText>
        </w:r>
        <w:r w:rsidR="001A0859" w:rsidDel="00FE28D3">
          <w:delText xml:space="preserve">raining </w:delText>
        </w:r>
        <w:r w:rsidR="00BD10FE" w:rsidDel="00FE28D3">
          <w:delText>i</w:delText>
        </w:r>
        <w:r w:rsidR="001A0859" w:rsidDel="00FE28D3">
          <w:delText>nstructor course</w:delText>
        </w:r>
        <w:r w:rsidDel="00FE28D3">
          <w:delText xml:space="preserve"> cover</w:delText>
        </w:r>
        <w:r w:rsidR="001A02A1" w:rsidDel="00FE28D3">
          <w:delText>s</w:delText>
        </w:r>
        <w:r w:rsidDel="00FE28D3">
          <w:delText xml:space="preserve"> the knowledge</w:delText>
        </w:r>
      </w:del>
      <w:ins w:id="1442" w:author="Jillian Carson-Jackson" w:date="2025-08-21T19:20:00Z" w16du:dateUtc="2025-08-21T23:20:00Z">
        <w:del w:id="1443" w:author="Abercrombie, Kerrie" w:date="2025-09-05T19:51:00Z" w16du:dateUtc="2025-09-05T09:51:00Z">
          <w:r w:rsidR="009E4A53" w:rsidDel="00FE28D3">
            <w:delText xml:space="preserve">, skills and attitude required to undertake the duties associated with the role of a VTS OJT Instructor. </w:delText>
          </w:r>
        </w:del>
      </w:ins>
      <w:del w:id="1444" w:author="Abercrombie, Kerrie" w:date="2025-09-05T19:51:00Z" w16du:dateUtc="2025-09-05T09:51:00Z">
        <w:r w:rsidDel="00FE28D3">
          <w:delText xml:space="preserve"> and practical competence required of a trainer delivering </w:delText>
        </w:r>
        <w:r w:rsidR="00407306" w:rsidDel="00FE28D3">
          <w:delText xml:space="preserve">on-the-job </w:delText>
        </w:r>
        <w:r w:rsidDel="00FE28D3">
          <w:delText>training at the VTS centre</w:delText>
        </w:r>
      </w:del>
      <w:del w:id="1445" w:author="Abercrombie, Kerrie" w:date="2025-09-05T19:00:00Z" w16du:dateUtc="2025-09-05T09:00:00Z">
        <w:r w:rsidDel="0053736D">
          <w:delText>.</w:delText>
        </w:r>
      </w:del>
      <w:del w:id="1446" w:author="Abercrombie, Kerrie" w:date="2025-09-05T19:51:00Z" w16du:dateUtc="2025-09-05T09:51:00Z">
        <w:r w:rsidR="00C822B4" w:rsidDel="00FE28D3">
          <w:delText xml:space="preserve"> </w:delText>
        </w:r>
        <w:bookmarkStart w:id="1447" w:name="_Toc208001472"/>
        <w:bookmarkEnd w:id="1447"/>
      </w:del>
    </w:p>
    <w:p w14:paraId="2D4AE66F" w14:textId="4504E363" w:rsidR="00CB3A45" w:rsidDel="00FE28D3" w:rsidRDefault="00CB3A45" w:rsidP="00D33432">
      <w:pPr>
        <w:pStyle w:val="BodyText"/>
        <w:rPr>
          <w:del w:id="1448" w:author="Abercrombie, Kerrie" w:date="2025-09-05T19:51:00Z" w16du:dateUtc="2025-09-05T09:51:00Z"/>
        </w:rPr>
      </w:pPr>
      <w:del w:id="1449" w:author="Abercrombie, Kerrie" w:date="2025-09-05T19:51:00Z" w16du:dateUtc="2025-09-05T09:51:00Z">
        <w:r w:rsidDel="00FE28D3">
          <w:delText xml:space="preserve">On completion of this course the student should have </w:delText>
        </w:r>
      </w:del>
      <w:ins w:id="1450" w:author="Jillian Carson-Jackson" w:date="2025-08-21T19:20:00Z" w16du:dateUtc="2025-08-21T23:20:00Z">
        <w:del w:id="1451" w:author="Abercrombie, Kerrie" w:date="2025-09-05T19:51:00Z" w16du:dateUtc="2025-09-05T09:51:00Z">
          <w:r w:rsidR="0027298A" w:rsidDel="00FE28D3">
            <w:delText xml:space="preserve">developed their practical skills to </w:delText>
          </w:r>
          <w:r w:rsidR="0027298A" w:rsidRPr="007471FF" w:rsidDel="00FE28D3">
            <w:delText xml:space="preserve">provide and coordinate local training </w:delText>
          </w:r>
          <w:r w:rsidR="0027298A" w:rsidDel="00FE28D3">
            <w:delText xml:space="preserve">(e.g. OJT, adaption training or updating training) </w:delText>
          </w:r>
          <w:r w:rsidR="0027298A" w:rsidRPr="007471FF" w:rsidDel="00FE28D3">
            <w:delText>at the VTS centre</w:delText>
          </w:r>
          <w:r w:rsidR="0027298A" w:rsidDel="00FE28D3">
            <w:delText xml:space="preserve">, such as: </w:delText>
          </w:r>
        </w:del>
      </w:ins>
      <w:del w:id="1452" w:author="Abercrombie, Kerrie" w:date="2025-09-05T19:51:00Z" w16du:dateUtc="2025-09-05T09:51:00Z">
        <w:r w:rsidDel="00FE28D3">
          <w:delText>the necessary skills to deliver local VTS training (</w:delText>
        </w:r>
        <w:r w:rsidR="001A0859" w:rsidDel="00FE28D3">
          <w:delText>e.g.</w:delText>
        </w:r>
        <w:r w:rsidR="00EA7D48" w:rsidDel="00FE28D3">
          <w:delText>,</w:delText>
        </w:r>
        <w:r w:rsidDel="00FE28D3">
          <w:delText xml:space="preserve"> O</w:delText>
        </w:r>
        <w:r w:rsidR="00BD10FE" w:rsidDel="00FE28D3">
          <w:delText>JT</w:delText>
        </w:r>
        <w:r w:rsidDel="00FE28D3">
          <w:delText xml:space="preserve">, </w:delText>
        </w:r>
        <w:r w:rsidR="00BD10FE" w:rsidDel="00FE28D3">
          <w:delText>a</w:delText>
        </w:r>
        <w:r w:rsidDel="00FE28D3">
          <w:delText>daption</w:delText>
        </w:r>
        <w:r w:rsidR="00BD10FE" w:rsidDel="00FE28D3">
          <w:delText xml:space="preserve"> training</w:delText>
        </w:r>
        <w:r w:rsidDel="00FE28D3">
          <w:delText xml:space="preserve"> or </w:delText>
        </w:r>
        <w:r w:rsidR="00BD10FE" w:rsidDel="00FE28D3">
          <w:delText>u</w:delText>
        </w:r>
        <w:r w:rsidDel="00FE28D3">
          <w:delText>pdat</w:delText>
        </w:r>
        <w:r w:rsidR="00407306" w:rsidDel="00FE28D3">
          <w:delText>ing</w:delText>
        </w:r>
        <w:r w:rsidR="00BD10FE" w:rsidDel="00FE28D3">
          <w:delText xml:space="preserve"> training</w:delText>
        </w:r>
        <w:r w:rsidDel="00FE28D3">
          <w:delText>) at a VTS centre, these include:</w:delText>
        </w:r>
        <w:bookmarkStart w:id="1453" w:name="_Toc208001473"/>
        <w:bookmarkEnd w:id="1453"/>
      </w:del>
    </w:p>
    <w:p w14:paraId="62783BFB" w14:textId="36F55D4A" w:rsidR="00F97A6A" w:rsidDel="00FE28D3" w:rsidRDefault="00F97A6A">
      <w:pPr>
        <w:pStyle w:val="BodyText"/>
        <w:rPr>
          <w:ins w:id="1454" w:author="Jillian Carson-Jackson" w:date="2025-08-21T19:21:00Z" w16du:dateUtc="2025-08-21T23:21:00Z"/>
          <w:del w:id="1455" w:author="Abercrombie, Kerrie" w:date="2025-09-05T19:51:00Z" w16du:dateUtc="2025-09-05T09:51:00Z"/>
        </w:rPr>
        <w:pPrChange w:id="1456" w:author="Abercrombie, Kerrie" w:date="2025-09-05T21:09:00Z" w16du:dateUtc="2025-09-05T11:09:00Z">
          <w:pPr>
            <w:pStyle w:val="Bullet1"/>
            <w:ind w:left="992" w:hanging="425"/>
          </w:pPr>
        </w:pPrChange>
      </w:pPr>
      <w:ins w:id="1457" w:author="Jillian Carson-Jackson" w:date="2025-08-21T19:21:00Z" w16du:dateUtc="2025-08-21T23:21:00Z">
        <w:del w:id="1458" w:author="Abercrombie, Kerrie" w:date="2025-09-05T19:51:00Z" w16du:dateUtc="2025-09-05T09:51:00Z">
          <w:r w:rsidDel="00FE28D3">
            <w:delText>Designing training programmes including task books and assessment materials.</w:delText>
          </w:r>
          <w:bookmarkStart w:id="1459" w:name="_Toc208001474"/>
          <w:bookmarkEnd w:id="1459"/>
        </w:del>
      </w:ins>
    </w:p>
    <w:p w14:paraId="39A1FBE7" w14:textId="2D3A5D5E" w:rsidR="00F97A6A" w:rsidRPr="00143F99" w:rsidDel="00FE28D3" w:rsidRDefault="00F97A6A">
      <w:pPr>
        <w:pStyle w:val="BodyText"/>
        <w:rPr>
          <w:ins w:id="1460" w:author="Jillian Carson-Jackson" w:date="2025-08-21T19:21:00Z" w16du:dateUtc="2025-08-21T23:21:00Z"/>
          <w:del w:id="1461" w:author="Abercrombie, Kerrie" w:date="2025-09-05T19:51:00Z" w16du:dateUtc="2025-09-05T09:51:00Z"/>
        </w:rPr>
        <w:pPrChange w:id="1462" w:author="Abercrombie, Kerrie" w:date="2025-09-05T21:09:00Z" w16du:dateUtc="2025-09-05T11:09:00Z">
          <w:pPr>
            <w:pStyle w:val="Bullet1"/>
            <w:ind w:left="992" w:hanging="425"/>
          </w:pPr>
        </w:pPrChange>
      </w:pPr>
      <w:ins w:id="1463" w:author="Jillian Carson-Jackson" w:date="2025-08-21T19:21:00Z" w16du:dateUtc="2025-08-21T23:21:00Z">
        <w:del w:id="1464" w:author="Abercrombie, Kerrie" w:date="2025-09-05T19:51:00Z" w16du:dateUtc="2025-09-05T09:51:00Z">
          <w:r w:rsidRPr="00143F99" w:rsidDel="00FE28D3">
            <w:delText>Learning teaching and instructional techniques to deliver training programmes.</w:delText>
          </w:r>
          <w:bookmarkStart w:id="1465" w:name="_Toc208001475"/>
          <w:bookmarkEnd w:id="1465"/>
        </w:del>
      </w:ins>
    </w:p>
    <w:p w14:paraId="1649A017" w14:textId="6CFAB5B9" w:rsidR="00F97A6A" w:rsidDel="00FE28D3" w:rsidRDefault="00F97A6A">
      <w:pPr>
        <w:pStyle w:val="BodyText"/>
        <w:rPr>
          <w:ins w:id="1466" w:author="Jillian Carson-Jackson" w:date="2025-08-21T19:21:00Z" w16du:dateUtc="2025-08-21T23:21:00Z"/>
          <w:del w:id="1467" w:author="Abercrombie, Kerrie" w:date="2025-09-05T19:51:00Z" w16du:dateUtc="2025-09-05T09:51:00Z"/>
        </w:rPr>
        <w:pPrChange w:id="1468" w:author="Abercrombie, Kerrie" w:date="2025-09-05T21:09:00Z" w16du:dateUtc="2025-09-05T11:09:00Z">
          <w:pPr>
            <w:pStyle w:val="Bullet1"/>
            <w:ind w:left="992" w:hanging="425"/>
          </w:pPr>
        </w:pPrChange>
      </w:pPr>
      <w:ins w:id="1469" w:author="Jillian Carson-Jackson" w:date="2025-08-21T19:21:00Z" w16du:dateUtc="2025-08-21T23:21:00Z">
        <w:del w:id="1470" w:author="Abercrombie, Kerrie" w:date="2025-09-05T19:51:00Z" w16du:dateUtc="2025-09-05T09:51:00Z">
          <w:r w:rsidDel="00FE28D3">
            <w:delText>Providing feedback to learners.</w:delText>
          </w:r>
          <w:bookmarkStart w:id="1471" w:name="_Toc208001476"/>
          <w:bookmarkEnd w:id="1471"/>
        </w:del>
      </w:ins>
    </w:p>
    <w:p w14:paraId="218F5DA9" w14:textId="3416CB16" w:rsidR="00F97A6A" w:rsidDel="00FE28D3" w:rsidRDefault="00F97A6A">
      <w:pPr>
        <w:pStyle w:val="BodyText"/>
        <w:rPr>
          <w:ins w:id="1472" w:author="Jillian Carson-Jackson" w:date="2025-08-21T19:21:00Z" w16du:dateUtc="2025-08-21T23:21:00Z"/>
          <w:del w:id="1473" w:author="Abercrombie, Kerrie" w:date="2025-09-05T19:51:00Z" w16du:dateUtc="2025-09-05T09:51:00Z"/>
        </w:rPr>
        <w:pPrChange w:id="1474" w:author="Abercrombie, Kerrie" w:date="2025-09-05T21:09:00Z" w16du:dateUtc="2025-09-05T11:09:00Z">
          <w:pPr>
            <w:pStyle w:val="Bullet1"/>
            <w:ind w:left="992" w:hanging="425"/>
          </w:pPr>
        </w:pPrChange>
      </w:pPr>
      <w:ins w:id="1475" w:author="Jillian Carson-Jackson" w:date="2025-08-21T19:21:00Z" w16du:dateUtc="2025-08-21T23:21:00Z">
        <w:del w:id="1476" w:author="Abercrombie, Kerrie" w:date="2025-09-05T19:51:00Z" w16du:dateUtc="2025-09-05T09:51:00Z">
          <w:r w:rsidDel="00FE28D3">
            <w:delText>Assessing the required competence of a student against the training objectives.</w:delText>
          </w:r>
          <w:bookmarkStart w:id="1477" w:name="_Toc208001477"/>
          <w:bookmarkEnd w:id="1477"/>
        </w:del>
      </w:ins>
    </w:p>
    <w:p w14:paraId="1408E4EE" w14:textId="04946DD2" w:rsidR="00F97A6A" w:rsidDel="00FE28D3" w:rsidRDefault="00F97A6A">
      <w:pPr>
        <w:pStyle w:val="BodyText"/>
        <w:rPr>
          <w:ins w:id="1478" w:author="Jillian Carson-Jackson" w:date="2025-08-21T19:21:00Z" w16du:dateUtc="2025-08-21T23:21:00Z"/>
          <w:del w:id="1479" w:author="Abercrombie, Kerrie" w:date="2025-09-05T19:51:00Z" w16du:dateUtc="2025-09-05T09:51:00Z"/>
        </w:rPr>
        <w:pPrChange w:id="1480" w:author="Abercrombie, Kerrie" w:date="2025-09-05T21:09:00Z" w16du:dateUtc="2025-09-05T11:09:00Z">
          <w:pPr>
            <w:pStyle w:val="Bullet1"/>
            <w:ind w:left="992" w:hanging="425"/>
          </w:pPr>
        </w:pPrChange>
      </w:pPr>
      <w:ins w:id="1481" w:author="Jillian Carson-Jackson" w:date="2025-08-21T19:21:00Z" w16du:dateUtc="2025-08-21T23:21:00Z">
        <w:del w:id="1482" w:author="Abercrombie, Kerrie" w:date="2025-09-05T19:51:00Z" w16du:dateUtc="2025-09-05T09:51:00Z">
          <w:r w:rsidDel="00FE28D3">
            <w:delText>Evaluating the effectiveness and continually improving training programmes.</w:delText>
          </w:r>
          <w:bookmarkStart w:id="1483" w:name="_Toc208001478"/>
          <w:bookmarkEnd w:id="1483"/>
        </w:del>
      </w:ins>
    </w:p>
    <w:p w14:paraId="2D770B37" w14:textId="78C99264" w:rsidR="00CB3A45" w:rsidDel="00F97A6A" w:rsidRDefault="006E05B0">
      <w:pPr>
        <w:pStyle w:val="BodyText"/>
        <w:rPr>
          <w:del w:id="1484" w:author="Jillian Carson-Jackson" w:date="2025-08-21T19:21:00Z" w16du:dateUtc="2025-08-21T23:21:00Z"/>
        </w:rPr>
        <w:pPrChange w:id="1485" w:author="Abercrombie, Kerrie" w:date="2025-09-05T21:09:00Z" w16du:dateUtc="2025-09-05T11:09:00Z">
          <w:pPr>
            <w:pStyle w:val="Bullet1"/>
          </w:pPr>
        </w:pPrChange>
      </w:pPr>
      <w:del w:id="1486" w:author="Jillian Carson-Jackson" w:date="2025-08-21T19:21:00Z" w16du:dateUtc="2025-08-21T23:21:00Z">
        <w:r w:rsidDel="00F97A6A">
          <w:delText>t</w:delText>
        </w:r>
        <w:r w:rsidR="00CB3A45" w:rsidDel="00F97A6A">
          <w:delText>he development and ongoing evaluation of training programmes</w:delText>
        </w:r>
        <w:r w:rsidDel="00F97A6A">
          <w:delText>;</w:delText>
        </w:r>
        <w:bookmarkStart w:id="1487" w:name="_Toc208001479"/>
        <w:bookmarkEnd w:id="1487"/>
      </w:del>
    </w:p>
    <w:p w14:paraId="4AF5FD1E" w14:textId="3E1287C5" w:rsidR="00CB3A45" w:rsidDel="00F97A6A" w:rsidRDefault="006E05B0">
      <w:pPr>
        <w:pStyle w:val="BodyText"/>
        <w:rPr>
          <w:del w:id="1488" w:author="Jillian Carson-Jackson" w:date="2025-08-21T19:21:00Z" w16du:dateUtc="2025-08-21T23:21:00Z"/>
        </w:rPr>
        <w:pPrChange w:id="1489" w:author="Abercrombie, Kerrie" w:date="2025-09-05T21:09:00Z" w16du:dateUtc="2025-09-05T11:09:00Z">
          <w:pPr>
            <w:pStyle w:val="Bullet1"/>
          </w:pPr>
        </w:pPrChange>
      </w:pPr>
      <w:del w:id="1490" w:author="Jillian Carson-Jackson" w:date="2025-08-21T19:21:00Z" w16du:dateUtc="2025-08-21T23:21:00Z">
        <w:r w:rsidDel="00F97A6A">
          <w:delText>t</w:delText>
        </w:r>
        <w:r w:rsidR="00CB3A45" w:rsidDel="00F97A6A">
          <w:delText>he instructional techniques used to deliver training programmes</w:delText>
        </w:r>
        <w:r w:rsidDel="00F97A6A">
          <w:delText>;</w:delText>
        </w:r>
        <w:bookmarkStart w:id="1491" w:name="_Toc208001480"/>
        <w:bookmarkEnd w:id="1491"/>
      </w:del>
    </w:p>
    <w:p w14:paraId="59FC5452" w14:textId="64FD264D" w:rsidR="00CB3A45" w:rsidDel="00F97A6A" w:rsidRDefault="006E05B0">
      <w:pPr>
        <w:pStyle w:val="BodyText"/>
        <w:rPr>
          <w:del w:id="1492" w:author="Jillian Carson-Jackson" w:date="2025-08-21T19:21:00Z" w16du:dateUtc="2025-08-21T23:21:00Z"/>
        </w:rPr>
        <w:pPrChange w:id="1493" w:author="Abercrombie, Kerrie" w:date="2025-09-05T21:09:00Z" w16du:dateUtc="2025-09-05T11:09:00Z">
          <w:pPr>
            <w:pStyle w:val="Bullet1"/>
          </w:pPr>
        </w:pPrChange>
      </w:pPr>
      <w:del w:id="1494" w:author="Jillian Carson-Jackson" w:date="2025-08-21T19:21:00Z" w16du:dateUtc="2025-08-21T23:21:00Z">
        <w:r w:rsidDel="00F97A6A">
          <w:delText>t</w:delText>
        </w:r>
        <w:r w:rsidR="00CB3A45" w:rsidDel="00F97A6A">
          <w:delText>he communication skills required to conduct a successful briefing and debriefing</w:delText>
        </w:r>
        <w:r w:rsidDel="00F97A6A">
          <w:delText>;</w:delText>
        </w:r>
        <w:bookmarkStart w:id="1495" w:name="_Toc208001481"/>
        <w:bookmarkEnd w:id="1495"/>
      </w:del>
    </w:p>
    <w:p w14:paraId="403BA142" w14:textId="02DB2522" w:rsidR="00CB3A45" w:rsidDel="00F97A6A" w:rsidRDefault="006E05B0">
      <w:pPr>
        <w:pStyle w:val="BodyText"/>
        <w:rPr>
          <w:del w:id="1496" w:author="Jillian Carson-Jackson" w:date="2025-08-21T19:21:00Z" w16du:dateUtc="2025-08-21T23:21:00Z"/>
        </w:rPr>
        <w:pPrChange w:id="1497" w:author="Abercrombie, Kerrie" w:date="2025-09-05T21:09:00Z" w16du:dateUtc="2025-09-05T11:09:00Z">
          <w:pPr>
            <w:pStyle w:val="Bullet1"/>
          </w:pPr>
        </w:pPrChange>
      </w:pPr>
      <w:del w:id="1498" w:author="Jillian Carson-Jackson" w:date="2025-08-21T19:21:00Z" w16du:dateUtc="2025-08-21T23:21:00Z">
        <w:r w:rsidDel="00F97A6A">
          <w:delText>a</w:delText>
        </w:r>
        <w:r w:rsidR="00CB3A45" w:rsidDel="00F97A6A">
          <w:delText>ssessing the performance of a student against the training objectives</w:delText>
        </w:r>
        <w:r w:rsidDel="00F97A6A">
          <w:delText>;</w:delText>
        </w:r>
        <w:r w:rsidR="00CB3A45" w:rsidDel="00F97A6A">
          <w:delText xml:space="preserve"> and </w:delText>
        </w:r>
        <w:bookmarkStart w:id="1499" w:name="_Toc208001482"/>
        <w:bookmarkEnd w:id="1499"/>
      </w:del>
    </w:p>
    <w:p w14:paraId="4AA64827" w14:textId="0FD466CB" w:rsidR="00CB3A45" w:rsidDel="00F97A6A" w:rsidRDefault="006E05B0">
      <w:pPr>
        <w:pStyle w:val="BodyText"/>
        <w:rPr>
          <w:del w:id="1500" w:author="Jillian Carson-Jackson" w:date="2025-08-21T19:21:00Z" w16du:dateUtc="2025-08-21T23:21:00Z"/>
        </w:rPr>
        <w:pPrChange w:id="1501" w:author="Abercrombie, Kerrie" w:date="2025-09-05T21:09:00Z" w16du:dateUtc="2025-09-05T11:09:00Z">
          <w:pPr>
            <w:pStyle w:val="Bullet1"/>
          </w:pPr>
        </w:pPrChange>
      </w:pPr>
      <w:del w:id="1502" w:author="Jillian Carson-Jackson" w:date="2025-08-21T19:21:00Z" w16du:dateUtc="2025-08-21T23:21:00Z">
        <w:r w:rsidDel="00F97A6A">
          <w:delText>m</w:delText>
        </w:r>
        <w:r w:rsidR="00CB3A45" w:rsidDel="00F97A6A">
          <w:delText>aintaining training records.</w:delText>
        </w:r>
        <w:bookmarkStart w:id="1503" w:name="_Toc208001483"/>
        <w:bookmarkEnd w:id="1503"/>
      </w:del>
    </w:p>
    <w:p w14:paraId="544C72CF" w14:textId="1E4D20B9" w:rsidR="00612A1E" w:rsidRPr="00143F99" w:rsidDel="005A26C6" w:rsidRDefault="008736E2">
      <w:pPr>
        <w:pStyle w:val="BodyText"/>
        <w:rPr>
          <w:del w:id="1504" w:author="Abercrombie, Kerrie" w:date="2025-09-05T20:53:00Z" w16du:dateUtc="2025-09-05T10:53:00Z"/>
        </w:rPr>
        <w:pPrChange w:id="1505" w:author="Abercrombie, Kerrie" w:date="2025-09-05T21:09:00Z" w16du:dateUtc="2025-09-05T11:09:00Z">
          <w:pPr>
            <w:pStyle w:val="Heading3"/>
          </w:pPr>
        </w:pPrChange>
      </w:pPr>
      <w:del w:id="1506" w:author="Abercrombie, Kerrie" w:date="2025-09-05T20:53:00Z" w16du:dateUtc="2025-09-05T10:53:00Z">
        <w:r w:rsidRPr="00143F99" w:rsidDel="005A26C6">
          <w:delText xml:space="preserve">C0103-5 </w:delText>
        </w:r>
        <w:r w:rsidR="00700911" w:rsidRPr="00143F99" w:rsidDel="005A26C6">
          <w:delText xml:space="preserve">Recurrent </w:delText>
        </w:r>
      </w:del>
      <w:ins w:id="1507" w:author="Jillian Carson-Jackson" w:date="2025-08-21T19:21:00Z" w16du:dateUtc="2025-08-21T23:21:00Z">
        <w:del w:id="1508" w:author="Abercrombie, Kerrie" w:date="2025-09-05T20:53:00Z" w16du:dateUtc="2025-09-05T10:53:00Z">
          <w:r w:rsidR="00F97A6A" w:rsidRPr="00143F99" w:rsidDel="005A26C6">
            <w:delText xml:space="preserve">Revalidation </w:delText>
          </w:r>
        </w:del>
      </w:ins>
      <w:del w:id="1509" w:author="Abercrombie, Kerrie" w:date="2025-09-05T20:53:00Z" w16du:dateUtc="2025-09-05T10:53:00Z">
        <w:r w:rsidR="00700911" w:rsidRPr="00143F99" w:rsidDel="005A26C6">
          <w:delText>Training</w:delText>
        </w:r>
      </w:del>
      <w:del w:id="1510" w:author="Abercrombie, Kerrie" w:date="2025-09-02T15:48:00Z" w16du:dateUtc="2025-09-02T05:48:00Z">
        <w:r w:rsidR="00700911" w:rsidRPr="00143F99" w:rsidDel="00143F99">
          <w:delText xml:space="preserve"> </w:delText>
        </w:r>
      </w:del>
      <w:del w:id="1511" w:author="Abercrombie, Kerrie" w:date="2025-09-05T20:53:00Z" w16du:dateUtc="2025-09-05T10:53:00Z">
        <w:r w:rsidR="00700911" w:rsidRPr="00143F99" w:rsidDel="005A26C6">
          <w:delText xml:space="preserve"> for</w:delText>
        </w:r>
        <w:r w:rsidR="00910ABC" w:rsidRPr="00143F99" w:rsidDel="005A26C6">
          <w:delText xml:space="preserve"> </w:delText>
        </w:r>
        <w:r w:rsidR="00612A1E" w:rsidRPr="00143F99" w:rsidDel="005A26C6">
          <w:delText xml:space="preserve">VTS </w:delText>
        </w:r>
        <w:r w:rsidR="00700911" w:rsidRPr="00143F99" w:rsidDel="005A26C6">
          <w:delText>Pe</w:delText>
        </w:r>
        <w:r w:rsidR="00B208C9" w:rsidRPr="00143F99" w:rsidDel="005A26C6">
          <w:delText>rsonnel</w:delText>
        </w:r>
        <w:r w:rsidR="00700911" w:rsidRPr="00143F99" w:rsidDel="005A26C6">
          <w:delText xml:space="preserve"> </w:delText>
        </w:r>
        <w:bookmarkStart w:id="1512" w:name="_Toc208001484"/>
        <w:bookmarkEnd w:id="1512"/>
      </w:del>
    </w:p>
    <w:p w14:paraId="7C7459D9" w14:textId="4A80DE82" w:rsidR="00B60053" w:rsidRPr="00143F99" w:rsidDel="00143F99" w:rsidRDefault="00B60053" w:rsidP="00A151CC">
      <w:pPr>
        <w:pStyle w:val="BodyText"/>
        <w:rPr>
          <w:del w:id="1513" w:author="Abercrombie, Kerrie" w:date="2025-09-02T15:46:00Z" w16du:dateUtc="2025-09-02T05:46:00Z"/>
        </w:rPr>
      </w:pPr>
      <w:del w:id="1514" w:author="Abercrombie, Kerrie" w:date="2025-09-02T15:46:00Z" w16du:dateUtc="2025-09-02T05:46:00Z">
        <w:r w:rsidRPr="00143F99" w:rsidDel="00143F99">
          <w:delText>This course provide</w:delText>
        </w:r>
        <w:r w:rsidR="00DB59AF" w:rsidRPr="00143F99" w:rsidDel="00143F99">
          <w:delText>s</w:delText>
        </w:r>
        <w:r w:rsidRPr="00143F99" w:rsidDel="00143F99">
          <w:delText xml:space="preserve"> a structured means for VTS personnel </w:delText>
        </w:r>
      </w:del>
      <w:ins w:id="1515" w:author="Jillian Carson-Jackson" w:date="2025-08-21T19:21:00Z" w16du:dateUtc="2025-08-21T23:21:00Z">
        <w:del w:id="1516" w:author="Abercrombie, Kerrie" w:date="2025-09-02T15:46:00Z" w16du:dateUtc="2025-09-02T05:46:00Z">
          <w:r w:rsidR="00EB4B5C" w:rsidRPr="00143F99" w:rsidDel="00143F99">
            <w:delText xml:space="preserve">to demonstrate the ongoing knowledge, practical competence, skills, and attitude to continue to undertake the duties associated with the provision of VTS. </w:delText>
          </w:r>
        </w:del>
      </w:ins>
      <w:del w:id="1517" w:author="Abercrombie, Kerrie" w:date="2025-09-02T15:46:00Z" w16du:dateUtc="2025-09-02T05:46:00Z">
        <w:r w:rsidRPr="00143F99" w:rsidDel="00143F99">
          <w:delText>to reinforce previous VTS training</w:delText>
        </w:r>
        <w:r w:rsidR="00E6571C" w:rsidRPr="00143F99" w:rsidDel="00143F99">
          <w:delText xml:space="preserve"> to ensure competence is maintained. This includes providing </w:delText>
        </w:r>
        <w:r w:rsidR="006F5AAA" w:rsidRPr="00143F99" w:rsidDel="00143F99">
          <w:delText>a consistent approach to</w:delText>
        </w:r>
        <w:r w:rsidRPr="00143F99" w:rsidDel="00143F99">
          <w:delText xml:space="preserve"> </w:delText>
        </w:r>
        <w:r w:rsidR="009C74D6" w:rsidRPr="00143F99" w:rsidDel="00143F99">
          <w:delText>maintain</w:delText>
        </w:r>
        <w:r w:rsidR="003520FE" w:rsidRPr="00143F99" w:rsidDel="00143F99">
          <w:delText xml:space="preserve"> the</w:delText>
        </w:r>
        <w:r w:rsidRPr="00143F99" w:rsidDel="00143F99">
          <w:delText xml:space="preserve"> level of performance and skills in areas or knowledge which are infrequently used. </w:delText>
        </w:r>
        <w:r w:rsidR="006F5AAA" w:rsidRPr="00143F99" w:rsidDel="00143F99">
          <w:delText xml:space="preserve">Recurrent </w:delText>
        </w:r>
        <w:r w:rsidR="001A0859" w:rsidRPr="00143F99" w:rsidDel="00143F99">
          <w:delText>t</w:delText>
        </w:r>
        <w:r w:rsidRPr="00143F99" w:rsidDel="00143F99">
          <w:delText>raining cover</w:delText>
        </w:r>
        <w:r w:rsidR="00867202" w:rsidRPr="00143F99" w:rsidDel="00143F99">
          <w:delText>s</w:delText>
        </w:r>
        <w:r w:rsidRPr="00143F99" w:rsidDel="00143F99">
          <w:delText xml:space="preserve"> generic and area specific elements of competency. </w:delText>
        </w:r>
        <w:bookmarkStart w:id="1518" w:name="_Toc208001485"/>
        <w:bookmarkEnd w:id="1518"/>
      </w:del>
    </w:p>
    <w:p w14:paraId="0C47489B" w14:textId="1AAB4EA1" w:rsidR="005D29D5" w:rsidDel="00143F99" w:rsidRDefault="00B60053" w:rsidP="00A151CC">
      <w:pPr>
        <w:pStyle w:val="BodyText"/>
        <w:rPr>
          <w:del w:id="1519" w:author="Abercrombie, Kerrie" w:date="2025-09-02T15:46:00Z" w16du:dateUtc="2025-09-02T05:46:00Z"/>
        </w:rPr>
      </w:pPr>
      <w:del w:id="1520" w:author="Abercrombie, Kerrie" w:date="2025-09-02T15:46:00Z" w16du:dateUtc="2025-09-02T05:46:00Z">
        <w:r w:rsidRPr="00143F99" w:rsidDel="00143F99">
          <w:delText xml:space="preserve">Upon </w:delText>
        </w:r>
        <w:r w:rsidR="0063344E" w:rsidRPr="00143F99" w:rsidDel="00143F99">
          <w:delText xml:space="preserve">the </w:delText>
        </w:r>
        <w:r w:rsidRPr="00143F99" w:rsidDel="00143F99">
          <w:delText xml:space="preserve">successful completion of this course, VTS personnel should have demonstrated the skill, knowledge and experience to revalidate their VTS qualifications in order to </w:delText>
        </w:r>
        <w:r w:rsidR="0063344E" w:rsidRPr="00143F99" w:rsidDel="00143F99">
          <w:delText>perform their roles effectively</w:delText>
        </w:r>
        <w:r w:rsidR="00A92864" w:rsidRPr="00143F99" w:rsidDel="00143F99">
          <w:delText>.</w:delText>
        </w:r>
        <w:r w:rsidR="0063344E" w:rsidRPr="00B60053" w:rsidDel="00143F99">
          <w:delText xml:space="preserve"> </w:delText>
        </w:r>
        <w:r w:rsidR="007529E4" w:rsidDel="00143F99">
          <w:delText xml:space="preserve"> </w:delText>
        </w:r>
        <w:bookmarkStart w:id="1521" w:name="_Toc208001486"/>
        <w:bookmarkEnd w:id="1521"/>
      </w:del>
    </w:p>
    <w:p w14:paraId="6CD1537B" w14:textId="2CD5D5A9" w:rsidR="005E10A7" w:rsidDel="00802436" w:rsidRDefault="00343363" w:rsidP="00382638">
      <w:pPr>
        <w:pStyle w:val="Heading2"/>
        <w:rPr>
          <w:del w:id="1522" w:author="Abercrombie, Kerrie" w:date="2025-09-05T21:07:00Z" w16du:dateUtc="2025-09-05T11:07:00Z"/>
        </w:rPr>
      </w:pPr>
      <w:ins w:id="1523" w:author="Jillian Carson-Jackson" w:date="2025-08-21T19:22:00Z" w16du:dateUtc="2025-08-21T23:22:00Z">
        <w:del w:id="1524" w:author="Abercrombie, Kerrie" w:date="2025-09-05T21:07:00Z" w16du:dateUtc="2025-09-05T11:07:00Z">
          <w:r w:rsidDel="00802436">
            <w:delText xml:space="preserve">Accreditation and </w:delText>
          </w:r>
        </w:del>
      </w:ins>
      <w:del w:id="1525" w:author="Abercrombie, Kerrie" w:date="2025-09-05T21:07:00Z" w16du:dateUtc="2025-09-05T11:07:00Z">
        <w:r w:rsidR="0002652B" w:rsidDel="00802436">
          <w:delText>A</w:delText>
        </w:r>
        <w:r w:rsidR="00594F8F" w:rsidDel="00802436">
          <w:delText xml:space="preserve">pproval </w:delText>
        </w:r>
        <w:r w:rsidR="0002652B" w:rsidDel="00802436">
          <w:delText>of VTS model courses</w:delText>
        </w:r>
        <w:bookmarkStart w:id="1526" w:name="_Toc208001487"/>
        <w:bookmarkEnd w:id="1526"/>
      </w:del>
    </w:p>
    <w:p w14:paraId="5049FFF6" w14:textId="227278A8" w:rsidR="005E10A7" w:rsidDel="00802436" w:rsidRDefault="005E10A7" w:rsidP="005E10A7">
      <w:pPr>
        <w:pStyle w:val="Heading2separationline"/>
        <w:rPr>
          <w:del w:id="1527" w:author="Abercrombie, Kerrie" w:date="2025-09-05T21:07:00Z" w16du:dateUtc="2025-09-05T11:07:00Z"/>
        </w:rPr>
      </w:pPr>
      <w:bookmarkStart w:id="1528" w:name="_Toc208001488"/>
      <w:bookmarkEnd w:id="1528"/>
    </w:p>
    <w:p w14:paraId="2E978FCD" w14:textId="7EC1B43C" w:rsidR="008332C1" w:rsidRPr="001770FD" w:rsidDel="00802436" w:rsidRDefault="008332C1" w:rsidP="008332C1">
      <w:pPr>
        <w:pStyle w:val="BodyText"/>
        <w:rPr>
          <w:ins w:id="1529" w:author="Jillian Carson-Jackson" w:date="2025-08-21T19:22:00Z" w16du:dateUtc="2025-08-21T23:22:00Z"/>
          <w:del w:id="1530" w:author="Abercrombie, Kerrie" w:date="2025-09-05T21:07:00Z" w16du:dateUtc="2025-09-05T11:07:00Z"/>
        </w:rPr>
      </w:pPr>
      <w:ins w:id="1531" w:author="Jillian Carson-Jackson" w:date="2025-08-21T19:22:00Z" w16du:dateUtc="2025-08-21T23:22:00Z">
        <w:del w:id="1532" w:author="Abercrombie, Kerrie" w:date="2025-09-05T21:07:00Z" w16du:dateUtc="2025-09-05T11:07:00Z">
          <w:r w:rsidRPr="00AF25B2" w:rsidDel="00802436">
            <w:delText xml:space="preserve">The competent authority </w:delText>
          </w:r>
          <w:r w:rsidDel="00802436">
            <w:delText>needs</w:delText>
          </w:r>
          <w:r w:rsidRPr="00AF25B2" w:rsidDel="00802436">
            <w:delText xml:space="preserve"> to ensure that a training organisation </w:delText>
          </w:r>
          <w:r w:rsidRPr="001770FD" w:rsidDel="00802436">
            <w:delText>is</w:delText>
          </w:r>
          <w:r w:rsidRPr="00AF25B2" w:rsidDel="00802436">
            <w:delText xml:space="preserve"> accredited</w:delText>
          </w:r>
          <w:r w:rsidDel="00802436">
            <w:delText xml:space="preserve"> and</w:delText>
          </w:r>
          <w:r w:rsidRPr="00AF25B2" w:rsidDel="00802436">
            <w:delText xml:space="preserve"> approv</w:delText>
          </w:r>
          <w:r w:rsidRPr="001770FD" w:rsidDel="00802436">
            <w:delText>e</w:delText>
          </w:r>
          <w:r w:rsidRPr="00AF25B2" w:rsidDel="00802436">
            <w:delText xml:space="preserve">d to deliver </w:delText>
          </w:r>
          <w:r w:rsidDel="00802436">
            <w:delText>each</w:delText>
          </w:r>
          <w:r w:rsidRPr="00AF25B2" w:rsidDel="00802436">
            <w:delText xml:space="preserve"> IALA model courses they applied for.  This process involves two steps:</w:delText>
          </w:r>
          <w:bookmarkStart w:id="1533" w:name="_Toc208001489"/>
          <w:bookmarkEnd w:id="1533"/>
        </w:del>
      </w:ins>
    </w:p>
    <w:p w14:paraId="07748564" w14:textId="403C6B8A" w:rsidR="008332C1" w:rsidRPr="001770FD" w:rsidDel="00802436" w:rsidRDefault="008332C1" w:rsidP="008332C1">
      <w:pPr>
        <w:pStyle w:val="Bullet1"/>
        <w:ind w:left="992" w:hanging="425"/>
        <w:rPr>
          <w:ins w:id="1534" w:author="Jillian Carson-Jackson" w:date="2025-08-21T19:22:00Z" w16du:dateUtc="2025-08-21T23:22:00Z"/>
          <w:del w:id="1535" w:author="Abercrombie, Kerrie" w:date="2025-09-05T21:07:00Z" w16du:dateUtc="2025-09-05T11:07:00Z"/>
        </w:rPr>
      </w:pPr>
      <w:ins w:id="1536" w:author="Jillian Carson-Jackson" w:date="2025-08-21T19:22:00Z" w16du:dateUtc="2025-08-21T23:22:00Z">
        <w:del w:id="1537" w:author="Abercrombie, Kerrie" w:date="2025-09-05T21:07:00Z" w16du:dateUtc="2025-09-05T11:07:00Z">
          <w:r w:rsidRPr="001770FD" w:rsidDel="00802436">
            <w:delText xml:space="preserve">Accreditation </w:delText>
          </w:r>
          <w:r w:rsidDel="00802436">
            <w:delText xml:space="preserve">which </w:delText>
          </w:r>
          <w:r w:rsidRPr="001770FD" w:rsidDel="00802436">
            <w:delText>is the formal endorsement that a training organization operates under a quality management system to deliver effective training.</w:delText>
          </w:r>
          <w:bookmarkStart w:id="1538" w:name="_Toc208001490"/>
          <w:bookmarkEnd w:id="1538"/>
        </w:del>
      </w:ins>
    </w:p>
    <w:p w14:paraId="1C2DFF9C" w14:textId="0615F7F0" w:rsidR="008332C1" w:rsidRPr="001770FD" w:rsidDel="00802436" w:rsidRDefault="008332C1" w:rsidP="008332C1">
      <w:pPr>
        <w:pStyle w:val="Bullet1"/>
        <w:ind w:left="992" w:hanging="425"/>
        <w:rPr>
          <w:ins w:id="1539" w:author="Jillian Carson-Jackson" w:date="2025-08-21T19:22:00Z" w16du:dateUtc="2025-08-21T23:22:00Z"/>
          <w:del w:id="1540" w:author="Abercrombie, Kerrie" w:date="2025-09-05T21:07:00Z" w16du:dateUtc="2025-09-05T11:07:00Z"/>
        </w:rPr>
      </w:pPr>
      <w:ins w:id="1541" w:author="Jillian Carson-Jackson" w:date="2025-08-21T19:22:00Z" w16du:dateUtc="2025-08-21T23:22:00Z">
        <w:del w:id="1542" w:author="Abercrombie, Kerrie" w:date="2025-09-05T21:07:00Z" w16du:dateUtc="2025-09-05T11:07:00Z">
          <w:r w:rsidRPr="001770FD" w:rsidDel="00802436">
            <w:delText>Approval</w:delText>
          </w:r>
          <w:r w:rsidDel="00802436">
            <w:delText xml:space="preserve"> which</w:delText>
          </w:r>
          <w:r w:rsidRPr="001770FD" w:rsidDel="00802436">
            <w:delText xml:space="preserve"> is the formal endorsement that a training organization meets the standards specified in an IALA model course for its implementation, </w:delText>
          </w:r>
          <w:commentRangeStart w:id="1543"/>
          <w:r w:rsidRPr="001770FD" w:rsidDel="00802436">
            <w:delText xml:space="preserve">delivery and assessment. </w:delText>
          </w:r>
        </w:del>
      </w:ins>
      <w:commentRangeEnd w:id="1543"/>
      <w:ins w:id="1544" w:author="Jillian Carson-Jackson" w:date="2025-08-21T19:33:00Z" w16du:dateUtc="2025-08-21T23:33:00Z">
        <w:del w:id="1545" w:author="Abercrombie, Kerrie" w:date="2025-09-05T21:07:00Z" w16du:dateUtc="2025-09-05T11:07:00Z">
          <w:r w:rsidR="00434310" w:rsidDel="00802436">
            <w:rPr>
              <w:rStyle w:val="CommentReference"/>
              <w:color w:val="auto"/>
            </w:rPr>
            <w:commentReference w:id="1543"/>
          </w:r>
        </w:del>
      </w:ins>
      <w:bookmarkStart w:id="1546" w:name="_Toc208001491"/>
      <w:bookmarkEnd w:id="1546"/>
    </w:p>
    <w:p w14:paraId="3A9FFA44" w14:textId="398CF4AF" w:rsidR="00311D93" w:rsidDel="00802436" w:rsidRDefault="00311D93" w:rsidP="00A151CC">
      <w:pPr>
        <w:pStyle w:val="BodyText"/>
        <w:rPr>
          <w:del w:id="1547" w:author="Abercrombie, Kerrie" w:date="2025-09-05T21:07:00Z" w16du:dateUtc="2025-09-05T11:07:00Z"/>
        </w:rPr>
      </w:pPr>
      <w:del w:id="1548" w:author="Abercrombie, Kerrie" w:date="2025-09-05T21:07:00Z" w16du:dateUtc="2025-09-05T11:07:00Z">
        <w:r w:rsidDel="00802436">
          <w:delText>M</w:delText>
        </w:r>
        <w:r w:rsidR="00C155B2" w:rsidDel="00802436">
          <w:delText xml:space="preserve">odel courses provided by </w:delText>
        </w:r>
        <w:r w:rsidR="00D17A58" w:rsidDel="00802436">
          <w:delText>a</w:delText>
        </w:r>
        <w:r w:rsidDel="00802436">
          <w:delText xml:space="preserve">ccredited </w:delText>
        </w:r>
        <w:r w:rsidR="00D17A58" w:rsidDel="00802436">
          <w:delText>t</w:delText>
        </w:r>
        <w:r w:rsidR="00C155B2" w:rsidDel="00802436">
          <w:delText xml:space="preserve">raining </w:delText>
        </w:r>
        <w:r w:rsidR="00E145A2" w:rsidDel="00802436">
          <w:delText>organization</w:delText>
        </w:r>
        <w:r w:rsidR="00C155B2" w:rsidDel="00802436">
          <w:delText xml:space="preserve">s </w:delText>
        </w:r>
        <w:r w:rsidR="00B87A4F" w:rsidDel="00802436">
          <w:delText>should</w:delText>
        </w:r>
        <w:r w:rsidR="00C155B2" w:rsidDel="00802436">
          <w:delText xml:space="preserve"> be approved by the </w:delText>
        </w:r>
        <w:r w:rsidR="001A0859" w:rsidDel="00802436">
          <w:delText>c</w:delText>
        </w:r>
        <w:r w:rsidR="00C155B2" w:rsidDel="00802436">
          <w:delText xml:space="preserve">ompetent </w:delText>
        </w:r>
        <w:r w:rsidR="001A0859" w:rsidDel="00802436">
          <w:delText>a</w:delText>
        </w:r>
        <w:r w:rsidR="00C155B2" w:rsidDel="00802436">
          <w:delText xml:space="preserve">uthority. </w:delText>
        </w:r>
        <w:r w:rsidRPr="004603FD" w:rsidDel="00802436">
          <w:rPr>
            <w:bCs/>
          </w:rPr>
          <w:delText>Approval</w:delText>
        </w:r>
        <w:r w:rsidRPr="00E071DB" w:rsidDel="00802436">
          <w:delText xml:space="preserve"> is the result of</w:delText>
        </w:r>
        <w:r w:rsidDel="00802436">
          <w:delText xml:space="preserve"> an accredited training </w:delText>
        </w:r>
        <w:r w:rsidR="00E145A2" w:rsidDel="00802436">
          <w:delText>organization</w:delText>
        </w:r>
        <w:r w:rsidDel="00802436">
          <w:delText xml:space="preserve"> </w:delText>
        </w:r>
        <w:r w:rsidRPr="00E071DB" w:rsidDel="00802436">
          <w:delText xml:space="preserve">successfully </w:delText>
        </w:r>
        <w:r w:rsidDel="00802436">
          <w:delText xml:space="preserve">demonstrating that the standards specified in an IALA model course for its implementation, delivery and assessment have been met. The </w:delText>
        </w:r>
        <w:r w:rsidR="00310B14" w:rsidDel="00802436">
          <w:delText>c</w:delText>
        </w:r>
        <w:r w:rsidDel="00802436">
          <w:delText xml:space="preserve">ompetent </w:delText>
        </w:r>
        <w:r w:rsidR="00310B14" w:rsidDel="00802436">
          <w:delText>a</w:delText>
        </w:r>
        <w:r w:rsidDel="00802436">
          <w:delText xml:space="preserve">uthority </w:delText>
        </w:r>
        <w:r w:rsidR="00407306" w:rsidDel="00802436">
          <w:delText xml:space="preserve">should </w:delText>
        </w:r>
        <w:r w:rsidDel="00802436">
          <w:delText xml:space="preserve">conduct an approval process for each individual model course that the accredited training </w:delText>
        </w:r>
        <w:r w:rsidR="00E145A2" w:rsidDel="00802436">
          <w:delText>organization</w:delText>
        </w:r>
        <w:r w:rsidDel="00802436">
          <w:delText xml:space="preserve"> seeks to deliver.</w:delText>
        </w:r>
        <w:bookmarkStart w:id="1549" w:name="_Toc208001492"/>
        <w:bookmarkEnd w:id="1549"/>
      </w:del>
    </w:p>
    <w:p w14:paraId="5668E6D0" w14:textId="6D3BFF8A" w:rsidR="00990159" w:rsidRPr="00004E76" w:rsidDel="00802436" w:rsidRDefault="00990159" w:rsidP="00A151CC">
      <w:pPr>
        <w:pStyle w:val="BodyText"/>
        <w:rPr>
          <w:del w:id="1550" w:author="Abercrombie, Kerrie" w:date="2025-09-05T21:07:00Z" w16du:dateUtc="2025-09-05T11:07:00Z"/>
          <w:i/>
        </w:rPr>
      </w:pPr>
      <w:del w:id="1551" w:author="Abercrombie, Kerrie" w:date="2025-09-05T21:07:00Z" w16du:dateUtc="2025-09-05T11:07:00Z">
        <w:r w:rsidRPr="00004E76" w:rsidDel="00802436">
          <w:rPr>
            <w:i/>
          </w:rPr>
          <w:delText>IALA Guideline</w:delText>
        </w:r>
        <w:r w:rsidRPr="00990159" w:rsidDel="00802436">
          <w:rPr>
            <w:i/>
          </w:rPr>
          <w:delText xml:space="preserve"> G1014 Accreditation and Approval Process for VTS Training</w:delText>
        </w:r>
        <w:r w:rsidRPr="00004E76" w:rsidDel="00802436">
          <w:rPr>
            <w:iCs/>
          </w:rPr>
          <w:delText xml:space="preserve"> </w:delText>
        </w:r>
        <w:r w:rsidRPr="007838F4" w:rsidDel="00802436">
          <w:rPr>
            <w:iCs/>
          </w:rPr>
          <w:fldChar w:fldCharType="begin"/>
        </w:r>
        <w:r w:rsidRPr="007838F4" w:rsidDel="00802436">
          <w:rPr>
            <w:iCs/>
          </w:rPr>
          <w:delInstrText xml:space="preserve"> REF _Ref79743303 \r \h  \* MERGEFORMAT </w:delInstrText>
        </w:r>
        <w:r w:rsidRPr="007838F4" w:rsidDel="00802436">
          <w:rPr>
            <w:iCs/>
          </w:rPr>
        </w:r>
        <w:r w:rsidRPr="007838F4" w:rsidDel="00802436">
          <w:rPr>
            <w:iCs/>
          </w:rPr>
          <w:fldChar w:fldCharType="separate"/>
        </w:r>
        <w:r w:rsidRPr="007838F4" w:rsidDel="00802436">
          <w:rPr>
            <w:iCs/>
          </w:rPr>
          <w:delText>[12]</w:delText>
        </w:r>
        <w:r w:rsidRPr="007838F4" w:rsidDel="00802436">
          <w:rPr>
            <w:iCs/>
          </w:rPr>
          <w:fldChar w:fldCharType="end"/>
        </w:r>
        <w:r w:rsidRPr="00004E76" w:rsidDel="00802436">
          <w:rPr>
            <w:i/>
          </w:rPr>
          <w:delText xml:space="preserve"> sets out the process by which a training organization can be accredited to deliver approved VTS training courses.</w:delText>
        </w:r>
        <w:bookmarkStart w:id="1552" w:name="_Toc208001493"/>
        <w:bookmarkEnd w:id="1552"/>
      </w:del>
    </w:p>
    <w:p w14:paraId="2E8DDD61" w14:textId="38744B97" w:rsidR="008B19A0" w:rsidRPr="00004E76" w:rsidRDefault="00311D93" w:rsidP="00B04409">
      <w:pPr>
        <w:pStyle w:val="BodyText"/>
        <w:spacing w:before="120"/>
        <w:rPr>
          <w:i/>
        </w:rPr>
      </w:pPr>
      <w:del w:id="1553" w:author="Abercrombie, Kerrie" w:date="2025-09-05T21:07:00Z" w16du:dateUtc="2025-09-05T11:07:00Z">
        <w:r w:rsidDel="00802436">
          <w:delText xml:space="preserve">A list of training </w:delText>
        </w:r>
        <w:r w:rsidR="00E145A2" w:rsidDel="00802436">
          <w:delText>organization</w:delText>
        </w:r>
        <w:r w:rsidDel="00802436">
          <w:delText xml:space="preserve">s </w:delText>
        </w:r>
      </w:del>
      <w:del w:id="1554" w:author="Abercrombie, Kerrie" w:date="2025-09-03T11:21:00Z" w16du:dateUtc="2025-09-03T01:21:00Z">
        <w:r w:rsidDel="009E4715">
          <w:delText xml:space="preserve">accredited </w:delText>
        </w:r>
      </w:del>
      <w:del w:id="1555" w:author="Abercrombie, Kerrie" w:date="2025-09-03T11:22:00Z" w16du:dateUtc="2025-09-03T01:22:00Z">
        <w:r w:rsidDel="009E4715">
          <w:delText xml:space="preserve">to deliver </w:delText>
        </w:r>
      </w:del>
      <w:del w:id="1556" w:author="Abercrombie, Kerrie" w:date="2025-09-05T21:07:00Z" w16du:dateUtc="2025-09-05T11:07:00Z">
        <w:r w:rsidDel="00802436">
          <w:delText xml:space="preserve">VTS model courses </w:delText>
        </w:r>
      </w:del>
      <w:del w:id="1557" w:author="Abercrombie, Kerrie" w:date="2025-09-03T11:22:00Z" w16du:dateUtc="2025-09-03T01:22:00Z">
        <w:r w:rsidDel="009E4715">
          <w:delText xml:space="preserve">in accordance with IALA </w:delText>
        </w:r>
        <w:r w:rsidRPr="00A80872" w:rsidDel="009E4715">
          <w:delText xml:space="preserve">Guideline </w:delText>
        </w:r>
        <w:r w:rsidR="009C1E36" w:rsidRPr="00004E76" w:rsidDel="009E4715">
          <w:rPr>
            <w:i/>
            <w:iCs/>
          </w:rPr>
          <w:delText>G</w:delText>
        </w:r>
        <w:r w:rsidRPr="00A80872" w:rsidDel="009E4715">
          <w:rPr>
            <w:i/>
            <w:iCs/>
          </w:rPr>
          <w:delText xml:space="preserve">1014 </w:delText>
        </w:r>
      </w:del>
      <w:del w:id="1558" w:author="Abercrombie, Kerrie" w:date="2025-09-05T21:07:00Z" w16du:dateUtc="2025-09-05T11:07:00Z">
        <w:r w:rsidRPr="00A80872" w:rsidDel="00802436">
          <w:delText>are available on the IALA website.</w:delText>
        </w:r>
        <w:r w:rsidR="00C822B4" w:rsidDel="00802436">
          <w:delText xml:space="preserve"> </w:delText>
        </w:r>
      </w:del>
      <w:bookmarkStart w:id="1559" w:name="_Toc208001494"/>
      <w:bookmarkStart w:id="1560" w:name="_Toc80017945"/>
      <w:bookmarkEnd w:id="1559"/>
      <w:bookmarkEnd w:id="1560"/>
    </w:p>
    <w:p w14:paraId="52F972D1" w14:textId="15E74AA8" w:rsidR="00776608" w:rsidRDefault="00776608">
      <w:pPr>
        <w:pStyle w:val="Heading1"/>
        <w:spacing w:before="120"/>
      </w:pPr>
      <w:bookmarkStart w:id="1561" w:name="_Toc208001496"/>
      <w:r>
        <w:t xml:space="preserve">QUALIFICATIONS </w:t>
      </w:r>
      <w:r w:rsidR="002C09DA">
        <w:t>FOR</w:t>
      </w:r>
      <w:r>
        <w:t xml:space="preserve"> INSTRUCTORS AND ASSESSORS</w:t>
      </w:r>
      <w:bookmarkEnd w:id="1561"/>
    </w:p>
    <w:p w14:paraId="46B6982A" w14:textId="1CF029E9" w:rsidR="00776608" w:rsidRDefault="00776608" w:rsidP="000E4E0A">
      <w:pPr>
        <w:pStyle w:val="Heading1separatationline"/>
        <w:keepNext/>
        <w:keepLines/>
        <w:rPr>
          <w:ins w:id="1562" w:author="Abercrombie, Kerrie" w:date="2025-09-05T16:13:00Z" w16du:dateUtc="2025-09-05T06:13:00Z"/>
        </w:rPr>
      </w:pPr>
    </w:p>
    <w:p w14:paraId="703FB56C" w14:textId="1C59C7FC" w:rsidR="008B19A0" w:rsidDel="00D221A6" w:rsidRDefault="00CF2910" w:rsidP="00CD06F9">
      <w:pPr>
        <w:pStyle w:val="BodyText"/>
        <w:rPr>
          <w:del w:id="1563" w:author="Abercrombie, Kerrie" w:date="2025-09-05T16:42:00Z" w16du:dateUtc="2025-09-05T06:42:00Z"/>
          <w:lang w:val="en-AU"/>
        </w:rPr>
      </w:pPr>
      <w:ins w:id="1564" w:author="Abercrombie, Kerrie" w:date="2025-09-10T11:21:00Z" w16du:dateUtc="2025-09-10T01:21:00Z">
        <w:r>
          <w:rPr>
            <w:lang w:val="en-AU"/>
          </w:rPr>
          <w:t xml:space="preserve">Instructors and </w:t>
        </w:r>
      </w:ins>
      <w:ins w:id="1565" w:author="Abercrombie, Kerrie" w:date="2025-09-10T11:22:00Z" w16du:dateUtc="2025-09-10T01:22:00Z">
        <w:r>
          <w:rPr>
            <w:lang w:val="en-AU"/>
          </w:rPr>
          <w:t>a</w:t>
        </w:r>
      </w:ins>
      <w:commentRangeStart w:id="1566"/>
      <w:commentRangeEnd w:id="1566"/>
      <w:ins w:id="1567" w:author="Abercrombie, Kerrie" w:date="2025-09-05T16:51:00Z" w16du:dateUtc="2025-09-05T06:51:00Z">
        <w:r w:rsidR="00565D78">
          <w:rPr>
            <w:rStyle w:val="CommentReference"/>
          </w:rPr>
          <w:commentReference w:id="1566"/>
        </w:r>
      </w:ins>
      <w:ins w:id="1568" w:author="Abercrombie, Kerrie" w:date="2025-09-10T11:21:00Z" w16du:dateUtc="2025-09-10T01:21:00Z">
        <w:r>
          <w:rPr>
            <w:lang w:val="en-AU"/>
          </w:rPr>
          <w:t xml:space="preserve">ssessors </w:t>
        </w:r>
      </w:ins>
      <w:ins w:id="1569" w:author="Abercrombie, Kerrie" w:date="2025-09-05T16:15:00Z">
        <w:r w:rsidR="008B19A0" w:rsidRPr="008B19A0">
          <w:rPr>
            <w:lang w:val="en-AU"/>
          </w:rPr>
          <w:t xml:space="preserve">involved in </w:t>
        </w:r>
      </w:ins>
      <w:ins w:id="1570" w:author="Abercrombie, Kerrie" w:date="2025-09-05T16:44:00Z" w16du:dateUtc="2025-09-05T06:44:00Z">
        <w:r w:rsidR="00CD06F9">
          <w:rPr>
            <w:lang w:val="en-AU"/>
          </w:rPr>
          <w:t>delivering</w:t>
        </w:r>
      </w:ins>
      <w:ins w:id="1571" w:author="Abercrombie, Kerrie" w:date="2025-09-05T16:15:00Z">
        <w:r w:rsidR="008B19A0" w:rsidRPr="008B19A0">
          <w:rPr>
            <w:lang w:val="en-AU"/>
          </w:rPr>
          <w:t xml:space="preserve"> VTS training or assessing the competence of VTS personnel </w:t>
        </w:r>
      </w:ins>
      <w:ins w:id="1572" w:author="Abercrombie, Kerrie" w:date="2025-09-05T16:15:00Z" w16du:dateUtc="2025-09-05T06:15:00Z">
        <w:r w:rsidR="008B19A0">
          <w:rPr>
            <w:lang w:val="en-AU"/>
          </w:rPr>
          <w:t>should have</w:t>
        </w:r>
      </w:ins>
      <w:ins w:id="1573" w:author="Abercrombie, Kerrie" w:date="2025-09-05T16:15:00Z">
        <w:r w:rsidR="008B19A0" w:rsidRPr="008B19A0">
          <w:rPr>
            <w:lang w:val="en-AU"/>
          </w:rPr>
          <w:t xml:space="preserve"> appropriate qualifications, </w:t>
        </w:r>
      </w:ins>
      <w:ins w:id="1574" w:author="Abercrombie, Kerrie" w:date="2025-09-05T16:44:00Z" w16du:dateUtc="2025-09-05T06:44:00Z">
        <w:r w:rsidR="00CD06F9">
          <w:rPr>
            <w:lang w:val="en-AU"/>
          </w:rPr>
          <w:t xml:space="preserve">relevant </w:t>
        </w:r>
      </w:ins>
      <w:ins w:id="1575" w:author="Abercrombie, Kerrie" w:date="2025-09-05T16:15:00Z">
        <w:r w:rsidR="008B19A0" w:rsidRPr="008B19A0">
          <w:rPr>
            <w:lang w:val="en-AU"/>
          </w:rPr>
          <w:t xml:space="preserve">practical experience, and </w:t>
        </w:r>
      </w:ins>
      <w:ins w:id="1576" w:author="Abercrombie, Kerrie" w:date="2025-09-05T16:44:00Z" w16du:dateUtc="2025-09-05T06:44:00Z">
        <w:r w:rsidR="00CD06F9" w:rsidRPr="00CD06F9">
          <w:rPr>
            <w:lang w:val="en-AU"/>
          </w:rPr>
          <w:t>fully understand the tasks they are expected to perform</w:t>
        </w:r>
      </w:ins>
      <w:ins w:id="1577" w:author="Abercrombie, Kerrie" w:date="2025-09-05T16:15:00Z">
        <w:r w:rsidR="008B19A0" w:rsidRPr="008B19A0">
          <w:rPr>
            <w:lang w:val="en-AU"/>
          </w:rPr>
          <w:t xml:space="preserve">. </w:t>
        </w:r>
      </w:ins>
      <w:ins w:id="1578" w:author="Abercrombie, Kerrie" w:date="2025-09-05T16:46:00Z" w16du:dateUtc="2025-09-05T06:46:00Z">
        <w:r w:rsidR="00CD06F9" w:rsidRPr="00CD06F9">
          <w:rPr>
            <w:lang w:val="en-AU"/>
          </w:rPr>
          <w:t xml:space="preserve">Instructors should be knowledgeable about the training being delivered and have experience in instructional techniques, </w:t>
        </w:r>
        <w:r w:rsidR="00CD06F9">
          <w:rPr>
            <w:lang w:val="en-AU"/>
          </w:rPr>
          <w:t>particularly</w:t>
        </w:r>
        <w:r w:rsidR="00CD06F9" w:rsidRPr="00CD06F9">
          <w:rPr>
            <w:lang w:val="en-AU"/>
          </w:rPr>
          <w:t xml:space="preserve"> when using simulators. Assessors </w:t>
        </w:r>
      </w:ins>
      <w:ins w:id="1579" w:author="Abercrombie, Kerrie" w:date="2025-09-08T10:15:00Z" w16du:dateUtc="2025-09-08T00:15:00Z">
        <w:r w:rsidR="00A37B1A">
          <w:rPr>
            <w:lang w:val="en-AU"/>
          </w:rPr>
          <w:t>should</w:t>
        </w:r>
      </w:ins>
      <w:ins w:id="1580" w:author="Abercrombie, Kerrie" w:date="2025-09-05T16:46:00Z" w16du:dateUtc="2025-09-05T06:46:00Z">
        <w:r w:rsidR="00CD06F9" w:rsidRPr="00CD06F9">
          <w:rPr>
            <w:lang w:val="en-AU"/>
          </w:rPr>
          <w:t xml:space="preserve"> be familiar with assessment methods and be able to effectively</w:t>
        </w:r>
        <w:r w:rsidR="00CD06F9">
          <w:rPr>
            <w:lang w:val="en-AU"/>
          </w:rPr>
          <w:t xml:space="preserve"> assess</w:t>
        </w:r>
        <w:r w:rsidR="00CD06F9" w:rsidRPr="00CD06F9">
          <w:rPr>
            <w:lang w:val="en-AU"/>
          </w:rPr>
          <w:t xml:space="preserve"> competence and provide constructive feedback</w:t>
        </w:r>
        <w:r w:rsidR="00CD06F9">
          <w:rPr>
            <w:lang w:val="en-AU"/>
          </w:rPr>
          <w:t xml:space="preserve"> to learners</w:t>
        </w:r>
        <w:r w:rsidR="00CD06F9" w:rsidRPr="00CD06F9">
          <w:rPr>
            <w:lang w:val="en-AU"/>
          </w:rPr>
          <w:t>.</w:t>
        </w:r>
      </w:ins>
      <w:ins w:id="1581" w:author="Abercrombie, Kerrie" w:date="2025-09-08T10:15:00Z" w16du:dateUtc="2025-09-08T00:15:00Z">
        <w:r w:rsidR="00A37B1A">
          <w:rPr>
            <w:lang w:val="en-AU"/>
          </w:rPr>
          <w:t xml:space="preserve"> </w:t>
        </w:r>
      </w:ins>
    </w:p>
    <w:p w14:paraId="166754EC" w14:textId="77777777" w:rsidR="00CD06F9" w:rsidRPr="00CD06F9" w:rsidRDefault="00CD06F9">
      <w:pPr>
        <w:pStyle w:val="BodyText"/>
        <w:rPr>
          <w:ins w:id="1582" w:author="Abercrombie, Kerrie" w:date="2025-09-05T16:43:00Z"/>
          <w:rPrChange w:id="1583" w:author="Abercrombie, Kerrie" w:date="2025-09-05T16:46:00Z" w16du:dateUtc="2025-09-05T06:46:00Z">
            <w:rPr>
              <w:ins w:id="1584" w:author="Abercrombie, Kerrie" w:date="2025-09-05T16:43:00Z"/>
              <w:b/>
              <w:bCs/>
              <w:lang w:val="en-AU"/>
            </w:rPr>
          </w:rPrChange>
        </w:rPr>
        <w:pPrChange w:id="1585" w:author="Abercrombie, Kerrie" w:date="2025-09-05T16:46:00Z" w16du:dateUtc="2025-09-05T06:46:00Z">
          <w:pPr>
            <w:pStyle w:val="BodyText"/>
            <w:numPr>
              <w:numId w:val="15"/>
            </w:numPr>
            <w:tabs>
              <w:tab w:val="num" w:pos="0"/>
            </w:tabs>
            <w:ind w:left="709" w:hanging="709"/>
          </w:pPr>
        </w:pPrChange>
      </w:pPr>
      <w:ins w:id="1586" w:author="Abercrombie, Kerrie" w:date="2025-09-05T16:43:00Z">
        <w:r w:rsidRPr="00CD06F9">
          <w:rPr>
            <w:rPrChange w:id="1587" w:author="Abercrombie, Kerrie" w:date="2025-09-05T16:46:00Z" w16du:dateUtc="2025-09-05T06:46:00Z">
              <w:rPr>
                <w:b/>
                <w:bCs/>
                <w:lang w:val="en-AU"/>
              </w:rPr>
            </w:rPrChange>
          </w:rPr>
          <w:t>Key requirements for instructors and assessors include:</w:t>
        </w:r>
      </w:ins>
    </w:p>
    <w:p w14:paraId="15318F72" w14:textId="77777777" w:rsidR="00CD06F9" w:rsidRPr="00CD06F9" w:rsidRDefault="00CD06F9">
      <w:pPr>
        <w:pStyle w:val="Bullet1"/>
        <w:rPr>
          <w:ins w:id="1588" w:author="Abercrombie, Kerrie" w:date="2025-09-05T16:43:00Z"/>
          <w:lang w:val="en-AU"/>
        </w:rPr>
        <w:pPrChange w:id="1589" w:author="Abercrombie, Kerrie" w:date="2025-09-05T16:50:00Z" w16du:dateUtc="2025-09-05T06:50:00Z">
          <w:pPr>
            <w:pStyle w:val="BodyText"/>
            <w:numPr>
              <w:numId w:val="90"/>
            </w:numPr>
            <w:tabs>
              <w:tab w:val="num" w:pos="720"/>
            </w:tabs>
            <w:ind w:left="720" w:hanging="360"/>
          </w:pPr>
        </w:pPrChange>
      </w:pPr>
      <w:ins w:id="1590" w:author="Abercrombie, Kerrie" w:date="2025-09-05T16:43:00Z">
        <w:r w:rsidRPr="00CD06F9">
          <w:rPr>
            <w:lang w:val="en-AU"/>
          </w:rPr>
          <w:t>Being appropriately qualified for the specific training or assessment being conducted.</w:t>
        </w:r>
      </w:ins>
    </w:p>
    <w:p w14:paraId="2958B440" w14:textId="3CBFFD13" w:rsidR="00CD06F9" w:rsidRPr="00CD06F9" w:rsidRDefault="00CD06F9">
      <w:pPr>
        <w:pStyle w:val="Bullet1"/>
        <w:rPr>
          <w:ins w:id="1591" w:author="Abercrombie, Kerrie" w:date="2025-09-05T16:43:00Z"/>
          <w:lang w:val="en-AU"/>
        </w:rPr>
        <w:pPrChange w:id="1592" w:author="Abercrombie, Kerrie" w:date="2025-09-05T16:50:00Z" w16du:dateUtc="2025-09-05T06:50:00Z">
          <w:pPr>
            <w:pStyle w:val="BodyText"/>
            <w:numPr>
              <w:numId w:val="90"/>
            </w:numPr>
            <w:tabs>
              <w:tab w:val="num" w:pos="720"/>
            </w:tabs>
            <w:ind w:left="720" w:hanging="360"/>
          </w:pPr>
        </w:pPrChange>
      </w:pPr>
      <w:ins w:id="1593" w:author="Abercrombie, Kerrie" w:date="2025-09-05T16:43:00Z">
        <w:r w:rsidRPr="00CD06F9">
          <w:rPr>
            <w:lang w:val="en-AU"/>
          </w:rPr>
          <w:t>Having sufficient practical experience</w:t>
        </w:r>
      </w:ins>
      <w:ins w:id="1594" w:author="Abercrombie, Kerrie" w:date="2025-09-05T16:47:00Z" w16du:dateUtc="2025-09-05T06:47:00Z">
        <w:r w:rsidR="00565D78" w:rsidRPr="00565D78">
          <w:rPr>
            <w:lang w:val="en-AU"/>
          </w:rPr>
          <w:t xml:space="preserve"> </w:t>
        </w:r>
        <w:r w:rsidR="00565D78" w:rsidRPr="008B19A0">
          <w:rPr>
            <w:lang w:val="en-AU"/>
          </w:rPr>
          <w:t>relevant to the training or assessment role</w:t>
        </w:r>
      </w:ins>
      <w:ins w:id="1595" w:author="Abercrombie, Kerrie" w:date="2025-09-05T16:43:00Z">
        <w:r w:rsidRPr="00CD06F9">
          <w:rPr>
            <w:lang w:val="en-AU"/>
          </w:rPr>
          <w:t>.</w:t>
        </w:r>
      </w:ins>
    </w:p>
    <w:p w14:paraId="4B07B8B1" w14:textId="44DE3D7D" w:rsidR="00CD06F9" w:rsidRPr="00CD06F9" w:rsidRDefault="00CD06F9">
      <w:pPr>
        <w:pStyle w:val="Bullet1"/>
        <w:rPr>
          <w:ins w:id="1596" w:author="Abercrombie, Kerrie" w:date="2025-09-05T16:43:00Z"/>
          <w:lang w:val="en-AU"/>
        </w:rPr>
        <w:pPrChange w:id="1597" w:author="Abercrombie, Kerrie" w:date="2025-09-05T16:50:00Z" w16du:dateUtc="2025-09-05T06:50:00Z">
          <w:pPr>
            <w:pStyle w:val="BodyText"/>
            <w:numPr>
              <w:numId w:val="90"/>
            </w:numPr>
            <w:tabs>
              <w:tab w:val="num" w:pos="720"/>
            </w:tabs>
            <w:ind w:left="720" w:hanging="360"/>
          </w:pPr>
        </w:pPrChange>
      </w:pPr>
      <w:ins w:id="1598" w:author="Abercrombie, Kerrie" w:date="2025-09-05T16:43:00Z">
        <w:r w:rsidRPr="00CD06F9">
          <w:rPr>
            <w:lang w:val="en-AU"/>
          </w:rPr>
          <w:t>Instructors using simulators should have received guidance in simulator-based instructional techniques and have operational experience with the simulator used.</w:t>
        </w:r>
      </w:ins>
      <w:ins w:id="1599" w:author="Abercrombie, Kerrie" w:date="2025-09-05T16:48:00Z" w16du:dateUtc="2025-09-05T06:48:00Z">
        <w:r w:rsidR="00565D78">
          <w:rPr>
            <w:lang w:val="en-AU"/>
          </w:rPr>
          <w:t xml:space="preserve">  Additional </w:t>
        </w:r>
        <w:r w:rsidR="00565D78" w:rsidRPr="00565D78">
          <w:rPr>
            <w:lang w:val="en-AU"/>
          </w:rPr>
          <w:t>qualifications and experience required for instructors delivering simulation training</w:t>
        </w:r>
        <w:r w:rsidR="00565D78">
          <w:rPr>
            <w:lang w:val="en-AU"/>
          </w:rPr>
          <w:t xml:space="preserve"> is described in </w:t>
        </w:r>
        <w:r w:rsidR="00565D78" w:rsidRPr="00565D78">
          <w:rPr>
            <w:i/>
            <w:iCs/>
            <w:lang w:val="en-AU"/>
            <w:rPrChange w:id="1600" w:author="Abercrombie, Kerrie" w:date="2025-09-05T16:48:00Z" w16du:dateUtc="2025-09-05T06:48:00Z">
              <w:rPr>
                <w:lang w:val="en-AU"/>
              </w:rPr>
            </w:rPrChange>
          </w:rPr>
          <w:t>IALA Guideline G1027 Simulation in VTS Training</w:t>
        </w:r>
        <w:r w:rsidR="00565D78">
          <w:rPr>
            <w:lang w:val="en-AU"/>
          </w:rPr>
          <w:t>.</w:t>
        </w:r>
      </w:ins>
    </w:p>
    <w:p w14:paraId="512FF03B" w14:textId="6F4C9515" w:rsidR="00CD06F9" w:rsidRPr="00565D78" w:rsidRDefault="00CD06F9">
      <w:pPr>
        <w:pStyle w:val="Bullet1"/>
        <w:rPr>
          <w:ins w:id="1601" w:author="Abercrombie, Kerrie" w:date="2025-09-05T16:43:00Z" w16du:dateUtc="2025-09-05T06:43:00Z"/>
          <w:lang w:val="en-AU"/>
          <w:rPrChange w:id="1602" w:author="Abercrombie, Kerrie" w:date="2025-09-05T16:50:00Z" w16du:dateUtc="2025-09-05T06:50:00Z">
            <w:rPr>
              <w:ins w:id="1603" w:author="Abercrombie, Kerrie" w:date="2025-09-05T16:43:00Z" w16du:dateUtc="2025-09-05T06:43:00Z"/>
            </w:rPr>
          </w:rPrChange>
        </w:rPr>
        <w:pPrChange w:id="1604" w:author="Abercrombie, Kerrie" w:date="2025-09-05T16:50:00Z" w16du:dateUtc="2025-09-05T06:50:00Z">
          <w:pPr>
            <w:pStyle w:val="Heading1separatationline"/>
            <w:keepNext/>
            <w:keepLines/>
          </w:pPr>
        </w:pPrChange>
      </w:pPr>
      <w:ins w:id="1605" w:author="Abercrombie, Kerrie" w:date="2025-09-05T16:43:00Z">
        <w:r w:rsidRPr="00CD06F9">
          <w:rPr>
            <w:lang w:val="en-AU"/>
          </w:rPr>
          <w:t xml:space="preserve">Assessors should understand the competence being assessed and the assessment methods </w:t>
        </w:r>
      </w:ins>
      <w:ins w:id="1606" w:author="Abercrombie, Kerrie" w:date="2025-09-05T16:49:00Z" w16du:dateUtc="2025-09-05T06:49:00Z">
        <w:r w:rsidR="00565D78">
          <w:rPr>
            <w:lang w:val="en-AU"/>
          </w:rPr>
          <w:t>used</w:t>
        </w:r>
      </w:ins>
      <w:ins w:id="1607" w:author="Abercrombie, Kerrie" w:date="2025-09-05T16:43:00Z">
        <w:r w:rsidRPr="00CD06F9">
          <w:rPr>
            <w:lang w:val="en-AU"/>
          </w:rPr>
          <w:t xml:space="preserve"> to ensure required standards are </w:t>
        </w:r>
      </w:ins>
      <w:ins w:id="1608" w:author="Abercrombie, Kerrie" w:date="2025-09-09T08:03:00Z" w16du:dateUtc="2025-09-08T22:03:00Z">
        <w:r w:rsidR="00CF47B3">
          <w:rPr>
            <w:lang w:val="en-AU"/>
          </w:rPr>
          <w:t>met.</w:t>
        </w:r>
      </w:ins>
    </w:p>
    <w:p w14:paraId="7D15EA46" w14:textId="60F9D52A" w:rsidR="0022166A" w:rsidRDefault="0022166A">
      <w:pPr>
        <w:pStyle w:val="Heading2"/>
      </w:pPr>
      <w:bookmarkStart w:id="1609" w:name="_Toc208001497"/>
      <w:r>
        <w:t xml:space="preserve">Instructors and </w:t>
      </w:r>
      <w:r w:rsidR="002C09DA">
        <w:t>a</w:t>
      </w:r>
      <w:r>
        <w:t xml:space="preserve">ssessors at </w:t>
      </w:r>
      <w:r w:rsidR="002C09DA">
        <w:t>a</w:t>
      </w:r>
      <w:r>
        <w:t xml:space="preserve">ccredited </w:t>
      </w:r>
      <w:r w:rsidR="002C09DA">
        <w:t>t</w:t>
      </w:r>
      <w:r>
        <w:t xml:space="preserve">raining </w:t>
      </w:r>
      <w:r w:rsidR="00E145A2">
        <w:t>organization</w:t>
      </w:r>
      <w:r>
        <w:t>s</w:t>
      </w:r>
      <w:bookmarkEnd w:id="1609"/>
    </w:p>
    <w:p w14:paraId="5E4742D3" w14:textId="77777777" w:rsidR="0022166A" w:rsidRPr="0022166A" w:rsidRDefault="0022166A" w:rsidP="000E4E0A">
      <w:pPr>
        <w:pStyle w:val="Heading2separationline"/>
        <w:keepNext/>
        <w:keepLines/>
      </w:pPr>
    </w:p>
    <w:p w14:paraId="6978BCCD" w14:textId="77777777" w:rsidR="009B1DC4" w:rsidRDefault="009B1DC4" w:rsidP="009B1DC4">
      <w:pPr>
        <w:pStyle w:val="BodyText"/>
        <w:keepNext/>
        <w:keepLines/>
        <w:rPr>
          <w:ins w:id="1610" w:author="Abercrombie, Kerrie" w:date="2025-09-06T09:58:00Z" w16du:dateUtc="2025-09-05T23:58:00Z"/>
          <w:lang w:val="en-AU"/>
        </w:rPr>
      </w:pPr>
      <w:ins w:id="1611" w:author="Abercrombie, Kerrie" w:date="2025-09-06T09:58:00Z" w16du:dateUtc="2025-09-05T23:58:00Z">
        <w:r>
          <w:rPr>
            <w:lang w:val="en-AU"/>
          </w:rPr>
          <w:t>T</w:t>
        </w:r>
        <w:r w:rsidRPr="0009641F">
          <w:rPr>
            <w:lang w:val="en-AU"/>
          </w:rPr>
          <w:t>he qualifications and experience of instructors and assessors delivering the IALA model courses</w:t>
        </w:r>
        <w:r>
          <w:rPr>
            <w:lang w:val="en-AU"/>
          </w:rPr>
          <w:t xml:space="preserve"> are described in </w:t>
        </w:r>
        <w:r w:rsidRPr="00BC4A01">
          <w:rPr>
            <w:i/>
            <w:iCs/>
            <w:lang w:val="en-AU"/>
          </w:rPr>
          <w:t>IALA Guideline G1014 Accreditation of VTS Training Organizations and Approval to Deliver IALA VTS Model Courses</w:t>
        </w:r>
        <w:r>
          <w:rPr>
            <w:lang w:val="en-AU"/>
          </w:rPr>
          <w:t>.</w:t>
        </w:r>
      </w:ins>
    </w:p>
    <w:p w14:paraId="57EFEBCC" w14:textId="77777777" w:rsidR="009B1DC4" w:rsidRDefault="009B1DC4" w:rsidP="009B1DC4">
      <w:pPr>
        <w:pStyle w:val="BodyText"/>
        <w:keepNext/>
        <w:keepLines/>
        <w:rPr>
          <w:ins w:id="1612" w:author="Abercrombie, Kerrie" w:date="2025-09-06T09:58:00Z" w16du:dateUtc="2025-09-05T23:58:00Z"/>
          <w:lang w:val="en-AU"/>
        </w:rPr>
      </w:pPr>
      <w:ins w:id="1613" w:author="Abercrombie, Kerrie" w:date="2025-09-06T09:58:00Z" w16du:dateUtc="2025-09-05T23:58:00Z">
        <w:r>
          <w:rPr>
            <w:lang w:val="en-AU"/>
          </w:rPr>
          <w:t xml:space="preserve">The competent authority should establish processes and procedures to ensure that instructors and assessors at a training organisation meet these requirements.  </w:t>
        </w:r>
      </w:ins>
    </w:p>
    <w:p w14:paraId="7D48704E" w14:textId="3BD4098D" w:rsidR="00567516" w:rsidRDefault="005D3D01" w:rsidP="000E4E0A">
      <w:pPr>
        <w:pStyle w:val="BodyText"/>
        <w:keepNext/>
        <w:keepLines/>
      </w:pPr>
      <w:commentRangeStart w:id="1614"/>
      <w:del w:id="1615" w:author="Abercrombie, Kerrie" w:date="2025-09-06T09:58:00Z" w16du:dateUtc="2025-09-05T23:58:00Z">
        <w:r w:rsidDel="009B1DC4">
          <w:delText>The relevant a</w:delText>
        </w:r>
        <w:r w:rsidR="00EF6594" w:rsidDel="009B1DC4">
          <w:delText xml:space="preserve">uthorities should determine the qualifications and experience required for instructors delivering model courses at an accredited training </w:delText>
        </w:r>
        <w:r w:rsidR="00E145A2" w:rsidDel="009B1DC4">
          <w:delText>organization</w:delText>
        </w:r>
        <w:r w:rsidR="00EF6594" w:rsidDel="009B1DC4">
          <w:delText>.</w:delText>
        </w:r>
        <w:r w:rsidR="00EF6594" w:rsidRPr="00EF6594" w:rsidDel="009B1DC4">
          <w:delText xml:space="preserve"> </w:delText>
        </w:r>
        <w:r w:rsidR="00EF6594" w:rsidDel="009B1DC4">
          <w:delText xml:space="preserve">Authorities should ensure that instructors and assessors </w:delText>
        </w:r>
        <w:r w:rsidR="006F19F4" w:rsidDel="009B1DC4">
          <w:delText>hold appropriate and recogn</w:delText>
        </w:r>
        <w:r w:rsidR="00C822B4" w:rsidDel="009B1DC4">
          <w:delText>ize</w:delText>
        </w:r>
        <w:r w:rsidR="006F19F4" w:rsidDel="009B1DC4">
          <w:delText>d teaching qualifications and that they are</w:delText>
        </w:r>
        <w:r w:rsidR="00EF6594" w:rsidDel="009B1DC4">
          <w:delText xml:space="preserve"> appropriately qualified and experienced for the training being provided and assess</w:delText>
        </w:r>
        <w:r w:rsidR="00CF38D7" w:rsidDel="009B1DC4">
          <w:delText>ing</w:delText>
        </w:r>
        <w:r w:rsidR="00EF6594" w:rsidDel="009B1DC4">
          <w:delText xml:space="preserve"> competence. The requirements for such qualifications and experience should be incorporated within the accredited training </w:delText>
        </w:r>
        <w:r w:rsidR="00E145A2" w:rsidDel="009B1DC4">
          <w:delText>organization</w:delText>
        </w:r>
        <w:r w:rsidR="00EF6594" w:rsidDel="009B1DC4">
          <w:delText>s quality and/or training management systems</w:delText>
        </w:r>
      </w:del>
      <w:del w:id="1616" w:author="Abercrombie, Kerrie" w:date="2025-09-05T15:11:00Z" w16du:dateUtc="2025-09-05T05:11:00Z">
        <w:r w:rsidR="00EF6594" w:rsidDel="00567516">
          <w:delText xml:space="preserve">. </w:delText>
        </w:r>
      </w:del>
      <w:commentRangeEnd w:id="1614"/>
      <w:r w:rsidR="009B1DC4">
        <w:rPr>
          <w:rStyle w:val="CommentReference"/>
        </w:rPr>
        <w:commentReference w:id="1614"/>
      </w:r>
    </w:p>
    <w:p w14:paraId="4F303BBB" w14:textId="15801077" w:rsidR="0022166A" w:rsidRDefault="0022166A" w:rsidP="0022166A">
      <w:pPr>
        <w:pStyle w:val="Heading2"/>
      </w:pPr>
      <w:bookmarkStart w:id="1617" w:name="_Toc208001498"/>
      <w:r>
        <w:t xml:space="preserve">Instructors and </w:t>
      </w:r>
      <w:r w:rsidR="002C09DA">
        <w:t>a</w:t>
      </w:r>
      <w:r>
        <w:t xml:space="preserve">ssessors within VTS </w:t>
      </w:r>
      <w:r w:rsidR="00C219F4">
        <w:t>providers</w:t>
      </w:r>
      <w:bookmarkEnd w:id="1617"/>
    </w:p>
    <w:p w14:paraId="566121A6" w14:textId="77777777" w:rsidR="0022166A" w:rsidRPr="0022166A" w:rsidRDefault="0022166A" w:rsidP="00610741">
      <w:pPr>
        <w:pStyle w:val="Heading2separationline"/>
      </w:pPr>
    </w:p>
    <w:p w14:paraId="7404E68D" w14:textId="77777777" w:rsidR="00D46838" w:rsidRDefault="005D3D01" w:rsidP="007838F4">
      <w:pPr>
        <w:pStyle w:val="BodyText"/>
      </w:pPr>
      <w:del w:id="1618" w:author="Abercrombie, Kerrie" w:date="2025-09-06T09:57:00Z" w16du:dateUtc="2025-09-05T23:57:00Z">
        <w:r w:rsidDel="009B1DC4">
          <w:delText>The relevant a</w:delText>
        </w:r>
        <w:r w:rsidR="00AD5050" w:rsidDel="009B1DC4">
          <w:delText xml:space="preserve">uthorities </w:delText>
        </w:r>
      </w:del>
      <w:ins w:id="1619" w:author="Abercrombie, Kerrie" w:date="2025-09-06T09:57:00Z" w16du:dateUtc="2025-09-05T23:57:00Z">
        <w:r w:rsidR="009B1DC4">
          <w:t xml:space="preserve">The competent authority </w:t>
        </w:r>
      </w:ins>
      <w:r w:rsidR="00AD5050">
        <w:t>should ensure that instructors and assessors</w:t>
      </w:r>
      <w:r w:rsidR="00EF6594">
        <w:t xml:space="preserve"> delivering </w:t>
      </w:r>
      <w:r w:rsidR="00EF6594" w:rsidRPr="00171C68">
        <w:t xml:space="preserve">VTS centre specific </w:t>
      </w:r>
      <w:r w:rsidR="00CF38D7">
        <w:t>training (</w:t>
      </w:r>
      <w:r w:rsidR="00DA00C9">
        <w:t>e.g.</w:t>
      </w:r>
      <w:del w:id="1620" w:author="Abercrombie, Kerrie" w:date="2025-09-05T16:51:00Z" w16du:dateUtc="2025-09-05T06:51:00Z">
        <w:r w:rsidR="00DA00C9" w:rsidDel="00565D78">
          <w:delText>,</w:delText>
        </w:r>
      </w:del>
      <w:r w:rsidR="00CF38D7">
        <w:t xml:space="preserve"> </w:t>
      </w:r>
      <w:r w:rsidR="00EF6594" w:rsidRPr="00171C68">
        <w:t xml:space="preserve">OJT, </w:t>
      </w:r>
      <w:r>
        <w:t>adaptation</w:t>
      </w:r>
      <w:r w:rsidR="00EF6594" w:rsidRPr="00171C68">
        <w:t xml:space="preserve"> </w:t>
      </w:r>
      <w:r w:rsidR="001A0859">
        <w:t>t</w:t>
      </w:r>
      <w:r w:rsidR="00EF6594" w:rsidRPr="00171C68">
        <w:t xml:space="preserve">raining and </w:t>
      </w:r>
      <w:r>
        <w:t>updating</w:t>
      </w:r>
      <w:r w:rsidR="00EF6594" w:rsidRPr="00171C68">
        <w:t xml:space="preserve"> </w:t>
      </w:r>
      <w:r w:rsidR="001A0859">
        <w:t>t</w:t>
      </w:r>
      <w:r w:rsidR="00EF6594" w:rsidRPr="00171C68">
        <w:t>raining</w:t>
      </w:r>
      <w:r w:rsidR="00CF38D7">
        <w:t>)</w:t>
      </w:r>
      <w:r w:rsidR="00AD5050">
        <w:t xml:space="preserve"> are</w:t>
      </w:r>
      <w:r w:rsidR="00EF6594">
        <w:t xml:space="preserve"> suitabl</w:t>
      </w:r>
      <w:r w:rsidR="001A0859">
        <w:t>y</w:t>
      </w:r>
      <w:r w:rsidR="00EF6594">
        <w:t xml:space="preserve"> experienced and</w:t>
      </w:r>
      <w:r w:rsidR="00AD5050">
        <w:t xml:space="preserve"> appropriately qualified</w:t>
      </w:r>
      <w:r w:rsidR="00EF6594">
        <w:t xml:space="preserve"> in accordance with the IALA </w:t>
      </w:r>
      <w:r w:rsidR="008736E2">
        <w:rPr>
          <w:i/>
          <w:iCs/>
        </w:rPr>
        <w:t>C0103-4 (</w:t>
      </w:r>
      <w:r w:rsidR="00EF6594" w:rsidRPr="00C3149A">
        <w:rPr>
          <w:i/>
          <w:iCs/>
        </w:rPr>
        <w:t>V-103/4</w:t>
      </w:r>
      <w:r w:rsidR="008736E2">
        <w:rPr>
          <w:i/>
          <w:iCs/>
        </w:rPr>
        <w:t>)</w:t>
      </w:r>
      <w:r w:rsidR="00EF6594" w:rsidRPr="00C3149A">
        <w:rPr>
          <w:i/>
          <w:iCs/>
        </w:rPr>
        <w:t xml:space="preserve"> VTS On-the-Job Training Instructor </w:t>
      </w:r>
      <w:r w:rsidR="001A0859" w:rsidRPr="00C3149A">
        <w:rPr>
          <w:i/>
          <w:iCs/>
        </w:rPr>
        <w:t>M</w:t>
      </w:r>
      <w:r w:rsidR="00EF6594" w:rsidRPr="00C3149A">
        <w:rPr>
          <w:i/>
          <w:iCs/>
        </w:rPr>
        <w:t xml:space="preserve">odel </w:t>
      </w:r>
      <w:r w:rsidR="001A0859" w:rsidRPr="00C3149A">
        <w:rPr>
          <w:i/>
          <w:iCs/>
        </w:rPr>
        <w:t>C</w:t>
      </w:r>
      <w:r w:rsidR="00EF6594" w:rsidRPr="00C3149A">
        <w:rPr>
          <w:i/>
          <w:iCs/>
        </w:rPr>
        <w:t>ourse</w:t>
      </w:r>
      <w:r w:rsidR="00CF38D7">
        <w:t xml:space="preserve"> </w:t>
      </w:r>
      <w:r w:rsidR="00B87A4F">
        <w:t>and/</w:t>
      </w:r>
      <w:r w:rsidR="00CF38D7" w:rsidRPr="00917F99">
        <w:t xml:space="preserve">or an equivalent </w:t>
      </w:r>
      <w:r w:rsidR="00CF38D7">
        <w:t xml:space="preserve">national </w:t>
      </w:r>
      <w:r w:rsidR="00CF38D7" w:rsidRPr="00917F99">
        <w:t>qualification</w:t>
      </w:r>
      <w:r w:rsidR="00CF38D7">
        <w:t>.</w:t>
      </w:r>
      <w:r w:rsidR="00CF38D7" w:rsidRPr="00917F99">
        <w:t xml:space="preserve"> </w:t>
      </w:r>
    </w:p>
    <w:p w14:paraId="13DA45CD" w14:textId="0820F934" w:rsidR="007838F4" w:rsidDel="00D221A6" w:rsidRDefault="007838F4" w:rsidP="007838F4">
      <w:pPr>
        <w:pStyle w:val="BodyText"/>
        <w:rPr>
          <w:del w:id="1621" w:author="Abercrombie, Kerrie" w:date="2025-09-05T22:03:00Z" w16du:dateUtc="2025-09-05T12:03:00Z"/>
          <w:i/>
          <w:iCs/>
        </w:rPr>
      </w:pPr>
      <w:del w:id="1622" w:author="Jillian Carson-Jackson" w:date="2025-08-21T19:25:00Z" w16du:dateUtc="2025-08-21T23:25:00Z">
        <w:r w:rsidRPr="00004E76" w:rsidDel="00A26918">
          <w:rPr>
            <w:i/>
            <w:iCs/>
          </w:rPr>
          <w:delText xml:space="preserve">IALA Guideline G1103 Train the Trainer </w:delText>
        </w:r>
        <w:r w:rsidRPr="00004E76" w:rsidDel="00A26918">
          <w:fldChar w:fldCharType="begin"/>
        </w:r>
        <w:r w:rsidRPr="00004E76" w:rsidDel="00A26918">
          <w:delInstrText xml:space="preserve"> REF _Ref79743527 \r \h </w:delInstrText>
        </w:r>
        <w:r w:rsidDel="00A26918">
          <w:delInstrText xml:space="preserve"> \* MERGEFORMAT </w:delInstrText>
        </w:r>
        <w:r w:rsidRPr="00004E76" w:rsidDel="00A26918">
          <w:fldChar w:fldCharType="separate"/>
        </w:r>
        <w:r w:rsidRPr="00004E76" w:rsidDel="00A26918">
          <w:delText>[14]</w:delText>
        </w:r>
        <w:r w:rsidRPr="00004E76" w:rsidDel="00A26918">
          <w:fldChar w:fldCharType="end"/>
        </w:r>
        <w:r w:rsidDel="00A26918">
          <w:rPr>
            <w:i/>
            <w:iCs/>
          </w:rPr>
          <w:delText xml:space="preserve"> </w:delText>
        </w:r>
        <w:r w:rsidRPr="00004E76" w:rsidDel="00A26918">
          <w:rPr>
            <w:i/>
            <w:iCs/>
          </w:rPr>
          <w:delText xml:space="preserve">assists instructors with the preparation of and development of training courses and is aimed at courses delivered at an accredited training organization. </w:delText>
        </w:r>
      </w:del>
    </w:p>
    <w:p w14:paraId="743D4F6E" w14:textId="79F275B3" w:rsidR="007838F4" w:rsidRPr="00004E76" w:rsidRDefault="007838F4" w:rsidP="007838F4">
      <w:pPr>
        <w:pStyle w:val="BodyText"/>
        <w:rPr>
          <w:i/>
          <w:iCs/>
        </w:rPr>
      </w:pPr>
      <w:r w:rsidRPr="00004E76">
        <w:rPr>
          <w:i/>
          <w:iCs/>
        </w:rPr>
        <w:t xml:space="preserve">IALA </w:t>
      </w:r>
      <w:del w:id="1623" w:author="Jillian Carson-Jackson" w:date="2025-08-21T19:25:00Z" w16du:dateUtc="2025-08-21T23:25:00Z">
        <w:r w:rsidRPr="00004E76" w:rsidDel="00A26918">
          <w:rPr>
            <w:i/>
            <w:iCs/>
          </w:rPr>
          <w:delText>V103/4</w:delText>
        </w:r>
      </w:del>
      <w:ins w:id="1624" w:author="Jillian Carson-Jackson" w:date="2025-08-21T19:25:00Z" w16du:dateUtc="2025-08-21T23:25:00Z">
        <w:r w:rsidR="00A26918">
          <w:rPr>
            <w:i/>
            <w:iCs/>
          </w:rPr>
          <w:t>C0103-4 - VTS</w:t>
        </w:r>
      </w:ins>
      <w:r w:rsidRPr="00004E76">
        <w:rPr>
          <w:i/>
          <w:iCs/>
        </w:rPr>
        <w:t xml:space="preserve"> On-the-Job Training Instructor model course provides a structure to ensure instructors have the knowledge, skill and </w:t>
      </w:r>
      <w:del w:id="1625" w:author="Jillian Carson-Jackson" w:date="2025-08-21T19:25:00Z" w16du:dateUtc="2025-08-21T23:25:00Z">
        <w:r w:rsidRPr="00004E76" w:rsidDel="000D3E03">
          <w:rPr>
            <w:i/>
            <w:iCs/>
          </w:rPr>
          <w:delText xml:space="preserve">proficiency </w:delText>
        </w:r>
      </w:del>
      <w:ins w:id="1626" w:author="Jillian Carson-Jackson" w:date="2025-08-21T19:25:00Z" w16du:dateUtc="2025-08-21T23:25:00Z">
        <w:r w:rsidR="000D3E03">
          <w:rPr>
            <w:i/>
            <w:iCs/>
          </w:rPr>
          <w:t>attitude</w:t>
        </w:r>
        <w:r w:rsidR="000D3E03" w:rsidRPr="00004E76">
          <w:rPr>
            <w:i/>
            <w:iCs/>
          </w:rPr>
          <w:t xml:space="preserve"> </w:t>
        </w:r>
      </w:ins>
      <w:r w:rsidRPr="00004E76">
        <w:rPr>
          <w:i/>
          <w:iCs/>
        </w:rPr>
        <w:t>to deliver VTS centre specific OJT, adaptation training and updating training.</w:t>
      </w:r>
    </w:p>
    <w:p w14:paraId="65F84DBC" w14:textId="7D49ADBF" w:rsidR="00776608" w:rsidDel="00565D78" w:rsidRDefault="00776608" w:rsidP="00382638">
      <w:pPr>
        <w:pStyle w:val="Heading2"/>
        <w:rPr>
          <w:del w:id="1627" w:author="Abercrombie, Kerrie" w:date="2025-09-05T16:52:00Z" w16du:dateUtc="2025-09-05T06:52:00Z"/>
        </w:rPr>
      </w:pPr>
      <w:bookmarkStart w:id="1628" w:name="_Toc49173804"/>
      <w:bookmarkStart w:id="1629" w:name="_Toc49174241"/>
      <w:bookmarkStart w:id="1630" w:name="_Toc80017950"/>
      <w:bookmarkEnd w:id="1628"/>
      <w:bookmarkEnd w:id="1629"/>
      <w:bookmarkEnd w:id="1630"/>
      <w:commentRangeStart w:id="1631"/>
      <w:del w:id="1632" w:author="Abercrombie, Kerrie" w:date="2025-09-05T16:52:00Z" w16du:dateUtc="2025-09-05T06:52:00Z">
        <w:r w:rsidDel="00565D78">
          <w:delText>I</w:delText>
        </w:r>
        <w:r w:rsidR="00B01C14" w:rsidDel="00565D78">
          <w:delText>nstructors</w:delText>
        </w:r>
      </w:del>
    </w:p>
    <w:p w14:paraId="0A49FEB5" w14:textId="0E9B6F73" w:rsidR="00776608" w:rsidRPr="00776608" w:rsidDel="00565D78" w:rsidRDefault="00776608" w:rsidP="00776608">
      <w:pPr>
        <w:pStyle w:val="Heading2separationline"/>
        <w:rPr>
          <w:del w:id="1633" w:author="Abercrombie, Kerrie" w:date="2025-09-05T16:52:00Z" w16du:dateUtc="2025-09-05T06:52:00Z"/>
        </w:rPr>
      </w:pPr>
    </w:p>
    <w:p w14:paraId="66D54EEA" w14:textId="740B1FA4" w:rsidR="00776608" w:rsidDel="00565D78" w:rsidRDefault="00776608" w:rsidP="00A151CC">
      <w:pPr>
        <w:pStyle w:val="BodyText"/>
        <w:rPr>
          <w:del w:id="1634" w:author="Abercrombie, Kerrie" w:date="2025-09-05T16:52:00Z" w16du:dateUtc="2025-09-05T06:52:00Z"/>
        </w:rPr>
      </w:pPr>
      <w:del w:id="1635" w:author="Abercrombie, Kerrie" w:date="2025-09-05T16:52:00Z" w16du:dateUtc="2025-09-05T06:52:00Z">
        <w:r w:rsidDel="00565D78">
          <w:delText>Any person conducting VTS training should:</w:delText>
        </w:r>
      </w:del>
    </w:p>
    <w:p w14:paraId="20415B87" w14:textId="3A561246" w:rsidR="00776608" w:rsidDel="00565D78" w:rsidRDefault="00776608" w:rsidP="00776608">
      <w:pPr>
        <w:pStyle w:val="Bullet1"/>
        <w:rPr>
          <w:del w:id="1636" w:author="Abercrombie, Kerrie" w:date="2025-09-05T16:52:00Z" w16du:dateUtc="2025-09-05T06:52:00Z"/>
        </w:rPr>
      </w:pPr>
      <w:del w:id="1637" w:author="Abercrombie, Kerrie" w:date="2025-09-05T16:52:00Z" w16du:dateUtc="2025-09-05T06:52:00Z">
        <w:r w:rsidDel="00565D78">
          <w:delText xml:space="preserve">have a detailed understanding of the training programme and objectives of </w:delText>
        </w:r>
        <w:r w:rsidR="00CF38D7" w:rsidDel="00565D78">
          <w:delText xml:space="preserve">the </w:delText>
        </w:r>
        <w:r w:rsidDel="00565D78">
          <w:delText>training being conducted</w:delText>
        </w:r>
        <w:r w:rsidR="00593CC1" w:rsidDel="00565D78">
          <w:delText>;</w:delText>
        </w:r>
      </w:del>
    </w:p>
    <w:p w14:paraId="0660FF78" w14:textId="770CD11C" w:rsidR="00776608" w:rsidDel="00565D78" w:rsidRDefault="00776608" w:rsidP="00776608">
      <w:pPr>
        <w:pStyle w:val="Bullet1"/>
        <w:rPr>
          <w:del w:id="1638" w:author="Abercrombie, Kerrie" w:date="2025-09-05T16:52:00Z" w16du:dateUtc="2025-09-05T06:52:00Z"/>
        </w:rPr>
      </w:pPr>
      <w:del w:id="1639" w:author="Abercrombie, Kerrie" w:date="2025-09-05T16:52:00Z" w16du:dateUtc="2025-09-05T06:52:00Z">
        <w:r w:rsidDel="00565D78">
          <w:delText>be qualified in the task for which training is being conducted</w:delText>
        </w:r>
        <w:r w:rsidR="00593CC1" w:rsidDel="00565D78">
          <w:delText>;</w:delText>
        </w:r>
        <w:r w:rsidR="00CF38D7" w:rsidDel="00565D78">
          <w:delText xml:space="preserve"> and </w:delText>
        </w:r>
      </w:del>
    </w:p>
    <w:p w14:paraId="13EEBD39" w14:textId="5846A41C" w:rsidR="00CF38D7" w:rsidDel="00565D78" w:rsidRDefault="00CF38D7" w:rsidP="00CF38D7">
      <w:pPr>
        <w:pStyle w:val="Bullet1"/>
        <w:rPr>
          <w:del w:id="1640" w:author="Abercrombie, Kerrie" w:date="2025-09-05T16:52:00Z" w16du:dateUtc="2025-09-05T06:52:00Z"/>
        </w:rPr>
      </w:pPr>
      <w:del w:id="1641" w:author="Abercrombie, Kerrie" w:date="2025-09-05T16:52:00Z" w16du:dateUtc="2025-09-05T06:52:00Z">
        <w:r w:rsidDel="00565D78">
          <w:delText>have practical instructional experience.</w:delText>
        </w:r>
      </w:del>
    </w:p>
    <w:p w14:paraId="65888C74" w14:textId="6A277557" w:rsidR="00776608" w:rsidDel="00565D78" w:rsidRDefault="00B66C1E" w:rsidP="00776608">
      <w:pPr>
        <w:pStyle w:val="Bullet1"/>
        <w:rPr>
          <w:del w:id="1642" w:author="Abercrombie, Kerrie" w:date="2025-09-05T16:52:00Z" w16du:dateUtc="2025-09-05T06:52:00Z"/>
        </w:rPr>
      </w:pPr>
      <w:del w:id="1643" w:author="Abercrombie, Kerrie" w:date="2025-09-05T16:52:00Z" w16du:dateUtc="2025-09-05T06:52:00Z">
        <w:r w:rsidDel="00565D78">
          <w:delText>I</w:delText>
        </w:r>
        <w:r w:rsidR="00776608" w:rsidDel="00565D78">
          <w:delText>f conducting training with the use of a simulator:</w:delText>
        </w:r>
        <w:bookmarkStart w:id="1644" w:name="_Toc49173806"/>
        <w:bookmarkStart w:id="1645" w:name="_Toc49174243"/>
        <w:bookmarkEnd w:id="1644"/>
        <w:bookmarkEnd w:id="1645"/>
      </w:del>
    </w:p>
    <w:p w14:paraId="42813C78" w14:textId="20516246" w:rsidR="00776608" w:rsidDel="00565D78" w:rsidRDefault="00776608" w:rsidP="00776608">
      <w:pPr>
        <w:pStyle w:val="Bullet2"/>
        <w:rPr>
          <w:del w:id="1646" w:author="Abercrombie, Kerrie" w:date="2025-09-05T16:52:00Z" w16du:dateUtc="2025-09-05T06:52:00Z"/>
        </w:rPr>
      </w:pPr>
      <w:del w:id="1647" w:author="Abercrombie, Kerrie" w:date="2025-09-05T16:52:00Z" w16du:dateUtc="2025-09-05T06:52:00Z">
        <w:r w:rsidDel="00565D78">
          <w:delText>have received guidance in instructional techniques involving the use of simulators</w:delText>
        </w:r>
        <w:r w:rsidR="00B66C1E" w:rsidDel="00565D78">
          <w:delText>;</w:delText>
        </w:r>
        <w:r w:rsidDel="00565D78">
          <w:delText xml:space="preserve"> and</w:delText>
        </w:r>
        <w:bookmarkStart w:id="1648" w:name="_Toc49173807"/>
        <w:bookmarkStart w:id="1649" w:name="_Toc49174244"/>
        <w:bookmarkEnd w:id="1648"/>
        <w:bookmarkEnd w:id="1649"/>
      </w:del>
    </w:p>
    <w:p w14:paraId="06AC9D49" w14:textId="76AB7B92" w:rsidR="005F68D4" w:rsidRPr="00632C86" w:rsidDel="00565D78" w:rsidRDefault="00776608" w:rsidP="00C3149A">
      <w:pPr>
        <w:pStyle w:val="Bullet2"/>
        <w:spacing w:after="200" w:line="276" w:lineRule="auto"/>
        <w:rPr>
          <w:del w:id="1650" w:author="Abercrombie, Kerrie" w:date="2025-09-05T16:52:00Z" w16du:dateUtc="2025-09-05T06:52:00Z"/>
        </w:rPr>
      </w:pPr>
      <w:del w:id="1651" w:author="Abercrombie, Kerrie" w:date="2025-09-05T16:52:00Z" w16du:dateUtc="2025-09-05T06:52:00Z">
        <w:r w:rsidDel="00565D78">
          <w:delText>have gained practical and operational experience on the simulator being used.</w:delText>
        </w:r>
        <w:bookmarkStart w:id="1652" w:name="_Toc49173808"/>
        <w:bookmarkStart w:id="1653" w:name="_Toc49174245"/>
        <w:bookmarkEnd w:id="1652"/>
        <w:bookmarkEnd w:id="1653"/>
      </w:del>
    </w:p>
    <w:p w14:paraId="6F1D20B3" w14:textId="5238736C" w:rsidR="00776608" w:rsidDel="00565D78" w:rsidRDefault="00776608" w:rsidP="00382638">
      <w:pPr>
        <w:pStyle w:val="Heading2"/>
        <w:rPr>
          <w:del w:id="1654" w:author="Abercrombie, Kerrie" w:date="2025-09-05T16:52:00Z" w16du:dateUtc="2025-09-05T06:52:00Z"/>
        </w:rPr>
      </w:pPr>
      <w:del w:id="1655" w:author="Abercrombie, Kerrie" w:date="2025-09-05T16:52:00Z" w16du:dateUtc="2025-09-05T06:52:00Z">
        <w:r w:rsidDel="00565D78">
          <w:delText>A</w:delText>
        </w:r>
        <w:r w:rsidR="00B01C14" w:rsidDel="00565D78">
          <w:delText>ssessors</w:delText>
        </w:r>
      </w:del>
    </w:p>
    <w:p w14:paraId="1DCFD98C" w14:textId="5AB0E6B3" w:rsidR="00776608" w:rsidRPr="00776608" w:rsidDel="00565D78" w:rsidRDefault="00776608" w:rsidP="00776608">
      <w:pPr>
        <w:pStyle w:val="Heading2separationline"/>
        <w:rPr>
          <w:del w:id="1656" w:author="Abercrombie, Kerrie" w:date="2025-09-05T16:52:00Z" w16du:dateUtc="2025-09-05T06:52:00Z"/>
        </w:rPr>
      </w:pPr>
    </w:p>
    <w:p w14:paraId="4B7C5E40" w14:textId="7403E4A5" w:rsidR="00776608" w:rsidDel="00565D78" w:rsidRDefault="00776608" w:rsidP="00A151CC">
      <w:pPr>
        <w:pStyle w:val="BodyText"/>
        <w:rPr>
          <w:del w:id="1657" w:author="Abercrombie, Kerrie" w:date="2025-09-05T16:52:00Z" w16du:dateUtc="2025-09-05T06:52:00Z"/>
        </w:rPr>
      </w:pPr>
      <w:del w:id="1658" w:author="Abercrombie, Kerrie" w:date="2025-09-05T16:52:00Z" w16du:dateUtc="2025-09-05T06:52:00Z">
        <w:r w:rsidDel="00565D78">
          <w:delText xml:space="preserve">Any person </w:delText>
        </w:r>
        <w:r w:rsidR="00CF38D7" w:rsidDel="00565D78">
          <w:delText>assessing the</w:delText>
        </w:r>
        <w:r w:rsidDel="00565D78">
          <w:delText xml:space="preserve"> competence of VTS personnel during training should:</w:delText>
        </w:r>
      </w:del>
    </w:p>
    <w:p w14:paraId="7D389463" w14:textId="795B6D99" w:rsidR="00776608" w:rsidDel="00565D78" w:rsidRDefault="00776608" w:rsidP="00776608">
      <w:pPr>
        <w:pStyle w:val="Bullet1"/>
        <w:rPr>
          <w:del w:id="1659" w:author="Abercrombie, Kerrie" w:date="2025-09-05T16:52:00Z" w16du:dateUtc="2025-09-05T06:52:00Z"/>
        </w:rPr>
      </w:pPr>
      <w:del w:id="1660" w:author="Abercrombie, Kerrie" w:date="2025-09-05T16:52:00Z" w16du:dateUtc="2025-09-05T06:52:00Z">
        <w:r w:rsidDel="00565D78">
          <w:delText>have a</w:delText>
        </w:r>
        <w:r w:rsidR="004F3197" w:rsidDel="00565D78">
          <w:delText xml:space="preserve"> good</w:delText>
        </w:r>
        <w:r w:rsidDel="00565D78">
          <w:delText xml:space="preserve"> level of knowledge and understanding of the competence to be assessed</w:delText>
        </w:r>
        <w:r w:rsidR="00BB4EB8" w:rsidDel="00565D78">
          <w:delText>;</w:delText>
        </w:r>
      </w:del>
    </w:p>
    <w:p w14:paraId="7EA1A3AE" w14:textId="1DFF01E6" w:rsidR="00776608" w:rsidDel="00565D78" w:rsidRDefault="00776608" w:rsidP="00776608">
      <w:pPr>
        <w:pStyle w:val="Bullet1"/>
        <w:rPr>
          <w:del w:id="1661" w:author="Abercrombie, Kerrie" w:date="2025-09-05T16:52:00Z" w16du:dateUtc="2025-09-05T06:52:00Z"/>
        </w:rPr>
      </w:pPr>
      <w:del w:id="1662" w:author="Abercrombie, Kerrie" w:date="2025-09-05T16:52:00Z" w16du:dateUtc="2025-09-05T06:52:00Z">
        <w:r w:rsidDel="00565D78">
          <w:delText>be qualified in the task for which the assessment is being made</w:delText>
        </w:r>
        <w:r w:rsidR="00BB4EB8" w:rsidDel="00565D78">
          <w:delText>;</w:delText>
        </w:r>
        <w:r w:rsidR="001A0859" w:rsidDel="00565D78">
          <w:delText xml:space="preserve"> and</w:delText>
        </w:r>
      </w:del>
    </w:p>
    <w:p w14:paraId="1A114505" w14:textId="21D86339" w:rsidR="002B3B26" w:rsidDel="00D46838" w:rsidRDefault="00776608" w:rsidP="00776608">
      <w:pPr>
        <w:pStyle w:val="Bullet1"/>
        <w:rPr>
          <w:del w:id="1663" w:author="Abercrombie, Kerrie" w:date="2025-09-06T10:04:00Z" w16du:dateUtc="2025-09-06T00:04:00Z"/>
        </w:rPr>
      </w:pPr>
      <w:del w:id="1664" w:author="Abercrombie, Kerrie" w:date="2025-09-05T16:52:00Z" w16du:dateUtc="2025-09-05T06:52:00Z">
        <w:r w:rsidDel="00565D78">
          <w:delText>have received guidance in assessment methods and practices</w:delText>
        </w:r>
        <w:r w:rsidR="002B3B26" w:rsidDel="00565D78">
          <w:delText>.</w:delText>
        </w:r>
      </w:del>
      <w:commentRangeEnd w:id="1631"/>
      <w:del w:id="1665" w:author="Abercrombie, Kerrie" w:date="2025-09-06T10:04:00Z" w16du:dateUtc="2025-09-06T00:04:00Z">
        <w:r w:rsidR="009B1DC4" w:rsidDel="00D46838">
          <w:rPr>
            <w:rStyle w:val="CommentReference"/>
            <w:color w:val="auto"/>
          </w:rPr>
          <w:commentReference w:id="1631"/>
        </w:r>
      </w:del>
    </w:p>
    <w:p w14:paraId="54D95380" w14:textId="77777777" w:rsidR="00D46838" w:rsidRDefault="00D46838" w:rsidP="00D46838">
      <w:pPr>
        <w:pStyle w:val="Bullet1"/>
        <w:numPr>
          <w:ilvl w:val="0"/>
          <w:numId w:val="0"/>
        </w:numPr>
        <w:ind w:left="360"/>
      </w:pPr>
    </w:p>
    <w:p w14:paraId="16A11B0E" w14:textId="7BCBE58E" w:rsidR="007F7CBA" w:rsidRPr="00F55AD7" w:rsidRDefault="00944281">
      <w:pPr>
        <w:pStyle w:val="Heading1"/>
      </w:pPr>
      <w:bookmarkStart w:id="1666" w:name="_Toc49173810"/>
      <w:bookmarkStart w:id="1667" w:name="_Toc49174247"/>
      <w:bookmarkStart w:id="1668" w:name="_Toc208001499"/>
      <w:bookmarkEnd w:id="1666"/>
      <w:bookmarkEnd w:id="1667"/>
      <w:r>
        <w:t>QUALIFICATION AND CERTIFICATION</w:t>
      </w:r>
      <w:bookmarkEnd w:id="1668"/>
    </w:p>
    <w:p w14:paraId="3D97A155" w14:textId="77777777" w:rsidR="007F7CBA" w:rsidRPr="00F55AD7" w:rsidRDefault="007F7CBA" w:rsidP="00C3149A">
      <w:pPr>
        <w:pStyle w:val="Heading1separatationline"/>
        <w:keepNext/>
        <w:keepLines/>
      </w:pPr>
    </w:p>
    <w:p w14:paraId="7D150B06" w14:textId="3DC718DF" w:rsidR="007F7CBA" w:rsidRPr="00E61C41" w:rsidRDefault="00944281">
      <w:pPr>
        <w:pStyle w:val="Heading2"/>
      </w:pPr>
      <w:bookmarkStart w:id="1669" w:name="_Toc208001500"/>
      <w:r w:rsidRPr="00E61C41">
        <w:t>Q</w:t>
      </w:r>
      <w:r w:rsidR="00B01C14">
        <w:t>ualification</w:t>
      </w:r>
      <w:bookmarkEnd w:id="1669"/>
    </w:p>
    <w:p w14:paraId="2B54DA85" w14:textId="77777777" w:rsidR="007F7CBA" w:rsidRPr="00AD5050" w:rsidRDefault="007F7CBA" w:rsidP="007F7CBA">
      <w:pPr>
        <w:pStyle w:val="Heading2separationline"/>
        <w:rPr>
          <w:highlight w:val="yellow"/>
        </w:rPr>
      </w:pPr>
    </w:p>
    <w:p w14:paraId="18D90B5D" w14:textId="4E714AAC" w:rsidR="00413306" w:rsidRPr="00E61C41" w:rsidRDefault="00413306" w:rsidP="00A151CC">
      <w:pPr>
        <w:pStyle w:val="BodyText"/>
      </w:pPr>
      <w:r w:rsidRPr="00E61C41">
        <w:lastRenderedPageBreak/>
        <w:t>Qualification is the education, knowledge,</w:t>
      </w:r>
      <w:r w:rsidR="005E39D5">
        <w:t xml:space="preserve"> understanding, proficiency,</w:t>
      </w:r>
      <w:r w:rsidRPr="00E61C41">
        <w:t xml:space="preserve"> skill, experience or any other attribute which </w:t>
      </w:r>
      <w:r w:rsidR="005A428A">
        <w:t xml:space="preserve">competent authority </w:t>
      </w:r>
      <w:r w:rsidRPr="00E61C41">
        <w:t>has</w:t>
      </w:r>
      <w:r w:rsidR="004945F4">
        <w:t xml:space="preserve"> </w:t>
      </w:r>
      <w:r w:rsidRPr="00E61C41">
        <w:t xml:space="preserve">determined </w:t>
      </w:r>
      <w:r w:rsidR="004945F4">
        <w:t xml:space="preserve">as </w:t>
      </w:r>
      <w:r w:rsidRPr="00E61C41">
        <w:t>desirable for performing the duties of the position.</w:t>
      </w:r>
      <w:r w:rsidR="00E61C41">
        <w:t xml:space="preserve"> </w:t>
      </w:r>
      <w:r w:rsidRPr="00E61C41">
        <w:t xml:space="preserve">VTS qualifications should be based on the principle that satisfactory results are obtained </w:t>
      </w:r>
      <w:r w:rsidR="00CA7574">
        <w:t xml:space="preserve">on completion of </w:t>
      </w:r>
      <w:r w:rsidRPr="00E61C41">
        <w:t xml:space="preserve">the IALA VTS </w:t>
      </w:r>
      <w:r w:rsidR="005E39D5">
        <w:t>m</w:t>
      </w:r>
      <w:r w:rsidRPr="00E61C41">
        <w:t xml:space="preserve">odel </w:t>
      </w:r>
      <w:r w:rsidR="005E39D5">
        <w:t>c</w:t>
      </w:r>
      <w:r w:rsidRPr="00E61C41">
        <w:t>ourses.</w:t>
      </w:r>
    </w:p>
    <w:p w14:paraId="6924C6D6" w14:textId="600088A3" w:rsidR="00CA7574" w:rsidRDefault="00CA7574" w:rsidP="00A151CC">
      <w:pPr>
        <w:pStyle w:val="BodyText"/>
      </w:pPr>
      <w:r>
        <w:t xml:space="preserve">VTS personnel should only be considered competent when appropriately trained and qualified for their VTS duties. </w:t>
      </w:r>
      <w:r w:rsidR="007C0E02">
        <w:t>This includes:</w:t>
      </w:r>
    </w:p>
    <w:p w14:paraId="42ECEB57" w14:textId="36CD4FCB" w:rsidR="00CA7574" w:rsidRDefault="00CA7574" w:rsidP="00CA7574">
      <w:pPr>
        <w:pStyle w:val="Bullet1"/>
      </w:pPr>
      <w:r>
        <w:t xml:space="preserve">satisfactorily completing generic VTS </w:t>
      </w:r>
      <w:r w:rsidR="005E39D5">
        <w:t xml:space="preserve">training </w:t>
      </w:r>
      <w:r w:rsidR="00F15515">
        <w:t xml:space="preserve">approved by </w:t>
      </w:r>
      <w:r w:rsidR="003F6A46">
        <w:t xml:space="preserve">the </w:t>
      </w:r>
      <w:r w:rsidR="00E17393">
        <w:t>c</w:t>
      </w:r>
      <w:r w:rsidR="00F15515">
        <w:t xml:space="preserve">ompetent </w:t>
      </w:r>
      <w:r w:rsidR="00E17393">
        <w:t>a</w:t>
      </w:r>
      <w:r w:rsidR="00F15515">
        <w:t>uthority</w:t>
      </w:r>
      <w:r w:rsidR="00594F8F">
        <w:t>;</w:t>
      </w:r>
      <w:r>
        <w:t xml:space="preserve"> </w:t>
      </w:r>
    </w:p>
    <w:p w14:paraId="160D3C27" w14:textId="19D38EDE" w:rsidR="00CA7574" w:rsidRDefault="00CA7574" w:rsidP="00CA7574">
      <w:pPr>
        <w:pStyle w:val="Bullet1"/>
      </w:pPr>
      <w:r>
        <w:t xml:space="preserve">satisfactorily completing </w:t>
      </w:r>
      <w:r w:rsidR="00E17393">
        <w:t>o</w:t>
      </w:r>
      <w:r>
        <w:t>n-the-</w:t>
      </w:r>
      <w:r w:rsidR="00E17393">
        <w:t>j</w:t>
      </w:r>
      <w:r>
        <w:t>ob training at the VTS where the person is employed</w:t>
      </w:r>
      <w:r w:rsidR="00594F8F">
        <w:t>;</w:t>
      </w:r>
    </w:p>
    <w:p w14:paraId="14C96BF4" w14:textId="1BAE2B25" w:rsidR="00CA7574" w:rsidRDefault="00CA7574" w:rsidP="00CA7574">
      <w:pPr>
        <w:pStyle w:val="Bullet1"/>
      </w:pPr>
      <w:r>
        <w:t xml:space="preserve">undergoing </w:t>
      </w:r>
      <w:r w:rsidR="003F6A46">
        <w:t xml:space="preserve">performance </w:t>
      </w:r>
      <w:r w:rsidR="008E799B">
        <w:t>assessment</w:t>
      </w:r>
      <w:r>
        <w:t xml:space="preserve"> and revalidation training to ensure competence is maintained; and</w:t>
      </w:r>
    </w:p>
    <w:p w14:paraId="0E3F2392" w14:textId="440C088D" w:rsidR="00CA7574" w:rsidRPr="00E61C41" w:rsidRDefault="00CA7574" w:rsidP="00CA7574">
      <w:pPr>
        <w:pStyle w:val="Bullet1"/>
      </w:pPr>
      <w:r>
        <w:t>being in possession of appropriate certification.</w:t>
      </w:r>
    </w:p>
    <w:p w14:paraId="0E669C4A" w14:textId="1199E60E" w:rsidR="00944281" w:rsidRPr="00E61C41" w:rsidRDefault="007578CB" w:rsidP="00382638">
      <w:pPr>
        <w:pStyle w:val="Heading2"/>
      </w:pPr>
      <w:bookmarkStart w:id="1670" w:name="_Toc208001501"/>
      <w:r>
        <w:t>Certi</w:t>
      </w:r>
      <w:r w:rsidR="005A428A">
        <w:t>fic</w:t>
      </w:r>
      <w:r>
        <w:t>ate</w:t>
      </w:r>
      <w:r w:rsidR="005A428A">
        <w:t xml:space="preserve"> /</w:t>
      </w:r>
      <w:r>
        <w:t xml:space="preserve"> </w:t>
      </w:r>
      <w:r w:rsidR="00944281" w:rsidRPr="00E61C41">
        <w:t>C</w:t>
      </w:r>
      <w:r w:rsidR="00B01C14">
        <w:t>ertification</w:t>
      </w:r>
      <w:bookmarkEnd w:id="1670"/>
    </w:p>
    <w:p w14:paraId="262A7D47" w14:textId="2717C7A7" w:rsidR="00944281" w:rsidRPr="00E61C41" w:rsidRDefault="00944281" w:rsidP="00944281">
      <w:pPr>
        <w:pStyle w:val="Heading2separationline"/>
      </w:pPr>
    </w:p>
    <w:p w14:paraId="56530B49" w14:textId="2B814E5A" w:rsidR="002047D4" w:rsidRPr="00E61C41" w:rsidRDefault="007578CB" w:rsidP="00A151CC">
      <w:pPr>
        <w:pStyle w:val="BodyText"/>
      </w:pPr>
      <w:r>
        <w:t xml:space="preserve">A certificate </w:t>
      </w:r>
      <w:r w:rsidR="00E61C41">
        <w:t xml:space="preserve">is </w:t>
      </w:r>
      <w:r w:rsidR="003C5F23">
        <w:t xml:space="preserve">a </w:t>
      </w:r>
      <w:r w:rsidR="0003230C">
        <w:t>document</w:t>
      </w:r>
      <w:r w:rsidR="00E61C41">
        <w:t xml:space="preserve"> that</w:t>
      </w:r>
      <w:r w:rsidR="005E39D5">
        <w:t xml:space="preserve"> confirms</w:t>
      </w:r>
      <w:r w:rsidR="00E61C41">
        <w:t xml:space="preserve"> that a </w:t>
      </w:r>
      <w:r w:rsidR="00F15515">
        <w:t>student</w:t>
      </w:r>
      <w:r w:rsidR="00E61C41">
        <w:t xml:space="preserve"> </w:t>
      </w:r>
      <w:r w:rsidR="005E39D5">
        <w:t>has met the requirements for the award of a specific qualification</w:t>
      </w:r>
      <w:r w:rsidR="00E61C41">
        <w:t>.</w:t>
      </w:r>
      <w:r w:rsidR="00C822B4">
        <w:t xml:space="preserve"> </w:t>
      </w:r>
      <w:r w:rsidR="005A428A">
        <w:t xml:space="preserve">The certificate is evidence that VTS personnel are considered competent for their VTS duties (certification).  </w:t>
      </w:r>
    </w:p>
    <w:p w14:paraId="5B19D9F1" w14:textId="48F0EFA2" w:rsidR="001D60E1" w:rsidRDefault="001D60E1" w:rsidP="00382638">
      <w:pPr>
        <w:pStyle w:val="Heading2"/>
      </w:pPr>
      <w:bookmarkStart w:id="1671" w:name="_Toc208001502"/>
      <w:r w:rsidRPr="00E61C41">
        <w:t xml:space="preserve">VTS </w:t>
      </w:r>
      <w:r w:rsidR="002C09DA">
        <w:t>m</w:t>
      </w:r>
      <w:r w:rsidR="00B01C14">
        <w:t>odel</w:t>
      </w:r>
      <w:r w:rsidR="00E74E25">
        <w:t xml:space="preserve"> </w:t>
      </w:r>
      <w:r w:rsidR="002C09DA">
        <w:t>c</w:t>
      </w:r>
      <w:r w:rsidR="00B01C14">
        <w:t xml:space="preserve">ourse </w:t>
      </w:r>
      <w:r w:rsidR="002C09DA">
        <w:t>c</w:t>
      </w:r>
      <w:r w:rsidR="00B01C14">
        <w:t>ertificate</w:t>
      </w:r>
      <w:bookmarkEnd w:id="1671"/>
    </w:p>
    <w:p w14:paraId="231C9AB2" w14:textId="77777777" w:rsidR="00E61C41" w:rsidRPr="00E61C41" w:rsidRDefault="00E61C41" w:rsidP="00E61C41">
      <w:pPr>
        <w:pStyle w:val="Heading2separationline"/>
      </w:pPr>
    </w:p>
    <w:p w14:paraId="09CAE066" w14:textId="4E6D55CB" w:rsidR="001D60E1" w:rsidRPr="00E61C41" w:rsidRDefault="001D60E1" w:rsidP="00A151CC">
      <w:pPr>
        <w:pStyle w:val="BodyText"/>
      </w:pPr>
      <w:r w:rsidRPr="00E61C41">
        <w:t xml:space="preserve">A </w:t>
      </w:r>
      <w:r w:rsidR="00E74E25">
        <w:t>VTS model c</w:t>
      </w:r>
      <w:r w:rsidRPr="00E61C41">
        <w:t xml:space="preserve">ourse </w:t>
      </w:r>
      <w:r w:rsidR="00E74E25">
        <w:t>c</w:t>
      </w:r>
      <w:r w:rsidRPr="00E61C41">
        <w:t xml:space="preserve">ertificate </w:t>
      </w:r>
      <w:r w:rsidR="009B56CB">
        <w:t xml:space="preserve">is a document awarded by the </w:t>
      </w:r>
      <w:r w:rsidR="00BA01A6">
        <w:t>accredited</w:t>
      </w:r>
      <w:r w:rsidR="009B56CB">
        <w:t xml:space="preserve"> training </w:t>
      </w:r>
      <w:r w:rsidR="00E145A2">
        <w:t>organization</w:t>
      </w:r>
      <w:r w:rsidR="009B56CB">
        <w:t xml:space="preserve">, to </w:t>
      </w:r>
      <w:r w:rsidR="005E39D5">
        <w:t>confirm</w:t>
      </w:r>
      <w:r w:rsidR="009B56CB">
        <w:t xml:space="preserve"> that a </w:t>
      </w:r>
      <w:r w:rsidR="00F15515">
        <w:t>student</w:t>
      </w:r>
      <w:r w:rsidR="005E39D5">
        <w:t xml:space="preserve"> </w:t>
      </w:r>
      <w:r w:rsidR="009B56CB">
        <w:t>has</w:t>
      </w:r>
      <w:r w:rsidR="00E61C41">
        <w:t xml:space="preserve"> </w:t>
      </w:r>
      <w:r w:rsidR="00826986">
        <w:t xml:space="preserve">successfully </w:t>
      </w:r>
      <w:r w:rsidR="00E61C41">
        <w:t>complet</w:t>
      </w:r>
      <w:r w:rsidR="00BA01A6">
        <w:t>ed</w:t>
      </w:r>
      <w:r w:rsidR="00E61C41">
        <w:t xml:space="preserve"> </w:t>
      </w:r>
      <w:r w:rsidR="00826986">
        <w:t>a</w:t>
      </w:r>
      <w:r w:rsidR="00E61C41">
        <w:t xml:space="preserve"> VTS </w:t>
      </w:r>
      <w:del w:id="1672" w:author="Abercrombie, Kerrie" w:date="2025-08-29T15:32:00Z" w16du:dateUtc="2025-08-29T05:32:00Z">
        <w:r w:rsidR="00E61C41" w:rsidDel="00E80F3B">
          <w:delText xml:space="preserve">training </w:delText>
        </w:r>
      </w:del>
      <w:ins w:id="1673" w:author="Abercrombie, Kerrie" w:date="2025-08-29T15:32:00Z" w16du:dateUtc="2025-08-29T05:32:00Z">
        <w:r w:rsidR="00E80F3B">
          <w:t xml:space="preserve">model </w:t>
        </w:r>
      </w:ins>
      <w:r w:rsidR="005E39D5">
        <w:t>c</w:t>
      </w:r>
      <w:r w:rsidR="00E61C41">
        <w:t>ourse</w:t>
      </w:r>
      <w:r w:rsidR="002047D4" w:rsidRPr="00E61C41">
        <w:t>.</w:t>
      </w:r>
      <w:r w:rsidR="00E61C41">
        <w:t xml:space="preserve"> </w:t>
      </w:r>
      <w:r w:rsidRPr="00E61C41">
        <w:t>The course certificate should include:</w:t>
      </w:r>
    </w:p>
    <w:p w14:paraId="470F6778" w14:textId="42F85A60" w:rsidR="001D60E1" w:rsidRPr="00E61C41" w:rsidRDefault="001D60E1" w:rsidP="00E61C41">
      <w:pPr>
        <w:pStyle w:val="Bullet1"/>
      </w:pPr>
      <w:r w:rsidRPr="00E61C41">
        <w:t xml:space="preserve">the </w:t>
      </w:r>
      <w:r w:rsidR="00E9688E">
        <w:t xml:space="preserve">name of the </w:t>
      </w:r>
      <w:r w:rsidR="00F15515">
        <w:t>student</w:t>
      </w:r>
      <w:r w:rsidR="00E74E25">
        <w:t>;</w:t>
      </w:r>
    </w:p>
    <w:p w14:paraId="35014C33" w14:textId="56537CC9" w:rsidR="001D60E1" w:rsidRPr="00E61C41" w:rsidRDefault="001D60E1" w:rsidP="00E61C41">
      <w:pPr>
        <w:pStyle w:val="Bullet1"/>
      </w:pPr>
      <w:r w:rsidRPr="00E61C41">
        <w:t>the country in which it was awarded</w:t>
      </w:r>
      <w:r w:rsidR="00E74E25">
        <w:t>;</w:t>
      </w:r>
    </w:p>
    <w:p w14:paraId="0DD4FFB2" w14:textId="21D35687" w:rsidR="001D60E1" w:rsidRPr="00E61C41" w:rsidRDefault="00E74E25" w:rsidP="00E61C41">
      <w:pPr>
        <w:pStyle w:val="Bullet1"/>
      </w:pPr>
      <w:r>
        <w:t>author</w:t>
      </w:r>
      <w:r w:rsidR="00C822B4">
        <w:t>ize</w:t>
      </w:r>
      <w:r>
        <w:t xml:space="preserve">d </w:t>
      </w:r>
      <w:r w:rsidR="001D60E1" w:rsidRPr="00E61C41">
        <w:t xml:space="preserve">signature of the </w:t>
      </w:r>
      <w:r>
        <w:t>accredited</w:t>
      </w:r>
      <w:r w:rsidR="001D60E1" w:rsidRPr="00E61C41">
        <w:t xml:space="preserve"> training </w:t>
      </w:r>
      <w:r w:rsidR="00E145A2">
        <w:t>organization</w:t>
      </w:r>
      <w:r>
        <w:t>;</w:t>
      </w:r>
    </w:p>
    <w:p w14:paraId="3F6207DC" w14:textId="12BE6C66" w:rsidR="001D60E1" w:rsidRPr="00E61C41" w:rsidRDefault="00E61C41" w:rsidP="00E61C41">
      <w:pPr>
        <w:pStyle w:val="Bullet1"/>
      </w:pPr>
      <w:r>
        <w:t>t</w:t>
      </w:r>
      <w:r w:rsidR="001D60E1" w:rsidRPr="00E61C41">
        <w:t>he</w:t>
      </w:r>
      <w:r w:rsidR="00E74E25">
        <w:t xml:space="preserve"> name</w:t>
      </w:r>
      <w:r w:rsidR="005C0087">
        <w:t xml:space="preserve"> of the</w:t>
      </w:r>
      <w:r w:rsidR="001D60E1" w:rsidRPr="00E61C41">
        <w:t xml:space="preserve"> relevant </w:t>
      </w:r>
      <w:r w:rsidR="00E74E25">
        <w:t xml:space="preserve">model </w:t>
      </w:r>
      <w:r w:rsidR="001D60E1" w:rsidRPr="00E61C41">
        <w:t>course</w:t>
      </w:r>
      <w:r w:rsidR="00E74E25">
        <w:t>;</w:t>
      </w:r>
    </w:p>
    <w:p w14:paraId="2ED4659B" w14:textId="7BE18BA1" w:rsidR="001D60E1" w:rsidRPr="00E61C41" w:rsidRDefault="001D60E1" w:rsidP="00E61C41">
      <w:pPr>
        <w:pStyle w:val="Bullet1"/>
      </w:pPr>
      <w:r w:rsidRPr="00E61C41">
        <w:t>unique identification information</w:t>
      </w:r>
      <w:r w:rsidR="00E74E25">
        <w:t>;</w:t>
      </w:r>
    </w:p>
    <w:p w14:paraId="254AA741" w14:textId="49E3BBBC" w:rsidR="001D60E1" w:rsidRPr="00E61C41" w:rsidRDefault="001D60E1" w:rsidP="00E61C41">
      <w:pPr>
        <w:pStyle w:val="Bullet1"/>
      </w:pPr>
      <w:r w:rsidRPr="00E61C41">
        <w:t>the date of award</w:t>
      </w:r>
      <w:r w:rsidR="00E74E25">
        <w:t>;</w:t>
      </w:r>
      <w:r w:rsidR="00BB4EB8">
        <w:t xml:space="preserve"> and</w:t>
      </w:r>
    </w:p>
    <w:p w14:paraId="3970A753" w14:textId="2F4F4368" w:rsidR="00944281" w:rsidRPr="00E61C41" w:rsidRDefault="001D60E1" w:rsidP="00E61C41">
      <w:pPr>
        <w:pStyle w:val="Bullet1"/>
      </w:pPr>
      <w:r w:rsidRPr="00E61C41">
        <w:t>the unique course certificate</w:t>
      </w:r>
      <w:r w:rsidR="00F15515">
        <w:t xml:space="preserve"> number</w:t>
      </w:r>
      <w:r w:rsidR="00E74E25">
        <w:t>.</w:t>
      </w:r>
    </w:p>
    <w:p w14:paraId="2054291C" w14:textId="43AB3789" w:rsidR="00A30823" w:rsidRDefault="00A30823" w:rsidP="00A151CC">
      <w:pPr>
        <w:pStyle w:val="BodyText"/>
      </w:pPr>
      <w:r>
        <w:t>VTS model course certificates should be in the official language or languages of the awarding country.</w:t>
      </w:r>
      <w:r w:rsidR="00C822B4">
        <w:t xml:space="preserve"> </w:t>
      </w:r>
      <w:r>
        <w:t xml:space="preserve">If the language is not English, then a translation should be available. </w:t>
      </w:r>
    </w:p>
    <w:p w14:paraId="7AEF5967" w14:textId="23642B80" w:rsidR="00EA51F8" w:rsidRDefault="008D49B1" w:rsidP="00CF47B3">
      <w:pPr>
        <w:pStyle w:val="BodyText"/>
        <w:rPr>
          <w:ins w:id="1674" w:author="Abercrombie, Kerrie" w:date="2025-08-29T15:31:00Z" w16du:dateUtc="2025-08-29T05:31:00Z"/>
        </w:rPr>
      </w:pPr>
      <w:r>
        <w:t xml:space="preserve">The use of the IALA logo on a VTS model course certificate recognises that </w:t>
      </w:r>
      <w:commentRangeStart w:id="1675"/>
      <w:r>
        <w:t xml:space="preserve">the </w:t>
      </w:r>
      <w:r w:rsidR="00EA51F8">
        <w:t>c</w:t>
      </w:r>
      <w:r>
        <w:t xml:space="preserve">ompetent </w:t>
      </w:r>
      <w:r w:rsidR="00EA51F8">
        <w:t>a</w:t>
      </w:r>
      <w:r>
        <w:t xml:space="preserve">uthority </w:t>
      </w:r>
      <w:r w:rsidR="00E74E25">
        <w:t xml:space="preserve">is a </w:t>
      </w:r>
      <w:r w:rsidR="00EA51F8">
        <w:t>m</w:t>
      </w:r>
      <w:r w:rsidR="00E74E25">
        <w:t xml:space="preserve">ember </w:t>
      </w:r>
      <w:commentRangeEnd w:id="1675"/>
      <w:r w:rsidR="00C61132">
        <w:rPr>
          <w:rStyle w:val="CommentReference"/>
        </w:rPr>
        <w:commentReference w:id="1675"/>
      </w:r>
      <w:r w:rsidR="00E74E25">
        <w:t xml:space="preserve">of IALA and </w:t>
      </w:r>
      <w:r>
        <w:t xml:space="preserve">has </w:t>
      </w:r>
      <w:r w:rsidR="00FE4CED">
        <w:t xml:space="preserve">approved </w:t>
      </w:r>
      <w:r>
        <w:t xml:space="preserve">the delivery of that VTS model course by </w:t>
      </w:r>
      <w:r w:rsidR="009E74AC">
        <w:t>the</w:t>
      </w:r>
      <w:r w:rsidR="00FE4CED">
        <w:t xml:space="preserve"> accredited</w:t>
      </w:r>
      <w:r>
        <w:t xml:space="preserve"> training </w:t>
      </w:r>
      <w:r w:rsidR="00E145A2">
        <w:t>organization</w:t>
      </w:r>
      <w:r w:rsidR="00E871E5">
        <w:t xml:space="preserve"> in accordance with </w:t>
      </w:r>
      <w:r w:rsidR="006E431E" w:rsidRPr="006E431E">
        <w:t xml:space="preserve">IALA Guideline </w:t>
      </w:r>
      <w:r w:rsidR="004148FA">
        <w:t>G</w:t>
      </w:r>
      <w:r w:rsidR="006E431E" w:rsidRPr="00C3149A">
        <w:rPr>
          <w:i/>
          <w:iCs/>
        </w:rPr>
        <w:t>1014</w:t>
      </w:r>
      <w:r>
        <w:t>.</w:t>
      </w:r>
    </w:p>
    <w:p w14:paraId="37637209" w14:textId="69BC352E" w:rsidR="00E80F3B" w:rsidDel="00CF47B3" w:rsidRDefault="00A0629F" w:rsidP="00CF47B3">
      <w:pPr>
        <w:pStyle w:val="BodyText"/>
        <w:rPr>
          <w:del w:id="1676" w:author="Abercrombie, Kerrie" w:date="2025-09-09T07:42:00Z" w16du:dateUtc="2025-09-08T21:42:00Z"/>
        </w:rPr>
      </w:pPr>
      <w:ins w:id="1677" w:author="Abercrombie, Kerrie" w:date="2025-09-09T07:42:00Z" w16du:dateUtc="2025-09-08T21:42:00Z">
        <w:r>
          <w:t xml:space="preserve">Note - </w:t>
        </w:r>
        <w:r w:rsidRPr="00797768">
          <w:t>Where a VTS provider is approved to deliver revalidation training for their own personnel, they are not required to issue a course certificate, as they are not an accredited training organisation under G1014</w:t>
        </w:r>
        <w:r w:rsidRPr="00E80F3B">
          <w:t>.</w:t>
        </w:r>
      </w:ins>
    </w:p>
    <w:p w14:paraId="3C4279A2" w14:textId="77777777" w:rsidR="00CF47B3" w:rsidRPr="00CF47B3" w:rsidRDefault="00CF47B3" w:rsidP="00CF47B3">
      <w:pPr>
        <w:pStyle w:val="BodyText"/>
        <w:rPr>
          <w:ins w:id="1678" w:author="Abercrombie, Kerrie" w:date="2025-09-09T08:04:00Z" w16du:dateUtc="2025-09-08T22:04:00Z"/>
        </w:rPr>
      </w:pPr>
    </w:p>
    <w:p w14:paraId="1C4DD343" w14:textId="61224003" w:rsidR="001D60E1" w:rsidRDefault="001D60E1">
      <w:pPr>
        <w:pStyle w:val="Heading2"/>
      </w:pPr>
      <w:bookmarkStart w:id="1679" w:name="_Toc208001503"/>
      <w:r w:rsidRPr="00FF400B">
        <w:t>R</w:t>
      </w:r>
      <w:r w:rsidR="00B01C14">
        <w:t xml:space="preserve">ecognition of </w:t>
      </w:r>
      <w:r w:rsidR="002C09DA">
        <w:t>c</w:t>
      </w:r>
      <w:r w:rsidR="00B01C14">
        <w:t>ertificates</w:t>
      </w:r>
      <w:bookmarkEnd w:id="1679"/>
    </w:p>
    <w:p w14:paraId="0EFE6856" w14:textId="77777777" w:rsidR="00D84C79" w:rsidRPr="00D84C79" w:rsidRDefault="00D84C79" w:rsidP="00C3149A">
      <w:pPr>
        <w:pStyle w:val="Heading2separationline"/>
        <w:keepNext/>
        <w:keepLines/>
      </w:pPr>
    </w:p>
    <w:p w14:paraId="28F840D1" w14:textId="1181AD69" w:rsidR="001D60E1" w:rsidRPr="00FF400B" w:rsidRDefault="006E431E" w:rsidP="00C3149A">
      <w:pPr>
        <w:pStyle w:val="BodyText"/>
        <w:keepNext/>
        <w:keepLines/>
      </w:pPr>
      <w:r w:rsidRPr="00E74E25">
        <w:t xml:space="preserve">A </w:t>
      </w:r>
      <w:r w:rsidR="00EA51F8">
        <w:t>c</w:t>
      </w:r>
      <w:r w:rsidRPr="00E74E25">
        <w:t xml:space="preserve">ompetent </w:t>
      </w:r>
      <w:r w:rsidR="00EA51F8">
        <w:t>a</w:t>
      </w:r>
      <w:r w:rsidRPr="00E74E25">
        <w:t xml:space="preserve">uthority may choose to recognise the </w:t>
      </w:r>
      <w:r>
        <w:t xml:space="preserve">VTS </w:t>
      </w:r>
      <w:r w:rsidR="00EA51F8">
        <w:t>c</w:t>
      </w:r>
      <w:r>
        <w:t xml:space="preserve">ourse certificates issued by other </w:t>
      </w:r>
      <w:r w:rsidR="00B754B4">
        <w:t xml:space="preserve">competent authorities </w:t>
      </w:r>
      <w:r>
        <w:t>where</w:t>
      </w:r>
      <w:r w:rsidR="001D60E1" w:rsidRPr="00FF400B">
        <w:t>:</w:t>
      </w:r>
    </w:p>
    <w:p w14:paraId="56DB567C" w14:textId="27869D18" w:rsidR="001D60E1" w:rsidRPr="00C3149A" w:rsidRDefault="005C0087" w:rsidP="0063344E">
      <w:pPr>
        <w:pStyle w:val="Bullet1"/>
        <w:rPr>
          <w:iCs/>
        </w:rPr>
      </w:pPr>
      <w:r>
        <w:t xml:space="preserve">the </w:t>
      </w:r>
      <w:r w:rsidR="001D60E1" w:rsidRPr="00FF400B">
        <w:t xml:space="preserve">certificate has been issued in accordance with </w:t>
      </w:r>
      <w:r w:rsidR="00FF400B" w:rsidRPr="00004E76">
        <w:rPr>
          <w:iCs/>
        </w:rPr>
        <w:t>R</w:t>
      </w:r>
      <w:r w:rsidR="001D60E1" w:rsidRPr="00004E76">
        <w:rPr>
          <w:iCs/>
        </w:rPr>
        <w:t>ecommendation</w:t>
      </w:r>
      <w:r w:rsidR="00FF400B" w:rsidRPr="0063344E">
        <w:rPr>
          <w:i/>
        </w:rPr>
        <w:t xml:space="preserve"> </w:t>
      </w:r>
      <w:r w:rsidR="00B83B63" w:rsidRPr="0063344E">
        <w:rPr>
          <w:i/>
        </w:rPr>
        <w:t>R0103</w:t>
      </w:r>
      <w:r w:rsidR="0063344E" w:rsidRPr="0063344E">
        <w:rPr>
          <w:i/>
        </w:rPr>
        <w:t xml:space="preserve"> on Training and Certification of VTS Personnel</w:t>
      </w:r>
      <w:r w:rsidR="00EA51F8">
        <w:rPr>
          <w:i/>
        </w:rPr>
        <w:t xml:space="preserve">; </w:t>
      </w:r>
      <w:r w:rsidR="00EA51F8" w:rsidRPr="00C3149A">
        <w:rPr>
          <w:iCs/>
        </w:rPr>
        <w:t>and</w:t>
      </w:r>
    </w:p>
    <w:p w14:paraId="5DCB47D5" w14:textId="37CA210E" w:rsidR="00E60717" w:rsidRPr="00FF400B" w:rsidRDefault="00EA51F8" w:rsidP="002047D4">
      <w:pPr>
        <w:pStyle w:val="Bullet1"/>
      </w:pPr>
      <w:r>
        <w:lastRenderedPageBreak/>
        <w:t xml:space="preserve">they are satisfied </w:t>
      </w:r>
      <w:r w:rsidR="001D60E1" w:rsidRPr="00FF400B">
        <w:t xml:space="preserve">with the training arrangements of the other </w:t>
      </w:r>
      <w:r>
        <w:t>c</w:t>
      </w:r>
      <w:r w:rsidR="001D60E1" w:rsidRPr="00FF400B">
        <w:t xml:space="preserve">ountry or </w:t>
      </w:r>
      <w:r>
        <w:t>s</w:t>
      </w:r>
      <w:r w:rsidR="001D60E1" w:rsidRPr="00FF400B">
        <w:t>tate concerned.</w:t>
      </w:r>
    </w:p>
    <w:p w14:paraId="32173BA8" w14:textId="7B0EB77B" w:rsidR="00C436E2" w:rsidRPr="00143F99" w:rsidDel="00A0629F" w:rsidRDefault="00C436E2" w:rsidP="00382638">
      <w:pPr>
        <w:pStyle w:val="Heading2"/>
        <w:rPr>
          <w:del w:id="1680" w:author="Abercrombie, Kerrie" w:date="2025-09-09T07:41:00Z" w16du:dateUtc="2025-09-08T21:41:00Z"/>
        </w:rPr>
      </w:pPr>
      <w:commentRangeStart w:id="1681"/>
      <w:del w:id="1682" w:author="Abercrombie, Kerrie" w:date="2025-09-09T07:41:00Z" w16du:dateUtc="2025-09-08T21:41:00Z">
        <w:r w:rsidRPr="00143F99" w:rsidDel="00A0629F">
          <w:rPr>
            <w:b w:val="0"/>
            <w:caps w:val="0"/>
          </w:rPr>
          <w:delText>V</w:delText>
        </w:r>
        <w:r w:rsidR="00B01C14" w:rsidRPr="00143F99" w:rsidDel="00A0629F">
          <w:rPr>
            <w:b w:val="0"/>
            <w:caps w:val="0"/>
          </w:rPr>
          <w:delText>alidity</w:delText>
        </w:r>
      </w:del>
      <w:commentRangeEnd w:id="1681"/>
      <w:r w:rsidR="00A0629F">
        <w:rPr>
          <w:rStyle w:val="CommentReference"/>
          <w:rFonts w:asciiTheme="minorHAnsi" w:eastAsiaTheme="minorHAnsi" w:hAnsiTheme="minorHAnsi" w:cstheme="minorBidi"/>
          <w:b w:val="0"/>
          <w:caps w:val="0"/>
          <w:color w:val="auto"/>
        </w:rPr>
        <w:commentReference w:id="1681"/>
      </w:r>
      <w:del w:id="1683" w:author="Abercrombie, Kerrie" w:date="2025-09-09T07:41:00Z" w16du:dateUtc="2025-09-08T21:41:00Z">
        <w:r w:rsidR="00DC7FF1" w:rsidRPr="00143F99" w:rsidDel="00A0629F">
          <w:rPr>
            <w:b w:val="0"/>
            <w:caps w:val="0"/>
          </w:rPr>
          <w:delText xml:space="preserve"> of Certificates</w:delText>
        </w:r>
        <w:bookmarkStart w:id="1684" w:name="_Toc208001504"/>
        <w:bookmarkEnd w:id="1684"/>
      </w:del>
    </w:p>
    <w:p w14:paraId="40586E27" w14:textId="7EA1D760" w:rsidR="00C436E2" w:rsidRPr="00143F99" w:rsidDel="00A0629F" w:rsidRDefault="00C436E2" w:rsidP="00C436E2">
      <w:pPr>
        <w:pStyle w:val="Heading2separationline"/>
        <w:rPr>
          <w:del w:id="1685" w:author="Abercrombie, Kerrie" w:date="2025-09-09T07:41:00Z" w16du:dateUtc="2025-09-08T21:41:00Z"/>
        </w:rPr>
      </w:pPr>
      <w:bookmarkStart w:id="1686" w:name="_Toc208001505"/>
      <w:bookmarkEnd w:id="1686"/>
    </w:p>
    <w:p w14:paraId="58065AF4" w14:textId="44EFF278" w:rsidR="00AD4DA8" w:rsidRPr="00143F99" w:rsidDel="00A0629F" w:rsidRDefault="005A428A" w:rsidP="00A151CC">
      <w:pPr>
        <w:pStyle w:val="BodyText"/>
        <w:rPr>
          <w:del w:id="1687" w:author="Abercrombie, Kerrie" w:date="2025-09-09T07:41:00Z" w16du:dateUtc="2025-09-08T21:41:00Z"/>
        </w:rPr>
      </w:pPr>
      <w:del w:id="1688" w:author="Abercrombie, Kerrie" w:date="2025-09-09T07:41:00Z" w16du:dateUtc="2025-09-08T21:41:00Z">
        <w:r w:rsidRPr="00143F99" w:rsidDel="00A0629F">
          <w:delText xml:space="preserve">To continue to be considered competent for their VTS duties, VTS personnel should undergo periodic assessments and revalidation training.  </w:delText>
        </w:r>
        <w:r w:rsidR="00AD4DA8" w:rsidRPr="00143F99" w:rsidDel="00A0629F">
          <w:delText xml:space="preserve">A qualification should </w:delText>
        </w:r>
        <w:r w:rsidR="006E431E" w:rsidRPr="00143F99" w:rsidDel="00A0629F">
          <w:delText xml:space="preserve">remain </w:delText>
        </w:r>
        <w:r w:rsidR="00AD4DA8" w:rsidRPr="00143F99" w:rsidDel="00A0629F">
          <w:delText>valid until either:</w:delText>
        </w:r>
        <w:bookmarkStart w:id="1689" w:name="_Toc208001506"/>
        <w:bookmarkEnd w:id="1689"/>
      </w:del>
    </w:p>
    <w:p w14:paraId="06DC3044" w14:textId="1A93EC8F" w:rsidR="00AD4DA8" w:rsidRPr="00143F99" w:rsidDel="00A0629F" w:rsidRDefault="00AD4DA8" w:rsidP="00AD4DA8">
      <w:pPr>
        <w:pStyle w:val="Bullet1"/>
        <w:rPr>
          <w:del w:id="1690" w:author="Abercrombie, Kerrie" w:date="2025-09-09T07:41:00Z" w16du:dateUtc="2025-09-08T21:41:00Z"/>
        </w:rPr>
      </w:pPr>
      <w:del w:id="1691" w:author="Abercrombie, Kerrie" w:date="2025-09-09T07:41:00Z" w16du:dateUtc="2025-09-08T21:41:00Z">
        <w:r w:rsidRPr="00143F99" w:rsidDel="00A0629F">
          <w:delText xml:space="preserve">an assessment indicates that the holder has fallen below the </w:delText>
        </w:r>
        <w:r w:rsidR="006E431E" w:rsidRPr="00143F99" w:rsidDel="00A0629F">
          <w:delText>required competency and proficiency set</w:delText>
        </w:r>
        <w:r w:rsidRPr="00143F99" w:rsidDel="00A0629F">
          <w:delText xml:space="preserve"> by the </w:delText>
        </w:r>
        <w:r w:rsidR="00B754B4" w:rsidRPr="00143F99" w:rsidDel="00A0629F">
          <w:delText>relevant a</w:delText>
        </w:r>
        <w:r w:rsidRPr="00143F99" w:rsidDel="00A0629F">
          <w:delText>uthority</w:delText>
        </w:r>
        <w:r w:rsidR="00E74E25" w:rsidRPr="00143F99" w:rsidDel="00A0629F">
          <w:delText>;</w:delText>
        </w:r>
        <w:bookmarkStart w:id="1692" w:name="_Toc208001507"/>
        <w:bookmarkEnd w:id="1692"/>
      </w:del>
    </w:p>
    <w:p w14:paraId="48344A37" w14:textId="0CEEFAF9" w:rsidR="00AD4DA8" w:rsidRPr="00143F99" w:rsidDel="00A0629F" w:rsidRDefault="00AD4DA8" w:rsidP="00AD4DA8">
      <w:pPr>
        <w:pStyle w:val="Bullet1"/>
        <w:rPr>
          <w:del w:id="1693" w:author="Abercrombie, Kerrie" w:date="2025-09-09T07:41:00Z" w16du:dateUtc="2025-09-08T21:41:00Z"/>
        </w:rPr>
      </w:pPr>
      <w:del w:id="1694" w:author="Abercrombie, Kerrie" w:date="2025-09-09T07:41:00Z" w16du:dateUtc="2025-09-08T21:41:00Z">
        <w:r w:rsidRPr="00143F99" w:rsidDel="00A0629F">
          <w:delText xml:space="preserve">there is a break in service, for </w:delText>
        </w:r>
        <w:r w:rsidR="00E74E25" w:rsidRPr="00143F99" w:rsidDel="00A0629F">
          <w:delText>any</w:delText>
        </w:r>
        <w:r w:rsidRPr="00143F99" w:rsidDel="00A0629F">
          <w:delText xml:space="preserve"> reason, for a period defined by the </w:delText>
        </w:r>
        <w:r w:rsidR="00B754B4" w:rsidRPr="00143F99" w:rsidDel="00A0629F">
          <w:delText>relevant a</w:delText>
        </w:r>
        <w:r w:rsidRPr="00143F99" w:rsidDel="00A0629F">
          <w:delText>uthority</w:delText>
        </w:r>
        <w:r w:rsidR="00C822B4" w:rsidRPr="00143F99" w:rsidDel="00A0629F">
          <w:delText>;</w:delText>
        </w:r>
        <w:r w:rsidRPr="00143F99" w:rsidDel="00A0629F">
          <w:delText xml:space="preserve"> or</w:delText>
        </w:r>
        <w:bookmarkStart w:id="1695" w:name="_Toc208001508"/>
        <w:bookmarkEnd w:id="1695"/>
      </w:del>
    </w:p>
    <w:p w14:paraId="437B8460" w14:textId="66990FB1" w:rsidR="00015E1F" w:rsidRPr="00143F99" w:rsidDel="00A0629F" w:rsidRDefault="00AD4DA8" w:rsidP="00E74E25">
      <w:pPr>
        <w:pStyle w:val="Bullet1"/>
        <w:spacing w:after="200" w:line="276" w:lineRule="auto"/>
        <w:rPr>
          <w:del w:id="1696" w:author="Abercrombie, Kerrie" w:date="2025-09-09T07:41:00Z" w16du:dateUtc="2025-09-08T21:41:00Z"/>
          <w:rFonts w:asciiTheme="majorHAnsi" w:eastAsiaTheme="majorEastAsia" w:hAnsiTheme="majorHAnsi" w:cstheme="majorBidi"/>
          <w:b/>
          <w:bCs/>
          <w:caps/>
          <w:color w:val="407EC9"/>
          <w:sz w:val="24"/>
          <w:szCs w:val="24"/>
        </w:rPr>
      </w:pPr>
      <w:del w:id="1697" w:author="Abercrombie, Kerrie" w:date="2025-09-09T07:41:00Z" w16du:dateUtc="2025-09-08T21:41:00Z">
        <w:r w:rsidRPr="00143F99" w:rsidDel="00A0629F">
          <w:delText>the maximum</w:delText>
        </w:r>
        <w:r w:rsidR="00FF400B" w:rsidRPr="00143F99" w:rsidDel="00A0629F">
          <w:delText xml:space="preserve"> time period for undertaking </w:delText>
        </w:r>
        <w:r w:rsidR="005A428A" w:rsidRPr="00143F99" w:rsidDel="00A0629F">
          <w:delText xml:space="preserve">revalidation </w:delText>
        </w:r>
        <w:r w:rsidRPr="00143F99" w:rsidDel="00A0629F">
          <w:delText>training has been reached.</w:delText>
        </w:r>
        <w:r w:rsidR="000D030B" w:rsidRPr="00143F99" w:rsidDel="00A0629F">
          <w:rPr>
            <w:spacing w:val="-2"/>
          </w:rPr>
          <w:delText xml:space="preserve"> </w:delText>
        </w:r>
        <w:bookmarkStart w:id="1698" w:name="_Toc208001509"/>
        <w:bookmarkEnd w:id="1698"/>
      </w:del>
    </w:p>
    <w:p w14:paraId="495192F9" w14:textId="79ED308E" w:rsidR="00EA3422" w:rsidRPr="00143F99" w:rsidDel="00A0629F" w:rsidRDefault="00205CF6" w:rsidP="00070244">
      <w:pPr>
        <w:pStyle w:val="BodyText"/>
        <w:keepNext/>
        <w:keepLines/>
        <w:rPr>
          <w:ins w:id="1699" w:author="Jillian Carson-Jackson" w:date="2025-08-21T19:34:00Z" w16du:dateUtc="2025-08-21T23:34:00Z"/>
          <w:del w:id="1700" w:author="Abercrombie, Kerrie" w:date="2025-09-09T07:41:00Z" w16du:dateUtc="2025-09-08T21:41:00Z"/>
        </w:rPr>
      </w:pPr>
      <w:ins w:id="1701" w:author="Jillian Carson-Jackson" w:date="2025-08-21T19:36:00Z" w16du:dateUtc="2025-08-21T23:36:00Z">
        <w:del w:id="1702" w:author="Abercrombie, Kerrie" w:date="2025-09-09T07:41:00Z" w16du:dateUtc="2025-09-08T21:41:00Z">
          <w:r w:rsidRPr="00143F99" w:rsidDel="00A0629F">
            <w:delText xml:space="preserve">Where a certificate has expired, the Competent Authority should identify a process </w:delText>
          </w:r>
          <w:r w:rsidR="008017AF" w:rsidRPr="00143F99" w:rsidDel="00A0629F">
            <w:delText xml:space="preserve">for the re-issue of a certificate, including the additional training that </w:delText>
          </w:r>
          <w:commentRangeStart w:id="1703"/>
          <w:r w:rsidR="008017AF" w:rsidRPr="00143F99" w:rsidDel="00A0629F">
            <w:delText>may be required</w:delText>
          </w:r>
        </w:del>
      </w:ins>
      <w:commentRangeEnd w:id="1703"/>
      <w:ins w:id="1704" w:author="Jillian Carson-Jackson" w:date="2025-08-21T19:37:00Z" w16du:dateUtc="2025-08-21T23:37:00Z">
        <w:del w:id="1705" w:author="Abercrombie, Kerrie" w:date="2025-09-09T07:41:00Z" w16du:dateUtc="2025-09-08T21:41:00Z">
          <w:r w:rsidR="00561E1E" w:rsidRPr="00143F99" w:rsidDel="00A0629F">
            <w:rPr>
              <w:rStyle w:val="CommentReference"/>
            </w:rPr>
            <w:commentReference w:id="1703"/>
          </w:r>
        </w:del>
      </w:ins>
      <w:ins w:id="1706" w:author="Jillian Carson-Jackson" w:date="2025-08-21T19:36:00Z" w16du:dateUtc="2025-08-21T23:36:00Z">
        <w:del w:id="1707" w:author="Abercrombie, Kerrie" w:date="2025-09-09T07:41:00Z" w16du:dateUtc="2025-09-08T21:41:00Z">
          <w:r w:rsidR="008017AF" w:rsidRPr="00143F99" w:rsidDel="00A0629F">
            <w:delText xml:space="preserve">. </w:delText>
          </w:r>
        </w:del>
      </w:ins>
      <w:bookmarkStart w:id="1708" w:name="_Toc208001510"/>
      <w:bookmarkEnd w:id="1708"/>
    </w:p>
    <w:p w14:paraId="38D763CC" w14:textId="33C55E4A" w:rsidR="00070244" w:rsidRPr="00070244" w:rsidDel="00A0629F" w:rsidRDefault="00070244" w:rsidP="00070244">
      <w:pPr>
        <w:pStyle w:val="BodyText"/>
        <w:keepNext/>
        <w:keepLines/>
        <w:rPr>
          <w:del w:id="1709" w:author="Abercrombie, Kerrie" w:date="2025-09-09T07:41:00Z" w16du:dateUtc="2025-09-08T21:41:00Z"/>
        </w:rPr>
      </w:pPr>
      <w:del w:id="1710" w:author="Abercrombie, Kerrie" w:date="2025-09-09T07:41:00Z" w16du:dateUtc="2025-09-08T21:41:00Z">
        <w:r w:rsidRPr="00143F99" w:rsidDel="00A0629F">
          <w:delText>The process for maintaining qualifications is provided in Section 9.</w:delText>
        </w:r>
        <w:bookmarkStart w:id="1711" w:name="_Toc208001511"/>
        <w:bookmarkEnd w:id="1711"/>
      </w:del>
    </w:p>
    <w:p w14:paraId="6103F19C" w14:textId="5A6102AF" w:rsidR="00944281" w:rsidRPr="00EC2438" w:rsidRDefault="008C6EB4" w:rsidP="00382638">
      <w:pPr>
        <w:pStyle w:val="Heading2"/>
      </w:pPr>
      <w:bookmarkStart w:id="1712" w:name="_Toc208001512"/>
      <w:r>
        <w:t>T</w:t>
      </w:r>
      <w:r w:rsidR="00B01C14" w:rsidRPr="00EC2438">
        <w:t>raining records</w:t>
      </w:r>
      <w:bookmarkEnd w:id="1712"/>
    </w:p>
    <w:p w14:paraId="16EC91F2" w14:textId="38FA8108" w:rsidR="00FB4DA1" w:rsidRDefault="00FB4DA1" w:rsidP="00FB4DA1">
      <w:pPr>
        <w:pStyle w:val="Heading2separationline"/>
      </w:pPr>
    </w:p>
    <w:p w14:paraId="2F758A6C" w14:textId="4CA2DDF8" w:rsidR="008D49B1" w:rsidRDefault="008D49B1" w:rsidP="00A151CC">
      <w:pPr>
        <w:pStyle w:val="BodyText"/>
      </w:pPr>
      <w:r>
        <w:t xml:space="preserve">The VTS </w:t>
      </w:r>
      <w:r w:rsidR="00C219F4">
        <w:t xml:space="preserve">provider </w:t>
      </w:r>
      <w:r>
        <w:t xml:space="preserve">should maintain </w:t>
      </w:r>
      <w:r w:rsidR="004945F4">
        <w:t xml:space="preserve">a register of </w:t>
      </w:r>
      <w:r>
        <w:t>training records for VTS personnel</w:t>
      </w:r>
      <w:r w:rsidR="00E74E25">
        <w:t xml:space="preserve">. </w:t>
      </w:r>
      <w:r w:rsidR="00CC7C85">
        <w:t xml:space="preserve">These </w:t>
      </w:r>
      <w:r w:rsidR="00E74E25">
        <w:t>records should include details of</w:t>
      </w:r>
      <w:r w:rsidR="001562C4">
        <w:t xml:space="preserve"> (but not be limited to)</w:t>
      </w:r>
      <w:r>
        <w:t>:</w:t>
      </w:r>
    </w:p>
    <w:p w14:paraId="62B14E90" w14:textId="1A632188" w:rsidR="008D49B1" w:rsidRDefault="00E74E25" w:rsidP="008D49B1">
      <w:pPr>
        <w:pStyle w:val="Bullet1"/>
      </w:pPr>
      <w:r>
        <w:t>OJT</w:t>
      </w:r>
      <w:r w:rsidR="008D49B1">
        <w:t xml:space="preserve"> </w:t>
      </w:r>
      <w:r w:rsidR="00C51B37">
        <w:t>for</w:t>
      </w:r>
      <w:r w:rsidR="008D49B1">
        <w:t xml:space="preserve"> each </w:t>
      </w:r>
      <w:r w:rsidR="00B754B4">
        <w:t xml:space="preserve">VTS area and </w:t>
      </w:r>
      <w:r w:rsidR="008D49B1">
        <w:t>VTS</w:t>
      </w:r>
      <w:r>
        <w:t xml:space="preserve"> centre</w:t>
      </w:r>
      <w:r w:rsidR="008D49B1">
        <w:t xml:space="preserve"> at which the holder is employed, and the date the training was completed</w:t>
      </w:r>
      <w:ins w:id="1713" w:author="Abercrombie, Kerrie" w:date="2025-09-06T10:08:00Z" w16du:dateUtc="2025-09-06T00:08:00Z">
        <w:r w:rsidR="00D46838">
          <w:t>.</w:t>
        </w:r>
      </w:ins>
      <w:del w:id="1714" w:author="Abercrombie, Kerrie" w:date="2025-09-06T10:08:00Z" w16du:dateUtc="2025-09-06T00:08:00Z">
        <w:r w:rsidR="00BB4EB8" w:rsidDel="00D46838">
          <w:delText>;</w:delText>
        </w:r>
      </w:del>
    </w:p>
    <w:p w14:paraId="7437E607" w14:textId="49C3A063" w:rsidR="009B56CB" w:rsidRDefault="009B56CB" w:rsidP="009B56CB">
      <w:pPr>
        <w:pStyle w:val="Bullet1"/>
      </w:pPr>
      <w:r>
        <w:t xml:space="preserve">VTS </w:t>
      </w:r>
      <w:r w:rsidR="00E74E25">
        <w:t>model</w:t>
      </w:r>
      <w:r>
        <w:t xml:space="preserve"> courses successfully completed</w:t>
      </w:r>
      <w:r w:rsidR="00E97B1B">
        <w:t>,</w:t>
      </w:r>
      <w:r>
        <w:t xml:space="preserve"> including the name of the </w:t>
      </w:r>
      <w:r w:rsidR="00E74E25">
        <w:t xml:space="preserve">accredited training </w:t>
      </w:r>
      <w:r w:rsidR="00E145A2">
        <w:t>organization</w:t>
      </w:r>
      <w:r>
        <w:t xml:space="preserve"> where the course was undertaken</w:t>
      </w:r>
      <w:ins w:id="1715" w:author="Jillian Carson-Jackson" w:date="2025-08-21T19:38:00Z" w16du:dateUtc="2025-08-21T23:38:00Z">
        <w:r w:rsidR="009B30A5">
          <w:t>, when the course was undertaken</w:t>
        </w:r>
      </w:ins>
      <w:r w:rsidR="00E74E25">
        <w:t xml:space="preserve"> and copies of the course certification</w:t>
      </w:r>
      <w:ins w:id="1716" w:author="Abercrombie, Kerrie" w:date="2025-09-06T10:08:00Z" w16du:dateUtc="2025-09-06T00:08:00Z">
        <w:r w:rsidR="00D46838">
          <w:t>.</w:t>
        </w:r>
      </w:ins>
      <w:del w:id="1717" w:author="Abercrombie, Kerrie" w:date="2025-09-06T10:08:00Z" w16du:dateUtc="2025-09-06T00:08:00Z">
        <w:r w:rsidR="00BB4EB8" w:rsidDel="00D46838">
          <w:delText>;</w:delText>
        </w:r>
      </w:del>
    </w:p>
    <w:p w14:paraId="65CC3DE9" w14:textId="055F6F8B" w:rsidR="009B56CB" w:rsidRDefault="009B56CB" w:rsidP="009B56CB">
      <w:pPr>
        <w:pStyle w:val="Bullet1"/>
      </w:pPr>
      <w:del w:id="1718" w:author="Abercrombie, Kerrie" w:date="2025-09-09T07:40:00Z" w16du:dateUtc="2025-09-08T21:40:00Z">
        <w:r w:rsidDel="00A0629F">
          <w:delText xml:space="preserve">regular </w:delText>
        </w:r>
      </w:del>
      <w:ins w:id="1719" w:author="Abercrombie, Kerrie" w:date="2025-09-09T07:40:00Z" w16du:dateUtc="2025-09-08T21:40:00Z">
        <w:r w:rsidR="00A0629F">
          <w:t xml:space="preserve">periodic </w:t>
        </w:r>
      </w:ins>
      <w:r>
        <w:t>assessment</w:t>
      </w:r>
      <w:ins w:id="1720" w:author="Abercrombie, Kerrie" w:date="2025-09-09T07:40:00Z" w16du:dateUtc="2025-09-08T21:40:00Z">
        <w:r w:rsidR="00A0629F" w:rsidRPr="00A0629F">
          <w:t xml:space="preserve"> </w:t>
        </w:r>
        <w:r w:rsidR="00A0629F">
          <w:t>s (eg performance assessments, competency based tests).</w:t>
        </w:r>
      </w:ins>
      <w:del w:id="1721" w:author="Abercrombie, Kerrie" w:date="2025-09-09T07:41:00Z" w16du:dateUtc="2025-09-08T21:41:00Z">
        <w:r w:rsidDel="00A0629F">
          <w:delText xml:space="preserve"> </w:delText>
        </w:r>
      </w:del>
      <w:del w:id="1722" w:author="Abercrombie, Kerrie" w:date="2025-09-09T07:40:00Z" w16du:dateUtc="2025-09-08T21:40:00Z">
        <w:r w:rsidDel="00A0629F">
          <w:delText>records and the result</w:delText>
        </w:r>
        <w:r w:rsidR="00E74E25" w:rsidDel="00A0629F">
          <w:delText>s</w:delText>
        </w:r>
        <w:r w:rsidDel="00A0629F">
          <w:delText xml:space="preserve"> thereof</w:delText>
        </w:r>
        <w:r w:rsidR="00BB4EB8" w:rsidDel="00A0629F">
          <w:delText>;</w:delText>
        </w:r>
      </w:del>
    </w:p>
    <w:p w14:paraId="471FE066" w14:textId="426063BB" w:rsidR="008D49B1" w:rsidRDefault="008D49B1" w:rsidP="008D49B1">
      <w:pPr>
        <w:pStyle w:val="Bullet1"/>
      </w:pPr>
      <w:r>
        <w:t>revalidation records</w:t>
      </w:r>
      <w:r w:rsidR="00BB4EB8">
        <w:t xml:space="preserve">; </w:t>
      </w:r>
      <w:commentRangeStart w:id="1723"/>
      <w:del w:id="1724" w:author="Abercrombie, Kerrie" w:date="2025-09-09T07:39:00Z" w16du:dateUtc="2025-09-08T21:39:00Z">
        <w:r w:rsidR="00BB4EB8" w:rsidDel="00A0629F">
          <w:delText>and</w:delText>
        </w:r>
      </w:del>
      <w:commentRangeEnd w:id="1723"/>
      <w:r w:rsidR="00A0629F">
        <w:rPr>
          <w:rStyle w:val="CommentReference"/>
          <w:color w:val="auto"/>
        </w:rPr>
        <w:commentReference w:id="1723"/>
      </w:r>
    </w:p>
    <w:p w14:paraId="23614B47" w14:textId="66B82F4D" w:rsidR="008D49B1" w:rsidRDefault="008D49B1" w:rsidP="008D49B1">
      <w:pPr>
        <w:pStyle w:val="Bullet1"/>
      </w:pPr>
      <w:r>
        <w:t>any other relevant course or training successfully completed (</w:t>
      </w:r>
      <w:r w:rsidR="00E74E25">
        <w:t>e.g.</w:t>
      </w:r>
      <w:del w:id="1725" w:author="Abercrombie, Kerrie" w:date="2025-09-05T16:55:00Z" w16du:dateUtc="2025-09-05T06:55:00Z">
        <w:r w:rsidR="004148FA" w:rsidDel="00565D78">
          <w:delText>,</w:delText>
        </w:r>
      </w:del>
      <w:r w:rsidR="004148FA">
        <w:t xml:space="preserve"> </w:t>
      </w:r>
      <w:r>
        <w:t>first aid training)</w:t>
      </w:r>
      <w:r w:rsidR="00E74E25">
        <w:t>.</w:t>
      </w:r>
    </w:p>
    <w:p w14:paraId="23D17367" w14:textId="782E5190" w:rsidR="008D49B1" w:rsidRDefault="00A0629F" w:rsidP="00A151CC">
      <w:pPr>
        <w:pStyle w:val="BodyText"/>
      </w:pPr>
      <w:ins w:id="1726" w:author="Abercrombie, Kerrie" w:date="2025-09-09T07:39:00Z" w16du:dateUtc="2025-09-08T21:39:00Z">
        <w:r>
          <w:t xml:space="preserve">Competent </w:t>
        </w:r>
      </w:ins>
      <w:r w:rsidR="008D49B1">
        <w:t>Authorit</w:t>
      </w:r>
      <w:r w:rsidR="00111DA4">
        <w:t>ies</w:t>
      </w:r>
      <w:ins w:id="1727" w:author="Abercrombie, Kerrie" w:date="2025-09-09T07:39:00Z" w16du:dateUtc="2025-09-08T21:39:00Z">
        <w:r>
          <w:t xml:space="preserve"> or VTS providers</w:t>
        </w:r>
      </w:ins>
      <w:del w:id="1728" w:author="Abercrombie, Kerrie" w:date="2025-09-09T07:39:00Z" w16du:dateUtc="2025-09-08T21:39:00Z">
        <w:r w:rsidR="008D49B1" w:rsidDel="00A0629F">
          <w:delText xml:space="preserve"> </w:delText>
        </w:r>
      </w:del>
      <w:ins w:id="1729" w:author="Abercrombie, Kerrie" w:date="2025-09-06T10:07:00Z" w16du:dateUtc="2025-09-06T00:07:00Z">
        <w:r w:rsidR="00D46838">
          <w:t xml:space="preserve"> </w:t>
        </w:r>
      </w:ins>
      <w:r w:rsidR="008D49B1">
        <w:t xml:space="preserve">may consider issuing a VTS certification log </w:t>
      </w:r>
      <w:del w:id="1730" w:author="Abercrombie, Kerrie" w:date="2025-09-09T07:39:00Z" w16du:dateUtc="2025-09-08T21:39:00Z">
        <w:r w:rsidR="008D49B1" w:rsidDel="00A0629F">
          <w:delText xml:space="preserve">as a means </w:delText>
        </w:r>
      </w:del>
      <w:r w:rsidR="008D49B1">
        <w:t>to formally record course certificates and training activities of VTS personnel.</w:t>
      </w:r>
      <w:r w:rsidR="00C822B4">
        <w:t xml:space="preserve"> </w:t>
      </w:r>
      <w:r w:rsidR="008D49B1">
        <w:t>The log should include (but not be limited to):</w:t>
      </w:r>
    </w:p>
    <w:p w14:paraId="3544EA1F" w14:textId="02A2C7A8" w:rsidR="008D49B1" w:rsidRDefault="00B83B63" w:rsidP="00A90C21">
      <w:pPr>
        <w:pStyle w:val="Bullet1"/>
      </w:pPr>
      <w:r>
        <w:t xml:space="preserve">the </w:t>
      </w:r>
      <w:r w:rsidR="00C822B4">
        <w:t>holder’s</w:t>
      </w:r>
      <w:r>
        <w:t xml:space="preserve"> full name</w:t>
      </w:r>
      <w:del w:id="1731" w:author="Abercrombie, Kerrie" w:date="2025-09-06T10:07:00Z" w16du:dateUtc="2025-09-06T00:07:00Z">
        <w:r w:rsidR="00BB4EB8" w:rsidDel="00D46838">
          <w:delText>;</w:delText>
        </w:r>
      </w:del>
    </w:p>
    <w:p w14:paraId="2FD6677A" w14:textId="403E284D" w:rsidR="008D49B1" w:rsidRDefault="008D49B1" w:rsidP="00A90C21">
      <w:pPr>
        <w:pStyle w:val="Bullet1"/>
      </w:pPr>
      <w:r>
        <w:t xml:space="preserve">the </w:t>
      </w:r>
      <w:r w:rsidR="00B83B63">
        <w:t>country in which it was awarded</w:t>
      </w:r>
      <w:del w:id="1732" w:author="Abercrombie, Kerrie" w:date="2025-09-06T10:07:00Z" w16du:dateUtc="2025-09-06T00:07:00Z">
        <w:r w:rsidR="00BB4EB8" w:rsidDel="00D46838">
          <w:delText>;</w:delText>
        </w:r>
      </w:del>
    </w:p>
    <w:p w14:paraId="4F4C8059" w14:textId="1073FD39" w:rsidR="008D49B1" w:rsidRDefault="008D49B1" w:rsidP="00A90C21">
      <w:pPr>
        <w:pStyle w:val="Bullet1"/>
      </w:pPr>
      <w:r>
        <w:t>date of birth and/or unique identification information</w:t>
      </w:r>
      <w:del w:id="1733" w:author="Abercrombie, Kerrie" w:date="2025-09-06T10:07:00Z" w16du:dateUtc="2025-09-06T00:07:00Z">
        <w:r w:rsidR="00BB4EB8" w:rsidDel="00D46838">
          <w:delText>;</w:delText>
        </w:r>
      </w:del>
    </w:p>
    <w:p w14:paraId="44E4A5AE" w14:textId="3062410A" w:rsidR="008D49B1" w:rsidRDefault="00B83B63" w:rsidP="00A90C21">
      <w:pPr>
        <w:pStyle w:val="Bullet1"/>
      </w:pPr>
      <w:r>
        <w:t>the date of issue</w:t>
      </w:r>
      <w:del w:id="1734" w:author="Abercrombie, Kerrie" w:date="2025-09-06T10:07:00Z" w16du:dateUtc="2025-09-06T00:07:00Z">
        <w:r w:rsidR="00BB4EB8" w:rsidDel="00D46838">
          <w:delText>;</w:delText>
        </w:r>
      </w:del>
    </w:p>
    <w:p w14:paraId="12B4EBC4" w14:textId="2FEA5932" w:rsidR="008D49B1" w:rsidRDefault="00B83B63" w:rsidP="00A90C21">
      <w:pPr>
        <w:pStyle w:val="Bullet1"/>
      </w:pPr>
      <w:r>
        <w:t xml:space="preserve">a unique </w:t>
      </w:r>
      <w:r w:rsidR="00CC7C85">
        <w:t xml:space="preserve">certificate </w:t>
      </w:r>
      <w:r>
        <w:t>number</w:t>
      </w:r>
      <w:del w:id="1735" w:author="Abercrombie, Kerrie" w:date="2025-09-09T07:38:00Z" w16du:dateUtc="2025-09-08T21:38:00Z">
        <w:r w:rsidR="00BB4EB8" w:rsidDel="00A0629F">
          <w:delText xml:space="preserve">; </w:delText>
        </w:r>
        <w:commentRangeStart w:id="1736"/>
        <w:r w:rsidR="00BB4EB8" w:rsidDel="00A0629F">
          <w:delText>and</w:delText>
        </w:r>
      </w:del>
      <w:commentRangeEnd w:id="1736"/>
      <w:r w:rsidR="00A0629F">
        <w:rPr>
          <w:rStyle w:val="CommentReference"/>
          <w:color w:val="auto"/>
        </w:rPr>
        <w:commentReference w:id="1736"/>
      </w:r>
    </w:p>
    <w:p w14:paraId="78AFC36D" w14:textId="1ECB2EB1" w:rsidR="00E76289" w:rsidRPr="00070244" w:rsidRDefault="008D49B1" w:rsidP="00070244">
      <w:pPr>
        <w:pStyle w:val="Bullet1"/>
        <w:spacing w:after="200" w:line="276" w:lineRule="auto"/>
      </w:pPr>
      <w:r>
        <w:t xml:space="preserve">brief details of the VTS </w:t>
      </w:r>
      <w:r w:rsidR="0007240C">
        <w:t>qualifications</w:t>
      </w:r>
      <w:r>
        <w:t xml:space="preserve"> held, including the </w:t>
      </w:r>
      <w:r w:rsidR="00014046">
        <w:t xml:space="preserve">certificate </w:t>
      </w:r>
      <w:r>
        <w:t>number</w:t>
      </w:r>
      <w:del w:id="1737" w:author="Abercrombie, Kerrie" w:date="2025-09-06T10:07:00Z" w16du:dateUtc="2025-09-06T00:07:00Z">
        <w:r w:rsidR="00B83B63" w:rsidDel="00D46838">
          <w:delText>.</w:delText>
        </w:r>
      </w:del>
    </w:p>
    <w:p w14:paraId="50622147" w14:textId="793EC8F1" w:rsidR="00944281" w:rsidRPr="009917B2" w:rsidRDefault="00944281">
      <w:pPr>
        <w:pStyle w:val="Heading1"/>
      </w:pPr>
      <w:bookmarkStart w:id="1738" w:name="_Toc208001513"/>
      <w:r w:rsidRPr="009917B2">
        <w:t xml:space="preserve">MAINTAINING </w:t>
      </w:r>
      <w:commentRangeStart w:id="1739"/>
      <w:r w:rsidRPr="009917B2">
        <w:t>QUAL</w:t>
      </w:r>
      <w:r w:rsidR="00192426" w:rsidRPr="009917B2">
        <w:t>I</w:t>
      </w:r>
      <w:r w:rsidRPr="009917B2">
        <w:t>FICATIONS</w:t>
      </w:r>
      <w:commentRangeEnd w:id="1739"/>
      <w:r w:rsidR="0023049A">
        <w:rPr>
          <w:rStyle w:val="CommentReference"/>
          <w:rFonts w:asciiTheme="minorHAnsi" w:eastAsiaTheme="minorHAnsi" w:hAnsiTheme="minorHAnsi" w:cstheme="minorBidi"/>
          <w:b w:val="0"/>
          <w:bCs w:val="0"/>
          <w:caps w:val="0"/>
          <w:color w:val="auto"/>
        </w:rPr>
        <w:commentReference w:id="1739"/>
      </w:r>
      <w:bookmarkEnd w:id="1738"/>
    </w:p>
    <w:p w14:paraId="5FA37F0D" w14:textId="77777777" w:rsidR="00944281" w:rsidRDefault="00944281" w:rsidP="00C3149A">
      <w:pPr>
        <w:pStyle w:val="Heading1separatationline"/>
        <w:keepNext/>
        <w:keepLines/>
      </w:pPr>
    </w:p>
    <w:p w14:paraId="0CFB0AE1" w14:textId="77777777" w:rsidR="00590EB3" w:rsidRDefault="00FD73C6" w:rsidP="00FD73C6">
      <w:pPr>
        <w:pStyle w:val="BodyText"/>
      </w:pPr>
      <w:r>
        <w:t xml:space="preserve">As indicated in IMO Resolution A.1158(32) </w:t>
      </w:r>
    </w:p>
    <w:p w14:paraId="18604F81" w14:textId="06DDFB36" w:rsidR="00FD73C6" w:rsidRPr="00DC7FF1" w:rsidRDefault="00FD73C6" w:rsidP="00590EB3">
      <w:pPr>
        <w:pStyle w:val="BodyText"/>
        <w:ind w:left="450"/>
        <w:rPr>
          <w:i/>
          <w:iCs/>
        </w:rPr>
      </w:pPr>
      <w:r w:rsidRPr="00DC7FF1">
        <w:rPr>
          <w:i/>
          <w:iCs/>
        </w:rPr>
        <w:t>8.2 -</w:t>
      </w:r>
      <w:r>
        <w:t xml:space="preserve"> </w:t>
      </w:r>
      <w:r w:rsidRPr="00FF4F7D">
        <w:rPr>
          <w:i/>
          <w:iCs/>
        </w:rPr>
        <w:t xml:space="preserve">VTS personnel should only be considered competent when appropriately trained and qualified for their VTS duties, </w:t>
      </w:r>
      <w:r>
        <w:t xml:space="preserve">and, </w:t>
      </w:r>
    </w:p>
    <w:p w14:paraId="3A09A735" w14:textId="55993777" w:rsidR="00FD73C6" w:rsidRPr="007578CB" w:rsidRDefault="00FD73C6" w:rsidP="00590EB3">
      <w:pPr>
        <w:pStyle w:val="BodyText"/>
        <w:ind w:left="450"/>
        <w:rPr>
          <w:i/>
          <w:iCs/>
        </w:rPr>
      </w:pPr>
      <w:r w:rsidRPr="00FF4F7D">
        <w:rPr>
          <w:i/>
          <w:iCs/>
        </w:rPr>
        <w:t xml:space="preserve">8.2.3 undergoing periodic assessments and revalidation training to ensure competence is maintained. </w:t>
      </w:r>
    </w:p>
    <w:p w14:paraId="25B1FABD" w14:textId="11C2DFA3" w:rsidR="00501FC4" w:rsidRDefault="00501FC4" w:rsidP="00501FC4">
      <w:pPr>
        <w:pStyle w:val="BodyText"/>
      </w:pPr>
      <w:r w:rsidRPr="00D65228">
        <w:rPr>
          <w:highlight w:val="yellow"/>
        </w:rPr>
        <w:t xml:space="preserve">The term “revalidation” </w:t>
      </w:r>
      <w:r w:rsidR="00266835" w:rsidRPr="00D65228">
        <w:rPr>
          <w:highlight w:val="yellow"/>
        </w:rPr>
        <w:t>is</w:t>
      </w:r>
      <w:r w:rsidRPr="00D65228">
        <w:rPr>
          <w:highlight w:val="yellow"/>
        </w:rPr>
        <w:t xml:space="preserve"> the process</w:t>
      </w:r>
      <w:ins w:id="1740" w:author="Abercrombie, Kerrie" w:date="2025-09-09T07:34:00Z" w16du:dateUtc="2025-09-08T21:34:00Z">
        <w:r w:rsidR="00A0629F">
          <w:rPr>
            <w:highlight w:val="yellow"/>
          </w:rPr>
          <w:t xml:space="preserve"> of </w:t>
        </w:r>
        <w:r w:rsidR="00A0629F" w:rsidRPr="00143F99">
          <w:rPr>
            <w:highlight w:val="yellow"/>
          </w:rPr>
          <w:t>confirming that VTS personnel continue to meet</w:t>
        </w:r>
        <w:r w:rsidR="00A0629F">
          <w:rPr>
            <w:highlight w:val="yellow"/>
          </w:rPr>
          <w:t xml:space="preserve"> the</w:t>
        </w:r>
        <w:r w:rsidR="00A0629F" w:rsidRPr="00143F99">
          <w:rPr>
            <w:highlight w:val="yellow"/>
          </w:rPr>
          <w:t xml:space="preserve"> required competencies through targeted training and/or assessment, ensuring the continued validity of their </w:t>
        </w:r>
        <w:r w:rsidR="00A0629F">
          <w:rPr>
            <w:highlight w:val="yellow"/>
          </w:rPr>
          <w:t xml:space="preserve">VTS </w:t>
        </w:r>
        <w:r w:rsidR="00A0629F" w:rsidRPr="00143F99">
          <w:rPr>
            <w:highlight w:val="yellow"/>
          </w:rPr>
          <w:t>qualifications</w:t>
        </w:r>
      </w:ins>
      <w:del w:id="1741" w:author="Abercrombie, Kerrie" w:date="2025-09-09T07:34:00Z" w16du:dateUtc="2025-09-08T21:34:00Z">
        <w:r w:rsidRPr="00D65228" w:rsidDel="00A0629F">
          <w:rPr>
            <w:highlight w:val="yellow"/>
          </w:rPr>
          <w:delText xml:space="preserve"> to maintain a VTS qualification</w:delText>
        </w:r>
      </w:del>
      <w:r w:rsidRPr="00D65228">
        <w:rPr>
          <w:highlight w:val="yellow"/>
        </w:rPr>
        <w:t>.</w:t>
      </w:r>
    </w:p>
    <w:p w14:paraId="7326B44F" w14:textId="2AF81B75" w:rsidR="00FE62C3" w:rsidRDefault="00E76289" w:rsidP="00FE62C3">
      <w:pPr>
        <w:pStyle w:val="BodyText"/>
      </w:pPr>
      <w:r>
        <w:t xml:space="preserve">The qualifications </w:t>
      </w:r>
      <w:r w:rsidRPr="00E76289">
        <w:t xml:space="preserve">of VTS personnel </w:t>
      </w:r>
      <w:del w:id="1742" w:author="Abercrombie, Kerrie" w:date="2025-09-09T07:34:00Z" w16du:dateUtc="2025-09-08T21:34:00Z">
        <w:r w:rsidR="00FD73BE" w:rsidDel="00A0629F">
          <w:delText>must</w:delText>
        </w:r>
        <w:r w:rsidDel="00A0629F">
          <w:delText xml:space="preserve"> </w:delText>
        </w:r>
      </w:del>
      <w:ins w:id="1743" w:author="Abercrombie, Kerrie" w:date="2025-09-09T07:34:00Z" w16du:dateUtc="2025-09-08T21:34:00Z">
        <w:r w:rsidR="00A0629F">
          <w:t xml:space="preserve">are to </w:t>
        </w:r>
      </w:ins>
      <w:r>
        <w:t xml:space="preserve">be maintained and revalidated after </w:t>
      </w:r>
      <w:r w:rsidRPr="00E76289">
        <w:t>satisfactorily completing generic VTS training approved by the competent authority</w:t>
      </w:r>
      <w:r w:rsidR="00FD73BE">
        <w:t>,</w:t>
      </w:r>
      <w:r w:rsidRPr="00E76289">
        <w:t xml:space="preserve"> and on-the-job training at the VTS where the personnel are employed.</w:t>
      </w:r>
      <w:r>
        <w:t xml:space="preserve">  A structured process for revalidation </w:t>
      </w:r>
      <w:r w:rsidR="00FD73BE">
        <w:t xml:space="preserve">and continued professional development is essential to </w:t>
      </w:r>
      <w:r>
        <w:t>ensure that holders of VTS qualification</w:t>
      </w:r>
      <w:r w:rsidR="00917B2D">
        <w:t>s</w:t>
      </w:r>
      <w:r>
        <w:t xml:space="preserve"> maintain, develop skills, </w:t>
      </w:r>
      <w:r w:rsidR="00FD73BE" w:rsidRPr="00FD73BE">
        <w:t>and improve their competency, preventing skills and knowledge from degrading over time.</w:t>
      </w:r>
      <w:r w:rsidR="00EC2C63">
        <w:t xml:space="preserve"> Ensuring</w:t>
      </w:r>
      <w:r w:rsidR="005A428A" w:rsidRPr="00FD73BE">
        <w:t xml:space="preserve"> </w:t>
      </w:r>
      <w:r w:rsidR="00FD73BE" w:rsidRPr="00FD73BE">
        <w:t xml:space="preserve">qualifications </w:t>
      </w:r>
      <w:r w:rsidR="005A428A">
        <w:t xml:space="preserve">remain </w:t>
      </w:r>
      <w:r w:rsidR="00FD73BE" w:rsidRPr="00FD73BE">
        <w:t xml:space="preserve">current requires </w:t>
      </w:r>
      <w:r w:rsidR="00BB17F8">
        <w:t>VTS personnel</w:t>
      </w:r>
      <w:r w:rsidR="00917B2D">
        <w:t xml:space="preserve"> to </w:t>
      </w:r>
      <w:r w:rsidR="00FD73BE" w:rsidRPr="00FD73BE">
        <w:t>participat</w:t>
      </w:r>
      <w:r w:rsidR="00917B2D">
        <w:t>e</w:t>
      </w:r>
      <w:r w:rsidR="00FD73BE" w:rsidRPr="00FD73BE">
        <w:t xml:space="preserve"> in </w:t>
      </w:r>
      <w:r w:rsidR="00FD73BE">
        <w:t>the required</w:t>
      </w:r>
      <w:r w:rsidR="00FD73BE" w:rsidRPr="00FD73BE">
        <w:t xml:space="preserve"> training, staying informed about new procedures, refreshing knowledge, and demonstrating ongoing competency.</w:t>
      </w:r>
    </w:p>
    <w:p w14:paraId="257EC1AF" w14:textId="7DC3DFE4" w:rsidR="00E76289" w:rsidRDefault="00CF10B7" w:rsidP="00E76289">
      <w:pPr>
        <w:pStyle w:val="BodyText"/>
      </w:pPr>
      <w:commentRangeStart w:id="1744"/>
      <w:del w:id="1745" w:author="Abercrombie, Kerrie" w:date="2025-09-10T11:26:00Z" w16du:dateUtc="2025-09-10T01:26:00Z">
        <w:r w:rsidDel="00587883">
          <w:delText>I</w:delText>
        </w:r>
        <w:r w:rsidRPr="00CF10B7" w:rsidDel="00587883">
          <w:delText xml:space="preserve">n line with requirements </w:delText>
        </w:r>
      </w:del>
      <w:commentRangeEnd w:id="1744"/>
      <w:r w:rsidR="00587883">
        <w:rPr>
          <w:rStyle w:val="CommentReference"/>
        </w:rPr>
        <w:commentReference w:id="1744"/>
      </w:r>
      <w:del w:id="1746" w:author="Abercrombie, Kerrie" w:date="2025-09-10T11:26:00Z" w16du:dateUtc="2025-09-10T01:26:00Z">
        <w:r w:rsidRPr="00CF10B7" w:rsidDel="00587883">
          <w:delText>identified by the Competent Authority</w:delText>
        </w:r>
        <w:r w:rsidDel="00587883">
          <w:delText xml:space="preserve">, </w:delText>
        </w:r>
      </w:del>
      <w:del w:id="1747" w:author="Abercrombie, Kerrie" w:date="2025-08-29T13:59:00Z" w16du:dateUtc="2025-08-29T03:59:00Z">
        <w:r w:rsidDel="00694F82">
          <w:delText xml:space="preserve">the </w:delText>
        </w:r>
      </w:del>
      <w:r w:rsidR="00E76289">
        <w:t xml:space="preserve">VTS providers should </w:t>
      </w:r>
      <w:r w:rsidR="00FD73BE">
        <w:t>establish</w:t>
      </w:r>
      <w:r w:rsidR="00E76289">
        <w:t xml:space="preserve"> processes and procedures </w:t>
      </w:r>
      <w:r w:rsidR="00FD73BE">
        <w:t>for maintaining</w:t>
      </w:r>
      <w:r w:rsidR="00E76289">
        <w:t xml:space="preserve"> qualifications </w:t>
      </w:r>
      <w:r w:rsidR="00FD73BE">
        <w:t>and continual professional development to ensure V</w:t>
      </w:r>
      <w:r w:rsidR="00E76289">
        <w:t>TS personnel remain qualified to conduct their VTS duties</w:t>
      </w:r>
      <w:ins w:id="1748" w:author="Abercrombie, Kerrie" w:date="2025-09-10T11:26:00Z" w16du:dateUtc="2025-09-10T01:26:00Z">
        <w:r w:rsidR="00587883">
          <w:t xml:space="preserve">. Further, the VTS provider should take account of any additional </w:t>
        </w:r>
        <w:r w:rsidR="00587883" w:rsidRPr="00CF10B7">
          <w:t>requirements identified by the Competent Authority</w:t>
        </w:r>
      </w:ins>
      <w:r w:rsidR="00E76289">
        <w:t>. Consideration should be given to the following areas:</w:t>
      </w:r>
    </w:p>
    <w:p w14:paraId="37CB40C4" w14:textId="77777777" w:rsidR="00E80F3B" w:rsidRDefault="00E76289" w:rsidP="003C60ED">
      <w:pPr>
        <w:pStyle w:val="Bullet1"/>
      </w:pPr>
      <w:r>
        <w:lastRenderedPageBreak/>
        <w:t xml:space="preserve">Periodic assessments </w:t>
      </w:r>
      <w:r w:rsidR="00FD73BE" w:rsidRPr="00FD73BE">
        <w:t>to verify competence and address cases where personnel fall below required competency levels</w:t>
      </w:r>
      <w:r>
        <w:t xml:space="preserve">. </w:t>
      </w:r>
    </w:p>
    <w:p w14:paraId="57B2C0F1" w14:textId="17F844AC" w:rsidR="00E76289" w:rsidRDefault="00FD73BE" w:rsidP="00797768">
      <w:pPr>
        <w:pStyle w:val="Bullet1"/>
      </w:pPr>
      <w:r>
        <w:t>A t</w:t>
      </w:r>
      <w:r w:rsidR="00953ECA">
        <w:t>raining s</w:t>
      </w:r>
      <w:r w:rsidR="00E76289">
        <w:t>trategy to continue the development of skills</w:t>
      </w:r>
      <w:r w:rsidR="00917B2D">
        <w:t>.</w:t>
      </w:r>
      <w:r w:rsidR="00E76289">
        <w:t xml:space="preserve"> </w:t>
      </w:r>
    </w:p>
    <w:p w14:paraId="3D2189E4" w14:textId="00330990" w:rsidR="007B0B66" w:rsidRDefault="007B0B66" w:rsidP="00797768">
      <w:pPr>
        <w:pStyle w:val="Bullet1"/>
        <w:rPr>
          <w:ins w:id="1749" w:author="Abercrombie, Kerrie" w:date="2025-09-09T07:35:00Z" w16du:dateUtc="2025-09-08T21:35:00Z"/>
        </w:rPr>
      </w:pPr>
      <w:r>
        <w:t xml:space="preserve">A training strategy to cope with </w:t>
      </w:r>
      <w:ins w:id="1750" w:author="Abercrombie, Kerrie" w:date="2025-09-09T07:34:00Z" w16du:dateUtc="2025-09-08T21:34:00Z">
        <w:r w:rsidR="00A0629F">
          <w:t xml:space="preserve">significant </w:t>
        </w:r>
      </w:ins>
      <w:r>
        <w:t>changes in the VTS environment, including regulatory, operational and</w:t>
      </w:r>
      <w:ins w:id="1751" w:author="Abercrombie, Kerrie" w:date="2025-09-09T07:35:00Z" w16du:dateUtc="2025-09-08T21:35:00Z">
        <w:r w:rsidR="00A0629F">
          <w:t xml:space="preserve"> technological developments</w:t>
        </w:r>
      </w:ins>
      <w:del w:id="1752" w:author="Abercrombie, Kerrie" w:date="2025-09-09T07:34:00Z" w16du:dateUtc="2025-09-08T21:34:00Z">
        <w:r w:rsidDel="00A0629F">
          <w:delText xml:space="preserve"> technical (adaptation training)</w:delText>
        </w:r>
      </w:del>
      <w:r w:rsidR="004945F4">
        <w:t>.</w:t>
      </w:r>
    </w:p>
    <w:p w14:paraId="52EED21F" w14:textId="77777777" w:rsidR="00A0629F" w:rsidRDefault="00A0629F" w:rsidP="00A0629F">
      <w:pPr>
        <w:pStyle w:val="Bullet1"/>
        <w:rPr>
          <w:ins w:id="1753" w:author="Abercrombie, Kerrie" w:date="2025-09-09T07:35:00Z" w16du:dateUtc="2025-09-08T21:35:00Z"/>
        </w:rPr>
      </w:pPr>
      <w:commentRangeStart w:id="1754"/>
      <w:ins w:id="1755" w:author="Abercrombie, Kerrie" w:date="2025-09-09T07:35:00Z" w16du:dateUtc="2025-09-08T21:35:00Z">
        <w:r>
          <w:t>Revalidation training, including p</w:t>
        </w:r>
        <w:r w:rsidRPr="00DE4D2C">
          <w:t xml:space="preserve">rocedures for managing </w:t>
        </w:r>
        <w:r>
          <w:t>scenarios</w:t>
        </w:r>
        <w:r w:rsidRPr="00DE4D2C">
          <w:t xml:space="preserve"> where </w:t>
        </w:r>
        <w:r w:rsidRPr="00E80F3B">
          <w:t>the maximum time period for undertaking revalidation training has been reached</w:t>
        </w:r>
        <w:r w:rsidRPr="00DE4D2C">
          <w:t xml:space="preserve"> </w:t>
        </w:r>
        <w:r>
          <w:t xml:space="preserve">and </w:t>
        </w:r>
        <w:r w:rsidRPr="00DE4D2C">
          <w:t xml:space="preserve">personnel </w:t>
        </w:r>
        <w:r>
          <w:t xml:space="preserve">may be </w:t>
        </w:r>
        <w:r w:rsidRPr="00DE4D2C">
          <w:t>unable to complete revalidation within the timeframe set by the Competent Authority.</w:t>
        </w:r>
      </w:ins>
    </w:p>
    <w:p w14:paraId="3C715017" w14:textId="09BBD9E8" w:rsidR="00E76289" w:rsidDel="00A0629F" w:rsidRDefault="00E76289" w:rsidP="00974370">
      <w:pPr>
        <w:pStyle w:val="Bullet1"/>
        <w:rPr>
          <w:del w:id="1756" w:author="Abercrombie, Kerrie" w:date="2025-09-09T07:35:00Z" w16du:dateUtc="2025-09-08T21:35:00Z"/>
        </w:rPr>
      </w:pPr>
      <w:del w:id="1757" w:author="Abercrombie, Kerrie" w:date="2025-09-09T07:35:00Z" w16du:dateUtc="2025-09-08T21:35:00Z">
        <w:r w:rsidDel="00A0629F">
          <w:delText xml:space="preserve">Formal training </w:delText>
        </w:r>
        <w:r w:rsidR="00E37C4C" w:rsidDel="00A0629F">
          <w:delText>within the</w:delText>
        </w:r>
        <w:r w:rsidDel="00A0629F">
          <w:delText xml:space="preserve"> recurrent training </w:delText>
        </w:r>
        <w:r w:rsidR="00E37C4C" w:rsidDel="00A0629F">
          <w:delText>time frame as determined by the competent authority</w:delText>
        </w:r>
        <w:r w:rsidR="00FD73BE" w:rsidDel="00A0629F">
          <w:delText>.</w:delText>
        </w:r>
      </w:del>
    </w:p>
    <w:p w14:paraId="4FC8BAAD" w14:textId="77777777" w:rsidR="00A0629F" w:rsidRDefault="00FD73BE" w:rsidP="00A0629F">
      <w:pPr>
        <w:pStyle w:val="Bullet1"/>
        <w:rPr>
          <w:ins w:id="1758" w:author="Abercrombie, Kerrie" w:date="2025-09-09T07:37:00Z" w16du:dateUtc="2025-09-08T21:37:00Z"/>
        </w:rPr>
      </w:pPr>
      <w:del w:id="1759" w:author="Abercrombie, Kerrie" w:date="2025-09-09T07:35:00Z" w16du:dateUtc="2025-09-08T21:35:00Z">
        <w:r w:rsidRPr="00FD73BE" w:rsidDel="00A0629F">
          <w:delText>Procedures for personnel r</w:delText>
        </w:r>
      </w:del>
      <w:ins w:id="1760" w:author="Abercrombie, Kerrie" w:date="2025-09-09T07:35:00Z" w16du:dateUtc="2025-09-08T21:35:00Z">
        <w:r w:rsidR="00A0629F">
          <w:t>R</w:t>
        </w:r>
      </w:ins>
      <w:r w:rsidRPr="00FD73BE">
        <w:t>eturn</w:t>
      </w:r>
      <w:ins w:id="1761" w:author="Abercrombie, Kerrie" w:date="2025-09-09T07:36:00Z" w16du:dateUtc="2025-09-08T21:36:00Z">
        <w:r w:rsidR="00A0629F">
          <w:t xml:space="preserve"> to work procedures following</w:t>
        </w:r>
      </w:ins>
      <w:ins w:id="1762" w:author="Abercrombie, Kerrie" w:date="2025-08-29T14:53:00Z" w16du:dateUtc="2025-08-29T04:53:00Z">
        <w:r w:rsidR="00DE4D2C">
          <w:t xml:space="preserve"> </w:t>
        </w:r>
      </w:ins>
      <w:del w:id="1763" w:author="Abercrombie, Kerrie" w:date="2025-09-09T07:36:00Z" w16du:dateUtc="2025-09-08T21:36:00Z">
        <w:r w:rsidRPr="00FD73BE" w:rsidDel="00A0629F">
          <w:delText xml:space="preserve">ing after </w:delText>
        </w:r>
      </w:del>
      <w:r w:rsidRPr="00FD73BE">
        <w:t>a break in service</w:t>
      </w:r>
      <w:r w:rsidR="00E76289">
        <w:t xml:space="preserve">. </w:t>
      </w:r>
      <w:ins w:id="1764" w:author="Abercrombie, Kerrie" w:date="2025-08-29T14:31:00Z" w16du:dateUtc="2025-08-29T04:31:00Z">
        <w:r w:rsidR="00974370">
          <w:t xml:space="preserve"> </w:t>
        </w:r>
      </w:ins>
      <w:ins w:id="1765" w:author="Abercrombie, Kerrie" w:date="2025-09-09T07:37:00Z" w16du:dateUtc="2025-09-08T21:37:00Z">
        <w:r w:rsidR="00A0629F" w:rsidRPr="00DE4D2C">
          <w:t xml:space="preserve">The nature and extent of training required should be determined based on </w:t>
        </w:r>
        <w:r w:rsidR="00A0629F">
          <w:t>the</w:t>
        </w:r>
        <w:r w:rsidR="00A0629F" w:rsidRPr="00DE4D2C">
          <w:t xml:space="preserve"> length of absence</w:t>
        </w:r>
        <w:r w:rsidR="00A0629F">
          <w:t>,</w:t>
        </w:r>
        <w:r w:rsidR="00A0629F" w:rsidRPr="00DE4D2C">
          <w:t xml:space="preserve"> complexity of the VTS, </w:t>
        </w:r>
        <w:r w:rsidR="00A0629F">
          <w:t xml:space="preserve">recent operational changes and </w:t>
        </w:r>
        <w:r w:rsidR="00A0629F" w:rsidRPr="00DE4D2C">
          <w:t>associated risks. For example:</w:t>
        </w:r>
      </w:ins>
    </w:p>
    <w:p w14:paraId="62AE52FE" w14:textId="16E8D457" w:rsidR="00A0629F" w:rsidRDefault="00A0629F" w:rsidP="00A0629F">
      <w:pPr>
        <w:pStyle w:val="Bullet2"/>
        <w:rPr>
          <w:ins w:id="1766" w:author="Abercrombie, Kerrie" w:date="2025-09-09T07:37:00Z" w16du:dateUtc="2025-09-08T21:37:00Z"/>
        </w:rPr>
      </w:pPr>
      <w:ins w:id="1767" w:author="Abercrombie, Kerrie" w:date="2025-09-09T07:37:00Z" w16du:dateUtc="2025-09-08T21:37:00Z">
        <w:r>
          <w:t xml:space="preserve">Absences of less than 3 months may only require a briefing on recent changes, or </w:t>
        </w:r>
      </w:ins>
      <w:ins w:id="1768" w:author="Abercrombie, Kerrie" w:date="2025-09-10T11:32:00Z" w16du:dateUtc="2025-09-10T01:32:00Z">
        <w:r w:rsidR="00587883">
          <w:t xml:space="preserve">under supervision from </w:t>
        </w:r>
      </w:ins>
      <w:ins w:id="1769" w:author="Abercrombie, Kerrie" w:date="2025-09-09T07:37:00Z" w16du:dateUtc="2025-09-08T21:37:00Z">
        <w:r>
          <w:t>another operator.</w:t>
        </w:r>
      </w:ins>
    </w:p>
    <w:p w14:paraId="54B2B370" w14:textId="77777777" w:rsidR="00A0629F" w:rsidRDefault="00A0629F" w:rsidP="00A0629F">
      <w:pPr>
        <w:pStyle w:val="Bullet2"/>
        <w:rPr>
          <w:ins w:id="1770" w:author="Abercrombie, Kerrie" w:date="2025-09-09T07:37:00Z" w16du:dateUtc="2025-09-08T21:37:00Z"/>
        </w:rPr>
      </w:pPr>
      <w:ins w:id="1771" w:author="Abercrombie, Kerrie" w:date="2025-09-09T07:37:00Z" w16du:dateUtc="2025-09-08T21:37:00Z">
        <w:r>
          <w:t xml:space="preserve">Absences of 3 to 12 months may require a training needs analysis </w:t>
        </w:r>
        <w:r w:rsidRPr="004977A8">
          <w:rPr>
            <w:lang w:val="en-AU"/>
          </w:rPr>
          <w:t xml:space="preserve">to determine whether targeted skills or development training is </w:t>
        </w:r>
        <w:r>
          <w:rPr>
            <w:lang w:val="en-AU"/>
          </w:rPr>
          <w:t>necessary</w:t>
        </w:r>
        <w:r w:rsidRPr="004977A8">
          <w:rPr>
            <w:lang w:val="en-AU"/>
          </w:rPr>
          <w:t>. T</w:t>
        </w:r>
        <w:r>
          <w:rPr>
            <w:lang w:val="en-AU"/>
          </w:rPr>
          <w:t>hese t</w:t>
        </w:r>
        <w:r w:rsidRPr="004977A8">
          <w:rPr>
            <w:lang w:val="en-AU"/>
          </w:rPr>
          <w:t xml:space="preserve">raining </w:t>
        </w:r>
        <w:r>
          <w:rPr>
            <w:lang w:val="en-AU"/>
          </w:rPr>
          <w:t>requirements</w:t>
        </w:r>
        <w:r w:rsidRPr="004977A8">
          <w:rPr>
            <w:lang w:val="en-AU"/>
          </w:rPr>
          <w:t xml:space="preserve"> will depend largely on recent changes at the VTS centre, such as operational procedures, equipment updates, or regulatory amendments.</w:t>
        </w:r>
      </w:ins>
    </w:p>
    <w:p w14:paraId="19323244" w14:textId="7F5CC036" w:rsidR="00974370" w:rsidRDefault="00A0629F">
      <w:pPr>
        <w:pStyle w:val="Bullet2"/>
        <w:pPrChange w:id="1772" w:author="Abercrombie, Kerrie" w:date="2025-09-09T07:38:00Z" w16du:dateUtc="2025-09-08T21:38:00Z">
          <w:pPr>
            <w:pStyle w:val="Bullet1"/>
          </w:pPr>
        </w:pPrChange>
      </w:pPr>
      <w:ins w:id="1773" w:author="Abercrombie, Kerrie" w:date="2025-09-09T07:37:00Z" w16du:dateUtc="2025-09-08T21:37:00Z">
        <w:r w:rsidRPr="00D30195">
          <w:rPr>
            <w:lang w:val="en-AU"/>
          </w:rPr>
          <w:t>Absences greater than 12 months</w:t>
        </w:r>
        <w:r w:rsidRPr="004977A8">
          <w:rPr>
            <w:lang w:val="en-AU"/>
          </w:rPr>
          <w:t xml:space="preserve"> should involve a training needs analysis.</w:t>
        </w:r>
        <w:r w:rsidRPr="00D30195">
          <w:t xml:space="preserve"> </w:t>
        </w:r>
        <w:r w:rsidRPr="004977A8">
          <w:rPr>
            <w:lang w:val="en-AU"/>
          </w:rPr>
          <w:t xml:space="preserve">Personnel may require both targeted skills and development training, as well as revalidation training depending on when they completed their initial </w:t>
        </w:r>
        <w:r>
          <w:rPr>
            <w:lang w:val="en-AU"/>
          </w:rPr>
          <w:t xml:space="preserve">VTS operator training </w:t>
        </w:r>
        <w:r w:rsidRPr="004977A8">
          <w:rPr>
            <w:lang w:val="en-AU"/>
          </w:rPr>
          <w:t>or previous revalidation training.</w:t>
        </w:r>
      </w:ins>
      <w:commentRangeEnd w:id="1754"/>
      <w:ins w:id="1774" w:author="Abercrombie, Kerrie" w:date="2025-09-09T07:38:00Z" w16du:dateUtc="2025-09-08T21:38:00Z">
        <w:r>
          <w:rPr>
            <w:rStyle w:val="CommentReference"/>
            <w:color w:val="auto"/>
          </w:rPr>
          <w:commentReference w:id="1754"/>
        </w:r>
      </w:ins>
    </w:p>
    <w:p w14:paraId="452B27A4" w14:textId="1C0CE62C" w:rsidR="00FD73BE" w:rsidRDefault="00EF0181" w:rsidP="00C85658">
      <w:pPr>
        <w:pStyle w:val="Bullet1"/>
      </w:pPr>
      <w:r>
        <w:t>Maintenance of</w:t>
      </w:r>
      <w:r w:rsidR="00FD73BE">
        <w:t xml:space="preserve"> additional qualifications w</w:t>
      </w:r>
      <w:r w:rsidR="00E76289">
        <w:t>here VTS personnel hold VTS supervisor or OJT Instructor certificates</w:t>
      </w:r>
      <w:r w:rsidR="00FD73BE">
        <w:t xml:space="preserve">. </w:t>
      </w:r>
    </w:p>
    <w:p w14:paraId="45F9C766" w14:textId="7AA384D3" w:rsidR="00FD73BE" w:rsidDel="00843450" w:rsidRDefault="00EC2C63" w:rsidP="00FD73BE">
      <w:pPr>
        <w:pStyle w:val="BodyText"/>
        <w:rPr>
          <w:del w:id="1775" w:author="Abercrombie, Kerrie" w:date="2025-09-03T15:28:00Z" w16du:dateUtc="2025-09-03T05:28:00Z"/>
        </w:rPr>
      </w:pPr>
      <w:r>
        <w:t>The process for maintaining qualifications should address the VTS duties carried out by VTS personnel.  This includes initial VTS training (C0103-1 VTS Operator</w:t>
      </w:r>
      <w:r w:rsidR="003F123E">
        <w:t xml:space="preserve"> and C0103-3</w:t>
      </w:r>
      <w:r w:rsidR="008F7DF5">
        <w:t xml:space="preserve"> VTS OJT</w:t>
      </w:r>
      <w:r>
        <w:t xml:space="preserve">) as well as role specific training (C0103-2 VTS Supervisor and C0103-4 VTS OJT Instructor).  The </w:t>
      </w:r>
      <w:r w:rsidR="00E76289">
        <w:t xml:space="preserve">process </w:t>
      </w:r>
      <w:r w:rsidR="00FD73BE">
        <w:t>for</w:t>
      </w:r>
      <w:r w:rsidR="00E76289">
        <w:t xml:space="preserve"> maintain</w:t>
      </w:r>
      <w:r w:rsidR="00C22140">
        <w:t>ing</w:t>
      </w:r>
      <w:r w:rsidR="00E76289">
        <w:t xml:space="preserve"> qualifications may vary</w:t>
      </w:r>
      <w:r w:rsidR="006F058D">
        <w:t xml:space="preserve"> </w:t>
      </w:r>
      <w:r w:rsidR="00E76289">
        <w:t xml:space="preserve">depending on the </w:t>
      </w:r>
      <w:r w:rsidR="00AE4F07">
        <w:t>requirements of the</w:t>
      </w:r>
      <w:r w:rsidR="00214D84">
        <w:t xml:space="preserve"> competent authority, the</w:t>
      </w:r>
      <w:r w:rsidR="00AE4F07">
        <w:t xml:space="preserve"> </w:t>
      </w:r>
      <w:r w:rsidR="00E76289">
        <w:t>operational requirements of the VTS provider</w:t>
      </w:r>
      <w:r w:rsidR="00FD73BE">
        <w:t>,</w:t>
      </w:r>
      <w:r w:rsidR="00E76289">
        <w:t xml:space="preserve"> and the </w:t>
      </w:r>
      <w:r w:rsidR="00FD73BE">
        <w:t xml:space="preserve">individual’s </w:t>
      </w:r>
      <w:r w:rsidR="00E76289">
        <w:t xml:space="preserve">training needs.  </w:t>
      </w:r>
      <w:r>
        <w:t xml:space="preserve">This includes an approach including periodic assessments as well as specific revalidation training.  </w:t>
      </w:r>
      <w:r w:rsidR="00E76289">
        <w:t>Th</w:t>
      </w:r>
      <w:r w:rsidR="00FD73BE">
        <w:t>e training activities</w:t>
      </w:r>
      <w:r w:rsidR="00E76289">
        <w:t xml:space="preserve"> </w:t>
      </w:r>
      <w:r w:rsidR="006F058D">
        <w:t xml:space="preserve">to maintain qualifications </w:t>
      </w:r>
      <w:r>
        <w:t>include</w:t>
      </w:r>
      <w:r w:rsidR="00E76289">
        <w:t xml:space="preserve">:   </w:t>
      </w:r>
    </w:p>
    <w:p w14:paraId="45BF423A" w14:textId="162E2FDF" w:rsidR="00EC2C63" w:rsidRDefault="00EC2C63" w:rsidP="00843450">
      <w:pPr>
        <w:pStyle w:val="BodyText"/>
      </w:pPr>
    </w:p>
    <w:p w14:paraId="372CA021" w14:textId="379F899A" w:rsidR="00E76289" w:rsidRDefault="00E76289" w:rsidP="007B0B66">
      <w:pPr>
        <w:pStyle w:val="BodyText"/>
      </w:pPr>
    </w:p>
    <w:p w14:paraId="2E0459DA" w14:textId="77777777" w:rsidR="00CF47B3" w:rsidRDefault="00CF47B3" w:rsidP="007B0B66">
      <w:pPr>
        <w:pStyle w:val="BodyText"/>
      </w:pPr>
    </w:p>
    <w:p w14:paraId="1017EABF" w14:textId="77777777" w:rsidR="00CF47B3" w:rsidRDefault="00CF47B3" w:rsidP="007B0B66">
      <w:pPr>
        <w:pStyle w:val="BodyText"/>
      </w:pPr>
    </w:p>
    <w:p w14:paraId="1F2BE5C4" w14:textId="77777777" w:rsidR="00CF47B3" w:rsidRDefault="00CF47B3" w:rsidP="007B0B66">
      <w:pPr>
        <w:pStyle w:val="BodyText"/>
      </w:pPr>
    </w:p>
    <w:p w14:paraId="56C19C94" w14:textId="77777777" w:rsidR="00CF47B3" w:rsidRDefault="00CF47B3" w:rsidP="007B0B66">
      <w:pPr>
        <w:pStyle w:val="BodyText"/>
      </w:pPr>
    </w:p>
    <w:p w14:paraId="13F0A2E3" w14:textId="77777777" w:rsidR="00CF47B3" w:rsidRDefault="00CF47B3" w:rsidP="007B0B66">
      <w:pPr>
        <w:pStyle w:val="BodyText"/>
      </w:pPr>
    </w:p>
    <w:p w14:paraId="067AD824" w14:textId="77777777" w:rsidR="00CF47B3" w:rsidRDefault="00CF47B3" w:rsidP="007B0B66">
      <w:pPr>
        <w:pStyle w:val="BodyText"/>
      </w:pPr>
    </w:p>
    <w:p w14:paraId="5822708E" w14:textId="51A75371" w:rsidR="00CF47B3" w:rsidRDefault="00CF47B3" w:rsidP="007B0B66">
      <w:pPr>
        <w:pStyle w:val="BodyText"/>
      </w:pPr>
      <w:r>
        <w:rPr>
          <w:noProof/>
        </w:rPr>
        <mc:AlternateContent>
          <mc:Choice Requires="wpg">
            <w:drawing>
              <wp:anchor distT="0" distB="0" distL="114300" distR="114300" simplePos="0" relativeHeight="251664384" behindDoc="0" locked="0" layoutInCell="1" allowOverlap="1" wp14:anchorId="4EB0C28A" wp14:editId="51ED1DC5">
                <wp:simplePos x="0" y="0"/>
                <wp:positionH relativeFrom="page">
                  <wp:posOffset>589280</wp:posOffset>
                </wp:positionH>
                <wp:positionV relativeFrom="paragraph">
                  <wp:posOffset>50165</wp:posOffset>
                </wp:positionV>
                <wp:extent cx="6378575" cy="2743362"/>
                <wp:effectExtent l="0" t="0" r="22225" b="19050"/>
                <wp:wrapNone/>
                <wp:docPr id="2072634049" name="Group 4"/>
                <wp:cNvGraphicFramePr/>
                <a:graphic xmlns:a="http://schemas.openxmlformats.org/drawingml/2006/main">
                  <a:graphicData uri="http://schemas.microsoft.com/office/word/2010/wordprocessingGroup">
                    <wpg:wgp>
                      <wpg:cNvGrpSpPr/>
                      <wpg:grpSpPr>
                        <a:xfrm>
                          <a:off x="0" y="0"/>
                          <a:ext cx="6378575" cy="2743362"/>
                          <a:chOff x="0" y="0"/>
                          <a:chExt cx="6378575" cy="2743362"/>
                        </a:xfrm>
                      </wpg:grpSpPr>
                      <wps:wsp>
                        <wps:cNvPr id="1832694249" name="Text Box 2"/>
                        <wps:cNvSpPr txBox="1">
                          <a:spLocks noChangeArrowheads="1"/>
                        </wps:cNvSpPr>
                        <wps:spPr bwMode="auto">
                          <a:xfrm>
                            <a:off x="1733550" y="1076325"/>
                            <a:ext cx="2035878" cy="453085"/>
                          </a:xfrm>
                          <a:prstGeom prst="rect">
                            <a:avLst/>
                          </a:prstGeom>
                          <a:solidFill>
                            <a:srgbClr val="FFFFFF"/>
                          </a:solidFill>
                          <a:ln w="9525">
                            <a:noFill/>
                            <a:miter lim="800000"/>
                            <a:headEnd/>
                            <a:tailEnd/>
                          </a:ln>
                        </wps:spPr>
                        <wps:txbx>
                          <w:txbxContent>
                            <w:p w14:paraId="4928D0EB" w14:textId="77777777" w:rsidR="00E76289" w:rsidRPr="00EF0181" w:rsidRDefault="00E76289" w:rsidP="00E76289">
                              <w:pPr>
                                <w:jc w:val="center"/>
                                <w:rPr>
                                  <w:b/>
                                  <w:bCs/>
                                  <w:sz w:val="24"/>
                                  <w:szCs w:val="32"/>
                                </w:rPr>
                              </w:pPr>
                              <w:r w:rsidRPr="00EF0181">
                                <w:rPr>
                                  <w:b/>
                                  <w:bCs/>
                                  <w:sz w:val="24"/>
                                  <w:szCs w:val="32"/>
                                </w:rPr>
                                <w:t>Maintaining Qualifications</w:t>
                              </w:r>
                            </w:p>
                          </w:txbxContent>
                        </wps:txbx>
                        <wps:bodyPr rot="0" vert="horz" wrap="square" lIns="91440" tIns="45720" rIns="91440" bIns="45720" anchor="t" anchorCtr="0">
                          <a:noAutofit/>
                        </wps:bodyPr>
                      </wps:wsp>
                      <wps:wsp>
                        <wps:cNvPr id="695120575" name="Oval 3"/>
                        <wps:cNvSpPr/>
                        <wps:spPr>
                          <a:xfrm>
                            <a:off x="1571625" y="2238375"/>
                            <a:ext cx="2418124" cy="430114"/>
                          </a:xfrm>
                          <a:prstGeom prst="ellipse">
                            <a:avLst/>
                          </a:prstGeom>
                          <a:noFill/>
                          <a:ln>
                            <a:solidFill>
                              <a:schemeClr val="tx2"/>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FA11251" w14:textId="4402849D" w:rsidR="00E76289" w:rsidRPr="00EF0181" w:rsidRDefault="004A1FDB" w:rsidP="00E76289">
                              <w:pPr>
                                <w:jc w:val="center"/>
                                <w:rPr>
                                  <w:color w:val="000000" w:themeColor="text1"/>
                                  <w:sz w:val="14"/>
                                  <w:szCs w:val="18"/>
                                </w:rPr>
                              </w:pPr>
                              <w:r>
                                <w:rPr>
                                  <w:b/>
                                  <w:bCs/>
                                  <w:color w:val="000000" w:themeColor="text1"/>
                                  <w:sz w:val="22"/>
                                  <w:szCs w:val="28"/>
                                </w:rPr>
                                <w:t>Unstructured</w:t>
                              </w:r>
                              <w:r w:rsidRPr="00EF0181">
                                <w:rPr>
                                  <w:b/>
                                  <w:bCs/>
                                  <w:color w:val="000000" w:themeColor="text1"/>
                                  <w:sz w:val="22"/>
                                  <w:szCs w:val="28"/>
                                </w:rPr>
                                <w:t xml:space="preserve"> </w:t>
                              </w:r>
                              <w:r w:rsidR="00E76289" w:rsidRPr="00EF0181">
                                <w:rPr>
                                  <w:b/>
                                  <w:bCs/>
                                  <w:color w:val="000000" w:themeColor="text1"/>
                                  <w:sz w:val="22"/>
                                  <w:szCs w:val="28"/>
                                </w:rPr>
                                <w:t>Learning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1043051" name="Rectangle 4"/>
                        <wps:cNvSpPr/>
                        <wps:spPr>
                          <a:xfrm>
                            <a:off x="1476375" y="0"/>
                            <a:ext cx="2418009" cy="489086"/>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65A6ECD" w14:textId="359112BD" w:rsidR="00E76289" w:rsidRPr="00EF0181" w:rsidRDefault="00E76289" w:rsidP="00E76289">
                              <w:pPr>
                                <w:jc w:val="center"/>
                                <w:rPr>
                                  <w:color w:val="000000" w:themeColor="text1"/>
                                  <w:sz w:val="20"/>
                                  <w:szCs w:val="24"/>
                                </w:rPr>
                              </w:pPr>
                              <w:r w:rsidRPr="007B0B66">
                                <w:rPr>
                                  <w:b/>
                                  <w:bCs/>
                                  <w:color w:val="000000" w:themeColor="text1"/>
                                  <w:sz w:val="24"/>
                                  <w:szCs w:val="32"/>
                                </w:rPr>
                                <w:t>Initial Training</w:t>
                              </w:r>
                              <w:r w:rsidR="00953ECA" w:rsidRPr="007B0B66">
                                <w:rPr>
                                  <w:b/>
                                  <w:bCs/>
                                  <w:color w:val="000000" w:themeColor="text1"/>
                                  <w:sz w:val="24"/>
                                  <w:szCs w:val="32"/>
                                </w:rPr>
                                <w:br/>
                              </w:r>
                              <w:r w:rsidR="00953ECA" w:rsidRPr="00EF0181">
                                <w:rPr>
                                  <w:color w:val="000000" w:themeColor="text1"/>
                                  <w:sz w:val="20"/>
                                  <w:szCs w:val="24"/>
                                </w:rPr>
                                <w:t>(</w:t>
                              </w:r>
                              <w:r w:rsidR="00EC2C63">
                                <w:rPr>
                                  <w:color w:val="000000" w:themeColor="text1"/>
                                  <w:sz w:val="20"/>
                                  <w:szCs w:val="24"/>
                                </w:rPr>
                                <w:t>C0103-1</w:t>
                              </w:r>
                              <w:r w:rsidR="00953ECA" w:rsidRPr="00EF0181">
                                <w:rPr>
                                  <w:color w:val="000000" w:themeColor="text1"/>
                                  <w:sz w:val="20"/>
                                  <w:szCs w:val="24"/>
                                </w:rPr>
                                <w:t xml:space="preserve"> VTS operator</w:t>
                              </w:r>
                              <w:r w:rsidR="00EF0181">
                                <w:rPr>
                                  <w:color w:val="000000" w:themeColor="text1"/>
                                  <w:sz w:val="20"/>
                                  <w:szCs w:val="24"/>
                                </w:rPr>
                                <w:t>,</w:t>
                              </w:r>
                              <w:r w:rsidR="00EF0181" w:rsidRPr="00EF0181">
                                <w:rPr>
                                  <w:color w:val="000000" w:themeColor="text1"/>
                                  <w:sz w:val="20"/>
                                  <w:szCs w:val="24"/>
                                </w:rPr>
                                <w:t xml:space="preserve"> </w:t>
                              </w:r>
                              <w:r w:rsidR="00EC2C63">
                                <w:rPr>
                                  <w:color w:val="000000" w:themeColor="text1"/>
                                  <w:sz w:val="20"/>
                                  <w:szCs w:val="24"/>
                                </w:rPr>
                                <w:t xml:space="preserve">C0103-3 </w:t>
                              </w:r>
                              <w:r w:rsidR="002A25DA" w:rsidRPr="00EF0181">
                                <w:rPr>
                                  <w:color w:val="000000" w:themeColor="text1"/>
                                  <w:sz w:val="20"/>
                                  <w:szCs w:val="24"/>
                                </w:rPr>
                                <w:t>OJT</w:t>
                              </w:r>
                              <w:r w:rsidR="00953ECA" w:rsidRPr="00EF0181">
                                <w:rPr>
                                  <w:color w:val="000000" w:themeColor="text1"/>
                                  <w:sz w:val="20"/>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8703808" name="Oval 11"/>
                        <wps:cNvSpPr/>
                        <wps:spPr>
                          <a:xfrm>
                            <a:off x="0" y="990600"/>
                            <a:ext cx="5442857" cy="1752762"/>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74492128" name="Oval 3"/>
                        <wps:cNvSpPr/>
                        <wps:spPr>
                          <a:xfrm>
                            <a:off x="1952625" y="1314450"/>
                            <a:ext cx="1526926" cy="800449"/>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F098DB2" w14:textId="77777777" w:rsidR="00E76289" w:rsidRPr="00EF0181" w:rsidRDefault="00E76289" w:rsidP="00E76289">
                              <w:pPr>
                                <w:jc w:val="center"/>
                                <w:rPr>
                                  <w:rFonts w:cstheme="minorHAnsi"/>
                                  <w:b/>
                                  <w:bCs/>
                                  <w:color w:val="000000" w:themeColor="text1"/>
                                  <w:sz w:val="20"/>
                                  <w:szCs w:val="20"/>
                                </w:rPr>
                              </w:pPr>
                              <w:r w:rsidRPr="00EF0181">
                                <w:rPr>
                                  <w:rFonts w:cstheme="minorHAnsi"/>
                                  <w:b/>
                                  <w:bCs/>
                                  <w:color w:val="000000" w:themeColor="text1"/>
                                  <w:sz w:val="20"/>
                                  <w:szCs w:val="20"/>
                                </w:rPr>
                                <w:t xml:space="preserve">Skills and Development Training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6519235" name="Oval 3"/>
                        <wps:cNvSpPr/>
                        <wps:spPr>
                          <a:xfrm>
                            <a:off x="3543300" y="1314450"/>
                            <a:ext cx="1520676" cy="800450"/>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8AA3EFD" w14:textId="04DD8819" w:rsidR="00E76289" w:rsidRPr="00EF0181" w:rsidRDefault="00EC2C63" w:rsidP="00E76289">
                              <w:pPr>
                                <w:jc w:val="center"/>
                                <w:rPr>
                                  <w:b/>
                                  <w:bCs/>
                                  <w:color w:val="000000" w:themeColor="text1"/>
                                  <w:sz w:val="22"/>
                                  <w:szCs w:val="28"/>
                                </w:rPr>
                              </w:pPr>
                              <w:r>
                                <w:rPr>
                                  <w:b/>
                                  <w:bCs/>
                                  <w:color w:val="000000" w:themeColor="text1"/>
                                  <w:sz w:val="22"/>
                                  <w:szCs w:val="28"/>
                                </w:rPr>
                                <w:t>Revalidation</w:t>
                              </w:r>
                              <w:r w:rsidRPr="00EF0181">
                                <w:rPr>
                                  <w:b/>
                                  <w:bCs/>
                                  <w:color w:val="000000" w:themeColor="text1"/>
                                  <w:sz w:val="22"/>
                                  <w:szCs w:val="28"/>
                                </w:rPr>
                                <w:t xml:space="preserve"> </w:t>
                              </w:r>
                              <w:r w:rsidR="00E76289" w:rsidRPr="00EF0181">
                                <w:rPr>
                                  <w:b/>
                                  <w:bCs/>
                                  <w:color w:val="000000" w:themeColor="text1"/>
                                  <w:sz w:val="22"/>
                                  <w:szCs w:val="28"/>
                                </w:rPr>
                                <w:t xml:space="preserve">Training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4694195" name="Oval 3"/>
                        <wps:cNvSpPr/>
                        <wps:spPr>
                          <a:xfrm>
                            <a:off x="371475" y="1314450"/>
                            <a:ext cx="1520676" cy="800450"/>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2F4D3D4" w14:textId="77777777" w:rsidR="00E76289" w:rsidRPr="00EF0181" w:rsidRDefault="00E76289" w:rsidP="00E76289">
                              <w:pPr>
                                <w:jc w:val="center"/>
                                <w:rPr>
                                  <w:b/>
                                  <w:bCs/>
                                  <w:color w:val="000000" w:themeColor="text1"/>
                                  <w:sz w:val="22"/>
                                  <w:szCs w:val="28"/>
                                </w:rPr>
                              </w:pPr>
                              <w:r w:rsidRPr="00EF0181">
                                <w:rPr>
                                  <w:b/>
                                  <w:bCs/>
                                  <w:color w:val="000000" w:themeColor="text1"/>
                                  <w:sz w:val="22"/>
                                  <w:szCs w:val="28"/>
                                </w:rPr>
                                <w:t xml:space="preserve">Periodic Assessments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76142687" name="Rectangle 1"/>
                        <wps:cNvSpPr/>
                        <wps:spPr>
                          <a:xfrm>
                            <a:off x="4467225" y="381000"/>
                            <a:ext cx="1911350" cy="685800"/>
                          </a:xfrm>
                          <a:prstGeom prst="rect">
                            <a:avLst/>
                          </a:prstGeom>
                          <a:noFill/>
                          <a:ln>
                            <a:prstDash val="sysDash"/>
                          </a:ln>
                        </wps:spPr>
                        <wps:style>
                          <a:lnRef idx="2">
                            <a:schemeClr val="accent1"/>
                          </a:lnRef>
                          <a:fillRef idx="1">
                            <a:schemeClr val="lt1"/>
                          </a:fillRef>
                          <a:effectRef idx="0">
                            <a:schemeClr val="accent1"/>
                          </a:effectRef>
                          <a:fontRef idx="minor">
                            <a:schemeClr val="dk1"/>
                          </a:fontRef>
                        </wps:style>
                        <wps:txbx>
                          <w:txbxContent>
                            <w:p w14:paraId="3E01132A" w14:textId="77777777" w:rsidR="0073349E" w:rsidRPr="007B0B66" w:rsidRDefault="0073349E" w:rsidP="0073349E">
                              <w:pPr>
                                <w:jc w:val="center"/>
                                <w:rPr>
                                  <w:b/>
                                  <w:bCs/>
                                  <w:sz w:val="22"/>
                                  <w:szCs w:val="28"/>
                                </w:rPr>
                              </w:pPr>
                              <w:r w:rsidRPr="007B0B66">
                                <w:rPr>
                                  <w:b/>
                                  <w:bCs/>
                                  <w:sz w:val="22"/>
                                  <w:szCs w:val="28"/>
                                </w:rPr>
                                <w:t xml:space="preserve">Additional VTS Qualifications </w:t>
                              </w:r>
                            </w:p>
                            <w:p w14:paraId="52A3B3A0" w14:textId="1BCA5F27" w:rsidR="0073349E" w:rsidRPr="00D65228" w:rsidRDefault="0073349E" w:rsidP="007B0B66">
                              <w:pPr>
                                <w:jc w:val="center"/>
                                <w:rPr>
                                  <w:sz w:val="20"/>
                                  <w:szCs w:val="24"/>
                                </w:rPr>
                              </w:pPr>
                              <w:r w:rsidRPr="00D65228">
                                <w:rPr>
                                  <w:sz w:val="20"/>
                                  <w:szCs w:val="24"/>
                                </w:rPr>
                                <w:t>(</w:t>
                              </w:r>
                              <w:r w:rsidR="00EC2C63">
                                <w:rPr>
                                  <w:sz w:val="20"/>
                                  <w:szCs w:val="24"/>
                                </w:rPr>
                                <w:t>C0103-2</w:t>
                              </w:r>
                              <w:r w:rsidRPr="00D65228">
                                <w:rPr>
                                  <w:sz w:val="20"/>
                                  <w:szCs w:val="24"/>
                                </w:rPr>
                                <w:t xml:space="preserve"> VTS Supervisor, </w:t>
                              </w:r>
                              <w:ins w:id="1776" w:author="Abercrombie, Kerrie" w:date="2025-09-09T07:44:00Z" w16du:dateUtc="2025-09-08T21:44:00Z">
                                <w:r w:rsidR="00A0629F">
                                  <w:rPr>
                                    <w:sz w:val="20"/>
                                    <w:szCs w:val="24"/>
                                  </w:rPr>
                                  <w:br/>
                                </w:r>
                              </w:ins>
                              <w:r w:rsidR="00EC2C63">
                                <w:rPr>
                                  <w:sz w:val="20"/>
                                  <w:szCs w:val="24"/>
                                </w:rPr>
                                <w:t xml:space="preserve">C0103-4 </w:t>
                              </w:r>
                              <w:r w:rsidRPr="00D65228">
                                <w:rPr>
                                  <w:sz w:val="20"/>
                                  <w:szCs w:val="24"/>
                                </w:rPr>
                                <w:t>OJT Instructor)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9094362" name="Straight Arrow Connector 1"/>
                        <wps:cNvCnPr/>
                        <wps:spPr>
                          <a:xfrm>
                            <a:off x="2647950" y="485775"/>
                            <a:ext cx="9525" cy="434975"/>
                          </a:xfrm>
                          <a:prstGeom prst="straightConnector1">
                            <a:avLst/>
                          </a:prstGeom>
                          <a:ln w="38100">
                            <a:tailEnd type="triangle"/>
                          </a:ln>
                        </wps:spPr>
                        <wps:style>
                          <a:lnRef idx="1">
                            <a:schemeClr val="accent1"/>
                          </a:lnRef>
                          <a:fillRef idx="0">
                            <a:schemeClr val="accent1"/>
                          </a:fillRef>
                          <a:effectRef idx="0">
                            <a:schemeClr val="accent1"/>
                          </a:effectRef>
                          <a:fontRef idx="minor">
                            <a:schemeClr val="tx1"/>
                          </a:fontRef>
                        </wps:style>
                        <wps:bodyPr/>
                      </wps:wsp>
                      <wps:wsp>
                        <wps:cNvPr id="501015605" name="Straight Arrow Connector 3"/>
                        <wps:cNvCnPr/>
                        <wps:spPr>
                          <a:xfrm flipH="1" flipV="1">
                            <a:off x="3219450" y="762000"/>
                            <a:ext cx="1257300" cy="9525"/>
                          </a:xfrm>
                          <a:prstGeom prst="straightConnector1">
                            <a:avLst/>
                          </a:prstGeom>
                          <a:ln w="28575">
                            <a:prstDash val="sysDash"/>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w14:anchorId="4EB0C28A" id="Group 4" o:spid="_x0000_s1026" style="position:absolute;left:0;text-align:left;margin-left:46.4pt;margin-top:3.95pt;width:502.25pt;height:3in;z-index:251664384;mso-position-horizontal-relative:page;mso-height-relative:margin" coordsize="63785,27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">
                <v:shapetype id="_x0000_t202" coordsize="21600,21600" o:spt="202" path="m,l,21600r21600,l21600,xe">
                  <v:stroke joinstyle="miter"/>
                  <v:path gradientshapeok="t" o:connecttype="rect"/>
                </v:shapetype>
                <v:shape id="Text Box 2" o:spid="_x0000_s1027" type="#_x0000_t202" style="position:absolute;left:17335;top:10763;width:20359;height:45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" stroked="f">
                  <v:textbox>
                    <w:txbxContent>
                      <w:p w14:paraId="4928D0EB" w14:textId="77777777" w:rsidR="00E76289" w:rsidRPr="00EF0181" w:rsidRDefault="00E76289" w:rsidP="00E76289">
                        <w:pPr>
                          <w:jc w:val="center"/>
                          <w:rPr>
                            <w:b/>
                            <w:bCs/>
                            <w:sz w:val="24"/>
                            <w:szCs w:val="32"/>
                          </w:rPr>
                        </w:pPr>
                        <w:r w:rsidRPr="00EF0181">
                          <w:rPr>
                            <w:b/>
                            <w:bCs/>
                            <w:sz w:val="24"/>
                            <w:szCs w:val="32"/>
                          </w:rPr>
                          <w:t>Maintaining Qualifications</w:t>
                        </w:r>
                      </w:p>
                    </w:txbxContent>
                  </v:textbox>
                </v:shape>
                <v:oval id="Oval 3" o:spid="_x0000_s1028" style="position:absolute;left:15716;top:22383;width:24181;height:43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" filled="f" strokecolor="#3aaa35 [3215]" strokeweight="2pt">
                  <v:textbox>
                    <w:txbxContent>
                      <w:p w14:paraId="5FA11251" w14:textId="4402849D" w:rsidR="00E76289" w:rsidRPr="00EF0181" w:rsidRDefault="004A1FDB" w:rsidP="00E76289">
                        <w:pPr>
                          <w:jc w:val="center"/>
                          <w:rPr>
                            <w:color w:val="000000" w:themeColor="text1"/>
                            <w:sz w:val="14"/>
                            <w:szCs w:val="18"/>
                          </w:rPr>
                        </w:pPr>
                        <w:r>
                          <w:rPr>
                            <w:b/>
                            <w:bCs/>
                            <w:color w:val="000000" w:themeColor="text1"/>
                            <w:sz w:val="22"/>
                            <w:szCs w:val="28"/>
                          </w:rPr>
                          <w:t>Unstructured</w:t>
                        </w:r>
                        <w:r w:rsidRPr="00EF0181">
                          <w:rPr>
                            <w:b/>
                            <w:bCs/>
                            <w:color w:val="000000" w:themeColor="text1"/>
                            <w:sz w:val="22"/>
                            <w:szCs w:val="28"/>
                          </w:rPr>
                          <w:t xml:space="preserve"> </w:t>
                        </w:r>
                        <w:r w:rsidR="00E76289" w:rsidRPr="00EF0181">
                          <w:rPr>
                            <w:b/>
                            <w:bCs/>
                            <w:color w:val="000000" w:themeColor="text1"/>
                            <w:sz w:val="22"/>
                            <w:szCs w:val="28"/>
                          </w:rPr>
                          <w:t>Learning</w:t>
                        </w:r>
                      </w:p>
                    </w:txbxContent>
                  </v:textbox>
                </v:oval>
                <v:rect id="Rectangle 4" o:spid="_x0000_s1029" style="position:absolute;left:14763;width:24180;height:48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" filled="f" strokecolor="black [3213]" strokeweight="2pt">
                  <v:textbox>
                    <w:txbxContent>
                      <w:p w14:paraId="165A6ECD" w14:textId="359112BD" w:rsidR="00E76289" w:rsidRPr="00EF0181" w:rsidRDefault="00E76289" w:rsidP="00E76289">
                        <w:pPr>
                          <w:jc w:val="center"/>
                          <w:rPr>
                            <w:color w:val="000000" w:themeColor="text1"/>
                            <w:sz w:val="20"/>
                            <w:szCs w:val="24"/>
                          </w:rPr>
                        </w:pPr>
                        <w:r w:rsidRPr="007B0B66">
                          <w:rPr>
                            <w:b/>
                            <w:bCs/>
                            <w:color w:val="000000" w:themeColor="text1"/>
                            <w:sz w:val="24"/>
                            <w:szCs w:val="32"/>
                          </w:rPr>
                          <w:t>Initial Training</w:t>
                        </w:r>
                        <w:r w:rsidR="00953ECA" w:rsidRPr="007B0B66">
                          <w:rPr>
                            <w:b/>
                            <w:bCs/>
                            <w:color w:val="000000" w:themeColor="text1"/>
                            <w:sz w:val="24"/>
                            <w:szCs w:val="32"/>
                          </w:rPr>
                          <w:br/>
                        </w:r>
                        <w:r w:rsidR="00953ECA" w:rsidRPr="00EF0181">
                          <w:rPr>
                            <w:color w:val="000000" w:themeColor="text1"/>
                            <w:sz w:val="20"/>
                            <w:szCs w:val="24"/>
                          </w:rPr>
                          <w:t>(</w:t>
                        </w:r>
                        <w:r w:rsidR="00EC2C63">
                          <w:rPr>
                            <w:color w:val="000000" w:themeColor="text1"/>
                            <w:sz w:val="20"/>
                            <w:szCs w:val="24"/>
                          </w:rPr>
                          <w:t>C0103-1</w:t>
                        </w:r>
                        <w:r w:rsidR="00953ECA" w:rsidRPr="00EF0181">
                          <w:rPr>
                            <w:color w:val="000000" w:themeColor="text1"/>
                            <w:sz w:val="20"/>
                            <w:szCs w:val="24"/>
                          </w:rPr>
                          <w:t xml:space="preserve"> VTS operator</w:t>
                        </w:r>
                        <w:r w:rsidR="00EF0181">
                          <w:rPr>
                            <w:color w:val="000000" w:themeColor="text1"/>
                            <w:sz w:val="20"/>
                            <w:szCs w:val="24"/>
                          </w:rPr>
                          <w:t>,</w:t>
                        </w:r>
                        <w:r w:rsidR="00EF0181" w:rsidRPr="00EF0181">
                          <w:rPr>
                            <w:color w:val="000000" w:themeColor="text1"/>
                            <w:sz w:val="20"/>
                            <w:szCs w:val="24"/>
                          </w:rPr>
                          <w:t xml:space="preserve"> </w:t>
                        </w:r>
                        <w:r w:rsidR="00EC2C63">
                          <w:rPr>
                            <w:color w:val="000000" w:themeColor="text1"/>
                            <w:sz w:val="20"/>
                            <w:szCs w:val="24"/>
                          </w:rPr>
                          <w:t xml:space="preserve">C0103-3 </w:t>
                        </w:r>
                        <w:r w:rsidR="002A25DA" w:rsidRPr="00EF0181">
                          <w:rPr>
                            <w:color w:val="000000" w:themeColor="text1"/>
                            <w:sz w:val="20"/>
                            <w:szCs w:val="24"/>
                          </w:rPr>
                          <w:t>OJT</w:t>
                        </w:r>
                        <w:r w:rsidR="00953ECA" w:rsidRPr="00EF0181">
                          <w:rPr>
                            <w:color w:val="000000" w:themeColor="text1"/>
                            <w:sz w:val="20"/>
                            <w:szCs w:val="24"/>
                          </w:rPr>
                          <w:t>)</w:t>
                        </w:r>
                      </w:p>
                    </w:txbxContent>
                  </v:textbox>
                </v:rect>
                <v:oval id="Oval 11" o:spid="_x0000_s1030" style="position:absolute;top:9906;width:54428;height:175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" filled="f" strokecolor="#000c14 [484]" strokeweight="2pt"/>
                <v:oval id="Oval 3" o:spid="_x0000_s1031" style="position:absolute;left:19526;top:13144;width:15269;height:8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" filled="f" strokecolor="red" strokeweight="2pt">
                  <v:textbox>
                    <w:txbxContent>
                      <w:p w14:paraId="4F098DB2" w14:textId="77777777" w:rsidR="00E76289" w:rsidRPr="00EF0181" w:rsidRDefault="00E76289" w:rsidP="00E76289">
                        <w:pPr>
                          <w:jc w:val="center"/>
                          <w:rPr>
                            <w:rFonts w:cstheme="minorHAnsi"/>
                            <w:b/>
                            <w:bCs/>
                            <w:color w:val="000000" w:themeColor="text1"/>
                            <w:sz w:val="20"/>
                            <w:szCs w:val="20"/>
                          </w:rPr>
                        </w:pPr>
                        <w:r w:rsidRPr="00EF0181">
                          <w:rPr>
                            <w:rFonts w:cstheme="minorHAnsi"/>
                            <w:b/>
                            <w:bCs/>
                            <w:color w:val="000000" w:themeColor="text1"/>
                            <w:sz w:val="20"/>
                            <w:szCs w:val="20"/>
                          </w:rPr>
                          <w:t xml:space="preserve">Skills and Development Training </w:t>
                        </w:r>
                      </w:p>
                    </w:txbxContent>
                  </v:textbox>
                </v:oval>
                <v:oval id="Oval 3" o:spid="_x0000_s1032" style="position:absolute;left:35433;top:13144;width:15206;height:80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" filled="f" strokecolor="red" strokeweight="2pt">
                  <v:textbox>
                    <w:txbxContent>
                      <w:p w14:paraId="28AA3EFD" w14:textId="04DD8819" w:rsidR="00E76289" w:rsidRPr="00EF0181" w:rsidRDefault="00EC2C63" w:rsidP="00E76289">
                        <w:pPr>
                          <w:jc w:val="center"/>
                          <w:rPr>
                            <w:b/>
                            <w:bCs/>
                            <w:color w:val="000000" w:themeColor="text1"/>
                            <w:sz w:val="22"/>
                            <w:szCs w:val="28"/>
                          </w:rPr>
                        </w:pPr>
                        <w:r>
                          <w:rPr>
                            <w:b/>
                            <w:bCs/>
                            <w:color w:val="000000" w:themeColor="text1"/>
                            <w:sz w:val="22"/>
                            <w:szCs w:val="28"/>
                          </w:rPr>
                          <w:t>Revalidation</w:t>
                        </w:r>
                        <w:r w:rsidRPr="00EF0181">
                          <w:rPr>
                            <w:b/>
                            <w:bCs/>
                            <w:color w:val="000000" w:themeColor="text1"/>
                            <w:sz w:val="22"/>
                            <w:szCs w:val="28"/>
                          </w:rPr>
                          <w:t xml:space="preserve"> </w:t>
                        </w:r>
                        <w:r w:rsidR="00E76289" w:rsidRPr="00EF0181">
                          <w:rPr>
                            <w:b/>
                            <w:bCs/>
                            <w:color w:val="000000" w:themeColor="text1"/>
                            <w:sz w:val="22"/>
                            <w:szCs w:val="28"/>
                          </w:rPr>
                          <w:t xml:space="preserve">Training </w:t>
                        </w:r>
                      </w:p>
                    </w:txbxContent>
                  </v:textbox>
                </v:oval>
                <v:oval id="Oval 3" o:spid="_x0000_s1033" style="position:absolute;left:3714;top:13144;width:15207;height:80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" filled="f" strokecolor="red" strokeweight="2pt">
                  <v:textbox>
                    <w:txbxContent>
                      <w:p w14:paraId="62F4D3D4" w14:textId="77777777" w:rsidR="00E76289" w:rsidRPr="00EF0181" w:rsidRDefault="00E76289" w:rsidP="00E76289">
                        <w:pPr>
                          <w:jc w:val="center"/>
                          <w:rPr>
                            <w:b/>
                            <w:bCs/>
                            <w:color w:val="000000" w:themeColor="text1"/>
                            <w:sz w:val="22"/>
                            <w:szCs w:val="28"/>
                          </w:rPr>
                        </w:pPr>
                        <w:r w:rsidRPr="00EF0181">
                          <w:rPr>
                            <w:b/>
                            <w:bCs/>
                            <w:color w:val="000000" w:themeColor="text1"/>
                            <w:sz w:val="22"/>
                            <w:szCs w:val="28"/>
                          </w:rPr>
                          <w:t xml:space="preserve">Periodic Assessments </w:t>
                        </w:r>
                      </w:p>
                    </w:txbxContent>
                  </v:textbox>
                </v:oval>
                <v:rect id="Rectangle 1" o:spid="_x0000_s1034" style="position:absolute;left:44672;top:3810;width:19113;height:6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" filled="f" strokecolor="#00558c [3204]" strokeweight="2pt">
                  <v:stroke dashstyle="3 1"/>
                  <v:textbox>
                    <w:txbxContent>
                      <w:p w14:paraId="3E01132A" w14:textId="77777777" w:rsidR="0073349E" w:rsidRPr="007B0B66" w:rsidRDefault="0073349E" w:rsidP="0073349E">
                        <w:pPr>
                          <w:jc w:val="center"/>
                          <w:rPr>
                            <w:b/>
                            <w:bCs/>
                            <w:sz w:val="22"/>
                            <w:szCs w:val="28"/>
                          </w:rPr>
                        </w:pPr>
                        <w:r w:rsidRPr="007B0B66">
                          <w:rPr>
                            <w:b/>
                            <w:bCs/>
                            <w:sz w:val="22"/>
                            <w:szCs w:val="28"/>
                          </w:rPr>
                          <w:t xml:space="preserve">Additional VTS Qualifications </w:t>
                        </w:r>
                      </w:p>
                      <w:p w14:paraId="52A3B3A0" w14:textId="1BCA5F27" w:rsidR="0073349E" w:rsidRPr="00D65228" w:rsidRDefault="0073349E" w:rsidP="007B0B66">
                        <w:pPr>
                          <w:jc w:val="center"/>
                          <w:rPr>
                            <w:sz w:val="20"/>
                            <w:szCs w:val="24"/>
                          </w:rPr>
                        </w:pPr>
                        <w:r w:rsidRPr="00D65228">
                          <w:rPr>
                            <w:sz w:val="20"/>
                            <w:szCs w:val="24"/>
                          </w:rPr>
                          <w:t>(</w:t>
                        </w:r>
                        <w:r w:rsidR="00EC2C63">
                          <w:rPr>
                            <w:sz w:val="20"/>
                            <w:szCs w:val="24"/>
                          </w:rPr>
                          <w:t>C0103-2</w:t>
                        </w:r>
                        <w:r w:rsidRPr="00D65228">
                          <w:rPr>
                            <w:sz w:val="20"/>
                            <w:szCs w:val="24"/>
                          </w:rPr>
                          <w:t xml:space="preserve"> VTS Supervisor, </w:t>
                        </w:r>
                        <w:ins w:id="1775" w:author="Abercrombie, Kerrie" w:date="2025-09-09T07:44:00Z" w16du:dateUtc="2025-09-08T21:44:00Z">
                          <w:r w:rsidR="00A0629F">
                            <w:rPr>
                              <w:sz w:val="20"/>
                              <w:szCs w:val="24"/>
                            </w:rPr>
                            <w:br/>
                          </w:r>
                        </w:ins>
                        <w:r w:rsidR="00EC2C63">
                          <w:rPr>
                            <w:sz w:val="20"/>
                            <w:szCs w:val="24"/>
                          </w:rPr>
                          <w:t xml:space="preserve">C0103-4 </w:t>
                        </w:r>
                        <w:r w:rsidRPr="00D65228">
                          <w:rPr>
                            <w:sz w:val="20"/>
                            <w:szCs w:val="24"/>
                          </w:rPr>
                          <w:t>OJT Instructor)</w:t>
                        </w:r>
                      </w:p>
                    </w:txbxContent>
                  </v:textbox>
                </v:rect>
                <v:shapetype id="_x0000_t32" coordsize="21600,21600" o:spt="32" o:oned="t" path="m,l21600,21600e" filled="f">
                  <v:path arrowok="t" fillok="f" o:connecttype="none"/>
                  <o:lock v:ext="edit" shapetype="t"/>
                </v:shapetype>
                <v:shape id="Straight Arrow Connector 1" o:spid="_x0000_s1035" type="#_x0000_t32" style="position:absolute;left:26479;top:4857;width:95;height:43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" strokecolor="#005084 [3044]" strokeweight="3pt">
                  <v:stroke endarrow="block"/>
                </v:shape>
                <v:shape id="Straight Arrow Connector 3" o:spid="_x0000_s1036" type="#_x0000_t32" style="position:absolute;left:32194;top:7620;width:12573;height:9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" strokecolor="#005084 [3044]" strokeweight="2.25pt">
                  <v:stroke dashstyle="3 1" endarrow="block"/>
                </v:shape>
                <w10:wrap anchorx="page"/>
              </v:group>
            </w:pict>
          </mc:Fallback>
        </mc:AlternateContent>
      </w:r>
    </w:p>
    <w:p w14:paraId="32AEC23B" w14:textId="168D9C06" w:rsidR="00CF47B3" w:rsidRDefault="00CF47B3" w:rsidP="007B0B66">
      <w:pPr>
        <w:pStyle w:val="BodyText"/>
      </w:pPr>
    </w:p>
    <w:p w14:paraId="54AD7408" w14:textId="6879BFE1" w:rsidR="00E76289" w:rsidRDefault="00E76289" w:rsidP="00E76289">
      <w:pPr>
        <w:pStyle w:val="Bullet1"/>
        <w:numPr>
          <w:ilvl w:val="0"/>
          <w:numId w:val="0"/>
        </w:numPr>
        <w:ind w:left="992" w:hanging="425"/>
      </w:pPr>
    </w:p>
    <w:p w14:paraId="61E3C0AA" w14:textId="1CDF3353" w:rsidR="00E76289" w:rsidRDefault="00E76289" w:rsidP="00E76289">
      <w:pPr>
        <w:pStyle w:val="Bullet1"/>
        <w:numPr>
          <w:ilvl w:val="0"/>
          <w:numId w:val="0"/>
        </w:numPr>
        <w:ind w:left="992" w:hanging="425"/>
      </w:pPr>
    </w:p>
    <w:p w14:paraId="31F68984" w14:textId="2FC36CC8" w:rsidR="00E76289" w:rsidRDefault="00E76289" w:rsidP="00E76289">
      <w:pPr>
        <w:pStyle w:val="Bullet1"/>
        <w:numPr>
          <w:ilvl w:val="0"/>
          <w:numId w:val="0"/>
        </w:numPr>
        <w:ind w:left="992" w:hanging="425"/>
      </w:pPr>
    </w:p>
    <w:p w14:paraId="4A5C10B0" w14:textId="1A7441D8" w:rsidR="00E76289" w:rsidRDefault="00E76289" w:rsidP="00E76289">
      <w:pPr>
        <w:pStyle w:val="Bullet1"/>
        <w:numPr>
          <w:ilvl w:val="0"/>
          <w:numId w:val="0"/>
        </w:numPr>
        <w:ind w:left="992" w:hanging="425"/>
      </w:pPr>
    </w:p>
    <w:p w14:paraId="038A5799" w14:textId="1E5CD0B9" w:rsidR="00E76289" w:rsidRDefault="00E76289" w:rsidP="007B0B66">
      <w:pPr>
        <w:pStyle w:val="Bullet1"/>
        <w:numPr>
          <w:ilvl w:val="0"/>
          <w:numId w:val="0"/>
        </w:numPr>
        <w:ind w:left="992" w:hanging="425"/>
      </w:pPr>
    </w:p>
    <w:p w14:paraId="0C95FDC1" w14:textId="2D1D8083" w:rsidR="00E76289" w:rsidRDefault="00E76289" w:rsidP="00E76289">
      <w:pPr>
        <w:pStyle w:val="BodyText"/>
      </w:pPr>
    </w:p>
    <w:p w14:paraId="602DB661" w14:textId="3481A2E1" w:rsidR="00E76289" w:rsidRDefault="00E76289" w:rsidP="00E76289">
      <w:pPr>
        <w:pStyle w:val="BodyText"/>
      </w:pPr>
    </w:p>
    <w:p w14:paraId="710C3D55" w14:textId="77777777" w:rsidR="00E76289" w:rsidRPr="00E76289" w:rsidRDefault="00E76289" w:rsidP="007B0B66">
      <w:pPr>
        <w:pStyle w:val="BodyText"/>
      </w:pPr>
    </w:p>
    <w:p w14:paraId="5BCCEDC2" w14:textId="7BEDAE81" w:rsidR="00E76289" w:rsidRDefault="00E76289" w:rsidP="007B0B66">
      <w:pPr>
        <w:pStyle w:val="BodyText"/>
      </w:pPr>
      <w:bookmarkStart w:id="1777" w:name="_Toc45706106"/>
    </w:p>
    <w:p w14:paraId="1E18F70E" w14:textId="77777777" w:rsidR="00E76289" w:rsidRDefault="00E76289" w:rsidP="00E76289">
      <w:pPr>
        <w:pStyle w:val="BodyText"/>
      </w:pPr>
    </w:p>
    <w:p w14:paraId="0FE15A67" w14:textId="77777777" w:rsidR="00E76289" w:rsidRDefault="00E76289" w:rsidP="00E76289">
      <w:pPr>
        <w:pStyle w:val="Figurecaption"/>
      </w:pPr>
      <w:bookmarkStart w:id="1778" w:name="_Toc206701166"/>
      <w:r>
        <w:t>Process to maintain qualifications</w:t>
      </w:r>
      <w:bookmarkEnd w:id="1778"/>
    </w:p>
    <w:p w14:paraId="0C0FEA83" w14:textId="2BB1816D" w:rsidR="0073349E" w:rsidRDefault="0073349E" w:rsidP="00E76289">
      <w:pPr>
        <w:pStyle w:val="BodyText"/>
        <w:spacing w:before="240"/>
      </w:pPr>
      <w:r w:rsidRPr="0073349E">
        <w:t>VTS providers should ensure that VTS personnel holding C0103-2 VTS Supervisor and C0103-4 On-the-Job Training (OJT) Instructor certificates also maintain their qualifications</w:t>
      </w:r>
      <w:r w:rsidR="00C10D9D">
        <w:t xml:space="preserve"> </w:t>
      </w:r>
      <w:r w:rsidR="00C10D9D" w:rsidRPr="00C10D9D">
        <w:t>to confirm ongoing competence in those areas</w:t>
      </w:r>
      <w:r w:rsidRPr="0073349E">
        <w:t xml:space="preserve">. </w:t>
      </w:r>
      <w:r w:rsidR="00EC2C63">
        <w:t>A</w:t>
      </w:r>
      <w:r w:rsidRPr="0073349E">
        <w:t xml:space="preserve"> training needs analysis</w:t>
      </w:r>
      <w:r w:rsidR="00EC2C63">
        <w:t xml:space="preserve"> process may be used</w:t>
      </w:r>
      <w:r w:rsidRPr="00F86D63">
        <w:t xml:space="preserve"> to </w:t>
      </w:r>
      <w:r w:rsidRPr="0073349E">
        <w:t>identify any additional training require</w:t>
      </w:r>
      <w:r w:rsidRPr="00F86D63">
        <w:t>ments that may be required t</w:t>
      </w:r>
      <w:r w:rsidRPr="0073349E">
        <w:t xml:space="preserve">o ensure </w:t>
      </w:r>
      <w:r w:rsidR="00EC2C63">
        <w:t xml:space="preserve">VTS personnel </w:t>
      </w:r>
      <w:ins w:id="1779" w:author="Jillian Carson-Jackson" w:date="2025-08-21T20:17:00Z" w16du:dateUtc="2025-08-22T00:17:00Z">
        <w:r w:rsidR="004B70E1" w:rsidRPr="00EA3F97">
          <w:t>refresh, maintain, and enhance skills</w:t>
        </w:r>
        <w:r w:rsidR="004B70E1">
          <w:t>,</w:t>
        </w:r>
        <w:r w:rsidR="004B70E1" w:rsidRPr="00EA3F97">
          <w:t xml:space="preserve"> knowledge </w:t>
        </w:r>
        <w:r w:rsidR="004B70E1">
          <w:t>and competencies of VTS personnel,</w:t>
        </w:r>
        <w:r w:rsidR="004B70E1" w:rsidRPr="00462634">
          <w:t xml:space="preserve"> ensuring the ongoing validity</w:t>
        </w:r>
        <w:r w:rsidR="004B70E1">
          <w:t xml:space="preserve"> </w:t>
        </w:r>
        <w:r w:rsidR="004B70E1" w:rsidRPr="0073349E">
          <w:t xml:space="preserve">of </w:t>
        </w:r>
        <w:r w:rsidR="004B70E1">
          <w:t xml:space="preserve">their </w:t>
        </w:r>
        <w:r w:rsidR="004B70E1" w:rsidRPr="0073349E">
          <w:t>VTS qualification</w:t>
        </w:r>
        <w:r w:rsidR="004B70E1">
          <w:t>s.</w:t>
        </w:r>
      </w:ins>
      <w:del w:id="1780" w:author="Jillian Carson-Jackson" w:date="2025-08-21T20:17:00Z" w16du:dateUtc="2025-08-22T00:17:00Z">
        <w:r w:rsidR="00EC2C63" w:rsidDel="004B70E1">
          <w:delText>maintain</w:delText>
        </w:r>
        <w:r w:rsidR="00EC2C63" w:rsidRPr="0073349E" w:rsidDel="004B70E1">
          <w:delText xml:space="preserve"> </w:delText>
        </w:r>
        <w:r w:rsidRPr="0073349E" w:rsidDel="004B70E1">
          <w:delText>skills and competencies aligned with operational standards</w:delText>
        </w:r>
      </w:del>
      <w:r w:rsidRPr="0073349E">
        <w:t>.</w:t>
      </w:r>
    </w:p>
    <w:p w14:paraId="48A3A2DE" w14:textId="45AC09C9" w:rsidR="00E76289" w:rsidRDefault="00953ECA" w:rsidP="00E76289">
      <w:pPr>
        <w:pStyle w:val="BodyText"/>
        <w:spacing w:before="240"/>
        <w:rPr>
          <w:ins w:id="1781" w:author="Jillian Carson-Jackson" w:date="2025-05-06T21:17:00Z" w16du:dateUtc="2025-05-06T11:17:00Z"/>
        </w:rPr>
      </w:pPr>
      <w:r>
        <w:t>In summary, t</w:t>
      </w:r>
      <w:r w:rsidR="00E76289" w:rsidRPr="003F4ABE">
        <w:t xml:space="preserve">he following table provides </w:t>
      </w:r>
      <w:r w:rsidRPr="003F4ABE">
        <w:t xml:space="preserve">VTS providers </w:t>
      </w:r>
      <w:r>
        <w:t xml:space="preserve">with </w:t>
      </w:r>
      <w:r w:rsidR="00E76289" w:rsidRPr="003F4ABE">
        <w:t>guidance</w:t>
      </w:r>
      <w:r>
        <w:t xml:space="preserve"> to assist </w:t>
      </w:r>
      <w:r w:rsidR="00E76289" w:rsidRPr="003F4ABE">
        <w:t>VTS personnel</w:t>
      </w:r>
      <w:r w:rsidR="00E76289">
        <w:t xml:space="preserve"> to </w:t>
      </w:r>
      <w:r w:rsidR="008B5E8B" w:rsidRPr="008B5E8B">
        <w:rPr>
          <w:lang w:val="en-US"/>
        </w:rPr>
        <w:t>to ensure competence is maintained</w:t>
      </w:r>
      <w:ins w:id="1782" w:author="Jillian Carson-Jackson" w:date="2025-08-21T20:17:00Z" w16du:dateUtc="2025-08-22T00:17:00Z">
        <w:r w:rsidR="00323785">
          <w:t xml:space="preserve"> </w:t>
        </w:r>
      </w:ins>
      <w:ins w:id="1783" w:author="Jillian Carson-Jackson" w:date="2025-08-21T20:19:00Z" w16du:dateUtc="2025-08-22T00:19:00Z">
        <w:r w:rsidR="00707D79">
          <w:t>Table 1</w:t>
        </w:r>
        <w:r w:rsidR="00F17AA4">
          <w:t>.</w:t>
        </w:r>
      </w:ins>
      <w:del w:id="1784" w:author="Jillian Carson-Jackson" w:date="2025-08-21T20:17:00Z" w16du:dateUtc="2025-08-22T00:17:00Z">
        <w:r w:rsidR="00E76289" w:rsidDel="00323785">
          <w:delText>:</w:delText>
        </w:r>
      </w:del>
    </w:p>
    <w:p w14:paraId="24DBFAA9" w14:textId="1FA24C95" w:rsidR="00BB2665" w:rsidRDefault="00707D79" w:rsidP="00585DB3">
      <w:pPr>
        <w:pStyle w:val="Tablecaption"/>
      </w:pPr>
      <w:ins w:id="1785" w:author="Jillian Carson-Jackson" w:date="2025-08-21T20:18:00Z" w16du:dateUtc="2025-08-22T00:18:00Z">
        <w:r>
          <w:t>Overview of Training Components, Requirements and F</w:t>
        </w:r>
      </w:ins>
      <w:ins w:id="1786" w:author="Jillian Carson-Jackson" w:date="2025-08-21T20:19:00Z" w16du:dateUtc="2025-08-22T00:19:00Z">
        <w:r>
          <w:t>requency</w:t>
        </w:r>
      </w:ins>
    </w:p>
    <w:tbl>
      <w:tblPr>
        <w:tblStyle w:val="TableGrid"/>
        <w:tblW w:w="0" w:type="auto"/>
        <w:tblLook w:val="04A0" w:firstRow="1" w:lastRow="0" w:firstColumn="1" w:lastColumn="0" w:noHBand="0" w:noVBand="1"/>
      </w:tblPr>
      <w:tblGrid>
        <w:gridCol w:w="2263"/>
        <w:gridCol w:w="5245"/>
        <w:gridCol w:w="2687"/>
      </w:tblGrid>
      <w:tr w:rsidR="00E76289" w14:paraId="1261BA0C" w14:textId="77777777" w:rsidTr="00EC2C63">
        <w:trPr>
          <w:tblHeader/>
        </w:trPr>
        <w:tc>
          <w:tcPr>
            <w:tcW w:w="2263" w:type="dxa"/>
            <w:shd w:val="clear" w:color="auto" w:fill="F2F2F2" w:themeFill="background1" w:themeFillShade="F2"/>
          </w:tcPr>
          <w:p w14:paraId="48AC08BF" w14:textId="7EC3CB06" w:rsidR="00E76289" w:rsidRDefault="00E76289" w:rsidP="00D65BB7">
            <w:pPr>
              <w:pStyle w:val="Tableheading"/>
            </w:pPr>
            <w:r>
              <w:t>Component</w:t>
            </w:r>
          </w:p>
        </w:tc>
        <w:tc>
          <w:tcPr>
            <w:tcW w:w="5245" w:type="dxa"/>
            <w:shd w:val="clear" w:color="auto" w:fill="F2F2F2" w:themeFill="background1" w:themeFillShade="F2"/>
          </w:tcPr>
          <w:p w14:paraId="0AD86906" w14:textId="77777777" w:rsidR="00E76289" w:rsidRDefault="00E76289" w:rsidP="00D65BB7">
            <w:pPr>
              <w:pStyle w:val="Tableheading"/>
            </w:pPr>
            <w:r>
              <w:t>Requirements</w:t>
            </w:r>
          </w:p>
        </w:tc>
        <w:tc>
          <w:tcPr>
            <w:tcW w:w="2687" w:type="dxa"/>
            <w:shd w:val="clear" w:color="auto" w:fill="F2F2F2" w:themeFill="background1" w:themeFillShade="F2"/>
          </w:tcPr>
          <w:p w14:paraId="2B41B24B" w14:textId="77777777" w:rsidR="00E76289" w:rsidRDefault="00E76289" w:rsidP="00D65BB7">
            <w:pPr>
              <w:pStyle w:val="Tableheading"/>
            </w:pPr>
            <w:r>
              <w:t>Frequency</w:t>
            </w:r>
          </w:p>
        </w:tc>
      </w:tr>
      <w:tr w:rsidR="00E76289" w14:paraId="6FB1836C" w14:textId="77777777" w:rsidTr="009550ED">
        <w:tc>
          <w:tcPr>
            <w:tcW w:w="10195" w:type="dxa"/>
            <w:gridSpan w:val="3"/>
            <w:shd w:val="clear" w:color="auto" w:fill="F2F2F2" w:themeFill="background1" w:themeFillShade="F2"/>
          </w:tcPr>
          <w:p w14:paraId="4A2B06D2" w14:textId="77777777" w:rsidR="00E76289" w:rsidRDefault="00E76289" w:rsidP="00D65BB7">
            <w:pPr>
              <w:pStyle w:val="Tableheading"/>
              <w:jc w:val="left"/>
            </w:pPr>
            <w:r>
              <w:t>PERIODIC ASSESSMENTS</w:t>
            </w:r>
          </w:p>
        </w:tc>
      </w:tr>
      <w:tr w:rsidR="00E76289" w14:paraId="679D08A7" w14:textId="77777777" w:rsidTr="00D65BB7">
        <w:tc>
          <w:tcPr>
            <w:tcW w:w="2263" w:type="dxa"/>
          </w:tcPr>
          <w:p w14:paraId="080BBDF9" w14:textId="77777777" w:rsidR="00E76289" w:rsidRPr="003F4ABE" w:rsidRDefault="00E76289" w:rsidP="00D65BB7">
            <w:pPr>
              <w:pStyle w:val="Tabletext"/>
            </w:pPr>
            <w:r w:rsidRPr="003F4ABE">
              <w:t>Performance assessments</w:t>
            </w:r>
          </w:p>
        </w:tc>
        <w:tc>
          <w:tcPr>
            <w:tcW w:w="5245" w:type="dxa"/>
          </w:tcPr>
          <w:p w14:paraId="43D7AE4D" w14:textId="23AADC8C" w:rsidR="00E76289" w:rsidRDefault="00E76289" w:rsidP="00D65BB7">
            <w:pPr>
              <w:pStyle w:val="Tabletext"/>
            </w:pPr>
            <w:r w:rsidRPr="003F4ABE">
              <w:t xml:space="preserve">Once </w:t>
            </w:r>
            <w:r w:rsidR="008B5E8B">
              <w:t xml:space="preserve">trained and </w:t>
            </w:r>
            <w:r w:rsidRPr="003F4ABE">
              <w:t>qualified</w:t>
            </w:r>
            <w:r w:rsidR="008B5E8B">
              <w:t>,</w:t>
            </w:r>
            <w:r w:rsidRPr="003F4ABE">
              <w:t xml:space="preserve"> regular performance assessments </w:t>
            </w:r>
            <w:r w:rsidR="008B5E8B">
              <w:t>of</w:t>
            </w:r>
            <w:r w:rsidR="008B5E8B" w:rsidRPr="003F4ABE">
              <w:t xml:space="preserve"> </w:t>
            </w:r>
            <w:r w:rsidRPr="003F4ABE">
              <w:t xml:space="preserve">VTS personnel are undertaken to ensure that the established standards continue to be met. </w:t>
            </w:r>
          </w:p>
          <w:p w14:paraId="4583B71F" w14:textId="7DDE6A72" w:rsidR="009B565C" w:rsidRPr="003F4ABE" w:rsidRDefault="009B565C" w:rsidP="00D65BB7">
            <w:pPr>
              <w:pStyle w:val="Tabletext"/>
            </w:pPr>
          </w:p>
        </w:tc>
        <w:tc>
          <w:tcPr>
            <w:tcW w:w="2687" w:type="dxa"/>
          </w:tcPr>
          <w:p w14:paraId="69150CE8" w14:textId="6DE983CA" w:rsidR="00E76289" w:rsidRPr="003F4ABE" w:rsidRDefault="00F17AA4" w:rsidP="00D65BB7">
            <w:pPr>
              <w:pStyle w:val="Tabletext"/>
            </w:pPr>
            <w:ins w:id="1787" w:author="Jillian Carson-Jackson" w:date="2025-08-21T20:19:00Z" w16du:dateUtc="2025-08-22T00:19:00Z">
              <w:r>
                <w:t>As determined by the</w:t>
              </w:r>
            </w:ins>
            <w:ins w:id="1788" w:author="Jillian Carson-Jackson" w:date="2025-08-21T20:20:00Z" w16du:dateUtc="2025-08-22T00:20:00Z">
              <w:r w:rsidR="00B466B2">
                <w:t xml:space="preserve"> VTS Provide</w:t>
              </w:r>
              <w:del w:id="1789" w:author="Abercrombie, Kerrie" w:date="2025-09-02T15:37:00Z" w16du:dateUtc="2025-09-02T05:37:00Z">
                <w:r w:rsidR="00B466B2" w:rsidDel="00143F99">
                  <w:delText>d</w:delText>
                </w:r>
              </w:del>
            </w:ins>
            <w:ins w:id="1790" w:author="Abercrombie, Kerrie" w:date="2025-09-02T15:37:00Z" w16du:dateUtc="2025-09-02T05:37:00Z">
              <w:r w:rsidR="00143F99">
                <w:t>r</w:t>
              </w:r>
            </w:ins>
            <w:ins w:id="1791" w:author="Jillian Carson-Jackson" w:date="2025-08-21T20:20:00Z" w16du:dateUtc="2025-08-22T00:20:00Z">
              <w:r w:rsidR="00B466B2">
                <w:t xml:space="preserve"> - </w:t>
              </w:r>
            </w:ins>
            <w:r w:rsidR="00E76289" w:rsidRPr="003F4ABE">
              <w:t>Annually</w:t>
            </w:r>
            <w:r w:rsidR="00AF5B37">
              <w:t xml:space="preserve">, or </w:t>
            </w:r>
            <w:r w:rsidR="005227D1">
              <w:t>more frequently</w:t>
            </w:r>
            <w:del w:id="1792" w:author="Jillian Carson-Jackson" w:date="2025-08-21T20:20:00Z" w16du:dateUtc="2025-08-22T00:20:00Z">
              <w:r w:rsidR="005227D1" w:rsidDel="00B466B2">
                <w:delText xml:space="preserve">, </w:delText>
              </w:r>
              <w:r w:rsidR="00AF5B37" w:rsidDel="00B466B2">
                <w:delText>as</w:delText>
              </w:r>
              <w:r w:rsidR="005227D1" w:rsidDel="00B466B2">
                <w:delText xml:space="preserve"> may</w:delText>
              </w:r>
              <w:r w:rsidR="00AF5B37" w:rsidDel="00B466B2">
                <w:delText xml:space="preserve"> determined</w:delText>
              </w:r>
              <w:r w:rsidR="00E76289" w:rsidDel="00B466B2">
                <w:delText xml:space="preserve"> by</w:delText>
              </w:r>
              <w:r w:rsidR="00AF5B37" w:rsidDel="00B466B2">
                <w:delText xml:space="preserve"> the</w:delText>
              </w:r>
              <w:r w:rsidR="00E76289" w:rsidDel="00B466B2">
                <w:delText xml:space="preserve"> VTS provider</w:delText>
              </w:r>
            </w:del>
            <w:r w:rsidR="00BA6192">
              <w:t xml:space="preserve">. </w:t>
            </w:r>
          </w:p>
        </w:tc>
      </w:tr>
      <w:tr w:rsidR="00A0629F" w14:paraId="4AA1B1FF" w14:textId="77777777" w:rsidTr="00D65BB7">
        <w:trPr>
          <w:ins w:id="1793" w:author="Abercrombie, Kerrie" w:date="2025-09-09T07:32:00Z"/>
        </w:trPr>
        <w:tc>
          <w:tcPr>
            <w:tcW w:w="2263" w:type="dxa"/>
          </w:tcPr>
          <w:p w14:paraId="5835C3E8" w14:textId="2EF6B97C" w:rsidR="00A0629F" w:rsidRPr="003F4ABE" w:rsidRDefault="00A0629F" w:rsidP="00D65BB7">
            <w:pPr>
              <w:pStyle w:val="Tabletext"/>
              <w:rPr>
                <w:ins w:id="1794" w:author="Abercrombie, Kerrie" w:date="2025-09-09T07:32:00Z" w16du:dateUtc="2025-09-08T21:32:00Z"/>
              </w:rPr>
            </w:pPr>
            <w:commentRangeStart w:id="1795"/>
            <w:ins w:id="1796" w:author="Abercrombie, Kerrie" w:date="2025-09-09T07:33:00Z" w16du:dateUtc="2025-09-08T21:33:00Z">
              <w:r>
                <w:t>A</w:t>
              </w:r>
              <w:commentRangeEnd w:id="1795"/>
              <w:r>
                <w:rPr>
                  <w:rStyle w:val="CommentReference"/>
                  <w:color w:val="auto"/>
                </w:rPr>
                <w:commentReference w:id="1795"/>
              </w:r>
              <w:r>
                <w:t>ssessing Competency in VTS Communications</w:t>
              </w:r>
            </w:ins>
          </w:p>
        </w:tc>
        <w:tc>
          <w:tcPr>
            <w:tcW w:w="5245" w:type="dxa"/>
          </w:tcPr>
          <w:p w14:paraId="21A97A11" w14:textId="5C946ECF" w:rsidR="00A0629F" w:rsidRPr="003F4ABE" w:rsidRDefault="00A0629F" w:rsidP="00D65BB7">
            <w:pPr>
              <w:pStyle w:val="Tabletext"/>
              <w:rPr>
                <w:ins w:id="1797" w:author="Abercrombie, Kerrie" w:date="2025-09-09T07:32:00Z" w16du:dateUtc="2025-09-08T21:32:00Z"/>
              </w:rPr>
            </w:pPr>
            <w:ins w:id="1798" w:author="Abercrombie, Kerrie" w:date="2025-09-09T07:32:00Z" w16du:dateUtc="2025-09-08T21:32:00Z">
              <w:r w:rsidRPr="00A0629F">
                <w:t>Periodic tests are to be completed to assess competency with standard message structure and phrases.</w:t>
              </w:r>
            </w:ins>
          </w:p>
        </w:tc>
        <w:tc>
          <w:tcPr>
            <w:tcW w:w="2687" w:type="dxa"/>
          </w:tcPr>
          <w:p w14:paraId="7DBCAF65" w14:textId="67B1349C" w:rsidR="00A0629F" w:rsidRDefault="00A0629F" w:rsidP="00D65BB7">
            <w:pPr>
              <w:pStyle w:val="Tabletext"/>
              <w:rPr>
                <w:ins w:id="1799" w:author="Abercrombie, Kerrie" w:date="2025-09-09T07:32:00Z" w16du:dateUtc="2025-09-08T21:32:00Z"/>
              </w:rPr>
            </w:pPr>
            <w:ins w:id="1800" w:author="Abercrombie, Kerrie" w:date="2025-09-09T07:33:00Z" w16du:dateUtc="2025-09-08T21:33:00Z">
              <w:r w:rsidRPr="00A0629F">
                <w:t xml:space="preserve">As determined by the VTS Provider - Annually, or more frequently  </w:t>
              </w:r>
            </w:ins>
          </w:p>
        </w:tc>
      </w:tr>
      <w:tr w:rsidR="00E76289" w14:paraId="4135433D" w14:textId="77777777" w:rsidTr="009550ED">
        <w:tc>
          <w:tcPr>
            <w:tcW w:w="10195" w:type="dxa"/>
            <w:gridSpan w:val="3"/>
            <w:shd w:val="clear" w:color="auto" w:fill="F2F2F2" w:themeFill="background1" w:themeFillShade="F2"/>
          </w:tcPr>
          <w:p w14:paraId="4EEEFB8E" w14:textId="77777777" w:rsidR="00E76289" w:rsidRPr="003F4ABE" w:rsidRDefault="00E76289" w:rsidP="00D65BB7">
            <w:pPr>
              <w:pStyle w:val="Tableheading"/>
              <w:jc w:val="left"/>
            </w:pPr>
            <w:r>
              <w:t>SKILLS AND DEVELOPMENT TRAINING</w:t>
            </w:r>
          </w:p>
        </w:tc>
      </w:tr>
      <w:tr w:rsidR="00E76289" w14:paraId="3DC2C1BE" w14:textId="77777777" w:rsidTr="00D65BB7">
        <w:tc>
          <w:tcPr>
            <w:tcW w:w="2263" w:type="dxa"/>
          </w:tcPr>
          <w:p w14:paraId="33614E08" w14:textId="77777777" w:rsidR="00E76289" w:rsidRPr="003F4ABE" w:rsidRDefault="00E76289" w:rsidP="00D65BB7">
            <w:pPr>
              <w:pStyle w:val="Tabletext"/>
            </w:pPr>
            <w:r w:rsidRPr="003F4ABE">
              <w:t>Adaptation training</w:t>
            </w:r>
          </w:p>
        </w:tc>
        <w:tc>
          <w:tcPr>
            <w:tcW w:w="5245" w:type="dxa"/>
          </w:tcPr>
          <w:p w14:paraId="36FB5EB3" w14:textId="77777777" w:rsidR="00E76289" w:rsidRPr="003F4ABE" w:rsidRDefault="00E76289" w:rsidP="00D65BB7">
            <w:pPr>
              <w:pStyle w:val="Tabletext"/>
            </w:pPr>
            <w:r w:rsidRPr="003F4ABE">
              <w:t xml:space="preserve">Training to be completed when significant changes to VTS operations are expected, such as changes associated with equipment, regulations, operational procedures etc.  </w:t>
            </w:r>
          </w:p>
        </w:tc>
        <w:tc>
          <w:tcPr>
            <w:tcW w:w="2687" w:type="dxa"/>
          </w:tcPr>
          <w:p w14:paraId="646CD20A" w14:textId="60864D82" w:rsidR="00E76289" w:rsidRPr="003F4ABE" w:rsidRDefault="00E76289" w:rsidP="00D65BB7">
            <w:pPr>
              <w:pStyle w:val="Tabletext"/>
            </w:pPr>
            <w:r w:rsidRPr="003F4ABE">
              <w:t>As determined by the VTS provider</w:t>
            </w:r>
            <w:r w:rsidR="00A86002">
              <w:t>,</w:t>
            </w:r>
            <w:r w:rsidRPr="003F4ABE">
              <w:t xml:space="preserve"> preferably before the change(s) takes place.</w:t>
            </w:r>
          </w:p>
        </w:tc>
      </w:tr>
      <w:tr w:rsidR="00E76289" w14:paraId="5578346D" w14:textId="77777777" w:rsidTr="00D65BB7">
        <w:tc>
          <w:tcPr>
            <w:tcW w:w="2263" w:type="dxa"/>
          </w:tcPr>
          <w:p w14:paraId="738F7661" w14:textId="77777777" w:rsidR="00E76289" w:rsidRPr="003F4ABE" w:rsidRDefault="00E76289" w:rsidP="00D65BB7">
            <w:pPr>
              <w:pStyle w:val="Tabletext"/>
            </w:pPr>
            <w:r w:rsidRPr="003F4ABE">
              <w:t>Updating training</w:t>
            </w:r>
          </w:p>
        </w:tc>
        <w:tc>
          <w:tcPr>
            <w:tcW w:w="5245" w:type="dxa"/>
          </w:tcPr>
          <w:p w14:paraId="61BD57B4" w14:textId="77777777" w:rsidR="00E76289" w:rsidRPr="003F4ABE" w:rsidRDefault="00E76289" w:rsidP="00D65BB7">
            <w:pPr>
              <w:pStyle w:val="Tabletext"/>
            </w:pPr>
            <w:r w:rsidRPr="003F4ABE">
              <w:t>A</w:t>
            </w:r>
            <w:r>
              <w:t xml:space="preserve"> </w:t>
            </w:r>
            <w:r w:rsidRPr="003F4ABE">
              <w:t xml:space="preserve">tailor-made programme based on a training needs analysis which identifies </w:t>
            </w:r>
            <w:r>
              <w:t xml:space="preserve">that </w:t>
            </w:r>
            <w:r w:rsidRPr="003F4ABE">
              <w:t>an individual requires additional training</w:t>
            </w:r>
            <w:r>
              <w:t xml:space="preserve"> to </w:t>
            </w:r>
            <w:r w:rsidRPr="003F4ABE">
              <w:t>maintain competency</w:t>
            </w:r>
            <w:r>
              <w:t>.</w:t>
            </w:r>
          </w:p>
        </w:tc>
        <w:tc>
          <w:tcPr>
            <w:tcW w:w="2687" w:type="dxa"/>
          </w:tcPr>
          <w:p w14:paraId="37DA86F5" w14:textId="650D11EA" w:rsidR="00E76289" w:rsidRPr="003F4ABE" w:rsidRDefault="00E76289" w:rsidP="00D65BB7">
            <w:pPr>
              <w:pStyle w:val="Tabletext"/>
            </w:pPr>
            <w:r w:rsidRPr="003F4ABE">
              <w:t>As determined by the VTS provider</w:t>
            </w:r>
            <w:r w:rsidR="005227D1">
              <w:t xml:space="preserve"> within the requirements of the Competent Authority </w:t>
            </w:r>
          </w:p>
        </w:tc>
      </w:tr>
      <w:tr w:rsidR="00E76289" w14:paraId="01C5218E" w14:textId="77777777" w:rsidTr="00D65BB7">
        <w:tc>
          <w:tcPr>
            <w:tcW w:w="2263" w:type="dxa"/>
          </w:tcPr>
          <w:p w14:paraId="67AE22A1" w14:textId="2D1E2BEE" w:rsidR="00E76289" w:rsidRDefault="00E76289" w:rsidP="00D65BB7">
            <w:pPr>
              <w:pStyle w:val="Tabletext"/>
            </w:pPr>
            <w:r>
              <w:t>Other training</w:t>
            </w:r>
          </w:p>
        </w:tc>
        <w:tc>
          <w:tcPr>
            <w:tcW w:w="5245" w:type="dxa"/>
          </w:tcPr>
          <w:p w14:paraId="1E73602B" w14:textId="087BB59C" w:rsidR="00E76289" w:rsidRPr="003F4ABE" w:rsidRDefault="0073349E" w:rsidP="00D65BB7">
            <w:pPr>
              <w:pStyle w:val="Tabletext"/>
            </w:pPr>
            <w:r>
              <w:t xml:space="preserve">Additional training programs </w:t>
            </w:r>
            <w:r w:rsidR="008B5E8B">
              <w:t xml:space="preserve">that </w:t>
            </w:r>
            <w:r>
              <w:t xml:space="preserve">may </w:t>
            </w:r>
            <w:r w:rsidR="00E0138A">
              <w:t xml:space="preserve">address </w:t>
            </w:r>
            <w:r w:rsidRPr="0073349E">
              <w:t>specific learning needs of personnel at a VTS</w:t>
            </w:r>
            <w:r>
              <w:t xml:space="preserve">. </w:t>
            </w:r>
          </w:p>
        </w:tc>
        <w:tc>
          <w:tcPr>
            <w:tcW w:w="2687" w:type="dxa"/>
          </w:tcPr>
          <w:p w14:paraId="4B3D17C1" w14:textId="78D6F09A" w:rsidR="00E76289" w:rsidRPr="003F4ABE" w:rsidRDefault="00E76289" w:rsidP="00D65BB7">
            <w:pPr>
              <w:pStyle w:val="Tabletext"/>
            </w:pPr>
            <w:r w:rsidRPr="003F4ABE">
              <w:t>As determined by the VTS provider</w:t>
            </w:r>
            <w:r w:rsidR="005227D1">
              <w:t>, requirements of the relevant qualification or national requirements</w:t>
            </w:r>
          </w:p>
        </w:tc>
      </w:tr>
      <w:tr w:rsidR="00E76289" w14:paraId="0F2EDF95" w14:textId="77777777" w:rsidTr="001B6F21">
        <w:tc>
          <w:tcPr>
            <w:tcW w:w="10195" w:type="dxa"/>
            <w:gridSpan w:val="3"/>
            <w:shd w:val="clear" w:color="auto" w:fill="F2F2F2" w:themeFill="background1" w:themeFillShade="F2"/>
          </w:tcPr>
          <w:p w14:paraId="02A50148" w14:textId="3CA7EE74" w:rsidR="00E76289" w:rsidRPr="003F4ABE" w:rsidRDefault="00EC2C63" w:rsidP="00D65BB7">
            <w:pPr>
              <w:pStyle w:val="Tableheading"/>
              <w:jc w:val="left"/>
            </w:pPr>
            <w:r>
              <w:t xml:space="preserve">REVALIDATION </w:t>
            </w:r>
            <w:r w:rsidR="00E76289">
              <w:t>TRAINING</w:t>
            </w:r>
          </w:p>
        </w:tc>
      </w:tr>
      <w:tr w:rsidR="00E76289" w14:paraId="7D775129" w14:textId="77777777" w:rsidTr="00D65BB7">
        <w:tc>
          <w:tcPr>
            <w:tcW w:w="2263" w:type="dxa"/>
          </w:tcPr>
          <w:p w14:paraId="144418FD" w14:textId="1173AC5D" w:rsidR="00E76289" w:rsidRPr="003F4ABE" w:rsidRDefault="00EC2C63" w:rsidP="00D65BB7">
            <w:pPr>
              <w:pStyle w:val="Tabletext"/>
            </w:pPr>
            <w:r>
              <w:t>Revalidation</w:t>
            </w:r>
            <w:r w:rsidRPr="003F4ABE">
              <w:t xml:space="preserve"> </w:t>
            </w:r>
            <w:r w:rsidR="002E4120">
              <w:t>training</w:t>
            </w:r>
          </w:p>
        </w:tc>
        <w:tc>
          <w:tcPr>
            <w:tcW w:w="5245" w:type="dxa"/>
          </w:tcPr>
          <w:p w14:paraId="39A69048" w14:textId="1DA8258F" w:rsidR="00177C8E" w:rsidRDefault="00E0138A" w:rsidP="00E0138A">
            <w:pPr>
              <w:pStyle w:val="Tabletext"/>
            </w:pPr>
            <w:r w:rsidRPr="001B6F21">
              <w:t xml:space="preserve">Structured training </w:t>
            </w:r>
            <w:r w:rsidR="00E41346">
              <w:t xml:space="preserve">course or </w:t>
            </w:r>
            <w:r w:rsidRPr="001B6F21">
              <w:t>program that ensures the</w:t>
            </w:r>
            <w:r w:rsidRPr="00E0138A">
              <w:t xml:space="preserve"> ongoing validity of VTS qualifications</w:t>
            </w:r>
            <w:r w:rsidR="001B6F21">
              <w:t xml:space="preserve"> </w:t>
            </w:r>
            <w:commentRangeStart w:id="1801"/>
            <w:r w:rsidR="001B6F21">
              <w:t>(</w:t>
            </w:r>
            <w:r w:rsidR="001B6F21" w:rsidRPr="004F0591">
              <w:rPr>
                <w:strike/>
                <w:rPrChange w:id="1802" w:author="Abercrombie, Kerrie" w:date="2025-08-29T15:49:00Z" w16du:dateUtc="2025-08-29T05:49:00Z">
                  <w:rPr/>
                </w:rPrChange>
              </w:rPr>
              <w:t>Model Cours</w:t>
            </w:r>
            <w:r w:rsidR="00177C8E" w:rsidRPr="004F0591">
              <w:rPr>
                <w:strike/>
                <w:rPrChange w:id="1803" w:author="Abercrombie, Kerrie" w:date="2025-08-29T15:49:00Z" w16du:dateUtc="2025-08-29T05:49:00Z">
                  <w:rPr/>
                </w:rPrChange>
              </w:rPr>
              <w:t>e</w:t>
            </w:r>
            <w:r w:rsidR="001B6F21" w:rsidRPr="004F0591">
              <w:rPr>
                <w:strike/>
                <w:rPrChange w:id="1804" w:author="Abercrombie, Kerrie" w:date="2025-08-29T15:49:00Z" w16du:dateUtc="2025-08-29T05:49:00Z">
                  <w:rPr/>
                </w:rPrChange>
              </w:rPr>
              <w:t xml:space="preserve"> C0103-5 – </w:t>
            </w:r>
            <w:r w:rsidR="005227D1" w:rsidRPr="004F0591">
              <w:rPr>
                <w:strike/>
                <w:rPrChange w:id="1805" w:author="Abercrombie, Kerrie" w:date="2025-08-29T15:49:00Z" w16du:dateUtc="2025-08-29T05:49:00Z">
                  <w:rPr/>
                </w:rPrChange>
              </w:rPr>
              <w:t xml:space="preserve">Revalidation </w:t>
            </w:r>
            <w:r w:rsidR="00085805" w:rsidRPr="004F0591">
              <w:rPr>
                <w:strike/>
                <w:rPrChange w:id="1806" w:author="Abercrombie, Kerrie" w:date="2025-08-29T15:49:00Z" w16du:dateUtc="2025-08-29T05:49:00Z">
                  <w:rPr/>
                </w:rPrChange>
              </w:rPr>
              <w:t>training for VTS Personnel</w:t>
            </w:r>
            <w:r w:rsidR="001B6F21" w:rsidRPr="004F0591">
              <w:rPr>
                <w:strike/>
                <w:rPrChange w:id="1807" w:author="Abercrombie, Kerrie" w:date="2025-08-29T15:49:00Z" w16du:dateUtc="2025-08-29T05:49:00Z">
                  <w:rPr/>
                </w:rPrChange>
              </w:rPr>
              <w:t>)</w:t>
            </w:r>
            <w:r w:rsidRPr="004F0591">
              <w:rPr>
                <w:strike/>
                <w:rPrChange w:id="1808" w:author="Abercrombie, Kerrie" w:date="2025-08-29T15:49:00Z" w16du:dateUtc="2025-08-29T05:49:00Z">
                  <w:rPr/>
                </w:rPrChange>
              </w:rPr>
              <w:t>.</w:t>
            </w:r>
            <w:r w:rsidR="00664A16">
              <w:t xml:space="preserve"> </w:t>
            </w:r>
            <w:commentRangeEnd w:id="1801"/>
            <w:r w:rsidR="00694F82">
              <w:rPr>
                <w:rStyle w:val="CommentReference"/>
                <w:color w:val="auto"/>
              </w:rPr>
              <w:commentReference w:id="1801"/>
            </w:r>
          </w:p>
          <w:p w14:paraId="137F672A" w14:textId="72892324" w:rsidR="00E76289" w:rsidRPr="003F4ABE" w:rsidRDefault="00B271D2" w:rsidP="00E0138A">
            <w:pPr>
              <w:pStyle w:val="Tabletext"/>
            </w:pPr>
            <w:r>
              <w:lastRenderedPageBreak/>
              <w:t xml:space="preserve">Training </w:t>
            </w:r>
            <w:r w:rsidR="00917B2D">
              <w:t xml:space="preserve">to be </w:t>
            </w:r>
            <w:r>
              <w:t>delivered by Training Organization</w:t>
            </w:r>
            <w:r w:rsidR="00CC1DDF">
              <w:t>s</w:t>
            </w:r>
            <w:r>
              <w:t xml:space="preserve"> or </w:t>
            </w:r>
            <w:r w:rsidR="000E0269">
              <w:t xml:space="preserve">may be </w:t>
            </w:r>
            <w:r w:rsidR="003A033C">
              <w:t>delivered</w:t>
            </w:r>
            <w:r w:rsidR="005200E8">
              <w:t xml:space="preserve"> by a</w:t>
            </w:r>
            <w:r w:rsidR="003A033C">
              <w:t xml:space="preserve"> </w:t>
            </w:r>
            <w:r>
              <w:t>VTS provider.</w:t>
            </w:r>
          </w:p>
        </w:tc>
        <w:tc>
          <w:tcPr>
            <w:tcW w:w="2687" w:type="dxa"/>
          </w:tcPr>
          <w:p w14:paraId="19A581F5" w14:textId="56B59426" w:rsidR="00E76289" w:rsidRPr="003F4ABE" w:rsidRDefault="00E53FE3" w:rsidP="00D65BB7">
            <w:pPr>
              <w:pStyle w:val="Tabletext"/>
            </w:pPr>
            <w:r>
              <w:lastRenderedPageBreak/>
              <w:t xml:space="preserve">As determined by the Competent Authority </w:t>
            </w:r>
            <w:r w:rsidR="001F7868">
              <w:t xml:space="preserve">- </w:t>
            </w:r>
            <w:r w:rsidR="00E76289">
              <w:t>I</w:t>
            </w:r>
            <w:r w:rsidR="00E76289" w:rsidRPr="003F4ABE">
              <w:t xml:space="preserve">ntervals </w:t>
            </w:r>
            <w:r w:rsidR="007126FC">
              <w:t>between</w:t>
            </w:r>
            <w:r w:rsidR="00E76289" w:rsidRPr="003F4ABE">
              <w:t xml:space="preserve"> </w:t>
            </w:r>
            <w:r w:rsidR="00953ECA">
              <w:br/>
            </w:r>
            <w:r w:rsidR="005227D1">
              <w:t xml:space="preserve">3 to </w:t>
            </w:r>
            <w:r w:rsidR="00E76289" w:rsidRPr="003F4ABE">
              <w:t>5 years</w:t>
            </w:r>
            <w:r w:rsidR="00E76289">
              <w:t xml:space="preserve">. </w:t>
            </w:r>
          </w:p>
        </w:tc>
      </w:tr>
    </w:tbl>
    <w:p w14:paraId="657192A3" w14:textId="77777777" w:rsidR="00E76289" w:rsidRDefault="00E76289" w:rsidP="00E76289"/>
    <w:p w14:paraId="7CC52749" w14:textId="3ED51FC4" w:rsidR="00E76289" w:rsidRPr="004E3290" w:rsidRDefault="00E76289" w:rsidP="001B6F21">
      <w:pPr>
        <w:pStyle w:val="Heading2"/>
      </w:pPr>
      <w:bookmarkStart w:id="1809" w:name="_Toc208001514"/>
      <w:r w:rsidRPr="004E3290">
        <w:t>P</w:t>
      </w:r>
      <w:r w:rsidR="00B96DAC" w:rsidRPr="004E3290">
        <w:t>eriodic Assessments</w:t>
      </w:r>
      <w:bookmarkEnd w:id="1809"/>
    </w:p>
    <w:p w14:paraId="113251AF" w14:textId="22CC0F70" w:rsidR="00E76289" w:rsidRPr="00B57996" w:rsidRDefault="00E76289" w:rsidP="00E76289">
      <w:pPr>
        <w:pStyle w:val="BodyText"/>
      </w:pPr>
      <w:r w:rsidRPr="00B57996">
        <w:t xml:space="preserve">Once VTS personnel are </w:t>
      </w:r>
      <w:ins w:id="1810" w:author="Jillian Carson-Jackson" w:date="2025-08-21T20:22:00Z" w16du:dateUtc="2025-08-22T00:22:00Z">
        <w:r w:rsidR="00410969">
          <w:t xml:space="preserve">trained and </w:t>
        </w:r>
      </w:ins>
      <w:r w:rsidRPr="00B57996">
        <w:t>qualified</w:t>
      </w:r>
      <w:r w:rsidR="0073349E">
        <w:t>,</w:t>
      </w:r>
      <w:r w:rsidRPr="00B57996">
        <w:t xml:space="preserve"> regular performance and competency assessments </w:t>
      </w:r>
      <w:r w:rsidR="002A25DA" w:rsidRPr="00B57996">
        <w:t>s</w:t>
      </w:r>
      <w:r w:rsidRPr="00B57996">
        <w:t xml:space="preserve">hould be undertaken to ensure that established standards continue to be met. These periodic assessments may identify areas for improvements that can trigger a need for additional skills and development training. </w:t>
      </w:r>
    </w:p>
    <w:p w14:paraId="53B84184" w14:textId="64C450BD" w:rsidR="00E76289" w:rsidRPr="00B57996" w:rsidRDefault="00E76289" w:rsidP="001B6F21">
      <w:pPr>
        <w:pStyle w:val="Heading3"/>
      </w:pPr>
      <w:bookmarkStart w:id="1811" w:name="_Toc208001515"/>
      <w:r w:rsidRPr="00B57996">
        <w:t>P</w:t>
      </w:r>
      <w:r w:rsidR="00B96DAC" w:rsidRPr="00B57996">
        <w:t>erformance Assessment</w:t>
      </w:r>
      <w:bookmarkEnd w:id="1811"/>
    </w:p>
    <w:p w14:paraId="16D6EB25" w14:textId="7A24CDE1" w:rsidR="002A25DA" w:rsidRDefault="00EC2C63" w:rsidP="00E76289">
      <w:pPr>
        <w:pStyle w:val="BodyText"/>
      </w:pPr>
      <w:r>
        <w:t>P</w:t>
      </w:r>
      <w:r w:rsidR="002A25DA" w:rsidRPr="002A25DA">
        <w:t>erformance assessment is a process used to evaluate an individual’s job performance in carrying out specific tasks or functions associated with VTS</w:t>
      </w:r>
      <w:r w:rsidR="002A25DA">
        <w:t xml:space="preserve"> duties</w:t>
      </w:r>
      <w:r w:rsidR="002A25DA" w:rsidRPr="002A25DA">
        <w:t>. This assessment provides insights into their effectiveness and skills, while also identifying areas for improvement and development.</w:t>
      </w:r>
    </w:p>
    <w:p w14:paraId="68337964" w14:textId="6271AE69" w:rsidR="002A25DA" w:rsidRDefault="002A25DA" w:rsidP="002A25DA">
      <w:pPr>
        <w:pStyle w:val="BodyText"/>
      </w:pPr>
      <w:r>
        <w:t>Performance assessments</w:t>
      </w:r>
      <w:r w:rsidR="00EC2C63">
        <w:t xml:space="preserve"> may be carried out using different approaches, including as part of the annual assessment of personnel, through a 360</w:t>
      </w:r>
      <w:r w:rsidR="00EC2C63" w:rsidRPr="00EC2C63">
        <w:t>°</w:t>
      </w:r>
      <w:r>
        <w:t xml:space="preserve"> </w:t>
      </w:r>
      <w:r w:rsidR="00EC2C63">
        <w:t>assessment process or other methods.  Regardless of the approach used, performance assessment of</w:t>
      </w:r>
      <w:r>
        <w:t xml:space="preserve"> VTS personnel should be carried out at regular intervals to evaluate an individual’s </w:t>
      </w:r>
      <w:r w:rsidR="00EC2C63">
        <w:t xml:space="preserve">competence to carry out their VTS duties. </w:t>
      </w:r>
      <w:r>
        <w:t xml:space="preserve"> These assessments may include a combination of elements, for example:</w:t>
      </w:r>
    </w:p>
    <w:p w14:paraId="19C4DFA0" w14:textId="77777777" w:rsidR="002A25DA" w:rsidRDefault="002A25DA" w:rsidP="002A25DA">
      <w:pPr>
        <w:pStyle w:val="Bullet1"/>
      </w:pPr>
      <w:r>
        <w:t>Proficiency checks to measure specific levels of skill or knowledge</w:t>
      </w:r>
    </w:p>
    <w:p w14:paraId="30C3BEFD" w14:textId="77777777" w:rsidR="002A25DA" w:rsidRDefault="002A25DA" w:rsidP="002A25DA">
      <w:pPr>
        <w:pStyle w:val="Bullet1"/>
      </w:pPr>
      <w:r>
        <w:t>Scenario/ Simulation exercises</w:t>
      </w:r>
    </w:p>
    <w:p w14:paraId="68495149" w14:textId="6F9C3578" w:rsidR="00306C47" w:rsidRDefault="0051548C" w:rsidP="002A25DA">
      <w:pPr>
        <w:pStyle w:val="Bullet1"/>
      </w:pPr>
      <w:r>
        <w:t xml:space="preserve">Structured </w:t>
      </w:r>
      <w:r w:rsidR="002C63D1">
        <w:t>p</w:t>
      </w:r>
      <w:r w:rsidR="002A25DA">
        <w:t>eer review</w:t>
      </w:r>
      <w:r w:rsidR="00C10D9D">
        <w:t xml:space="preserve">s conducted by </w:t>
      </w:r>
      <w:r w:rsidR="00D65AC4">
        <w:t>VTS Personnel</w:t>
      </w:r>
      <w:del w:id="1812" w:author="Jillian Carson-Jackson" w:date="2025-05-06T21:19:00Z" w16du:dateUtc="2025-05-06T11:19:00Z">
        <w:r w:rsidR="00D65AC4" w:rsidDel="0066188D">
          <w:delText xml:space="preserve"> </w:delText>
        </w:r>
      </w:del>
      <w:r w:rsidR="00EC2C63">
        <w:t xml:space="preserve"> </w:t>
      </w:r>
      <w:r w:rsidR="00635CC2">
        <w:t xml:space="preserve">trained as a VTS On-the-Job Training Instructor </w:t>
      </w:r>
    </w:p>
    <w:p w14:paraId="6082BCC9" w14:textId="0BF9EC84" w:rsidR="002A25DA" w:rsidRDefault="0051548C" w:rsidP="002A25DA">
      <w:pPr>
        <w:pStyle w:val="Bullet1"/>
      </w:pPr>
      <w:r>
        <w:t xml:space="preserve">Review organised and/or conducted by </w:t>
      </w:r>
      <w:r w:rsidR="00635CC2">
        <w:t xml:space="preserve">a VTS </w:t>
      </w:r>
      <w:r w:rsidR="00EC2C63">
        <w:t xml:space="preserve">Supervisor </w:t>
      </w:r>
    </w:p>
    <w:p w14:paraId="129152CC" w14:textId="6EBAF06E" w:rsidR="002A25DA" w:rsidRDefault="00C10D9D" w:rsidP="002A25DA">
      <w:pPr>
        <w:pStyle w:val="Bullet1"/>
      </w:pPr>
      <w:r>
        <w:t>R</w:t>
      </w:r>
      <w:r w:rsidR="002A25DA">
        <w:t>eview</w:t>
      </w:r>
      <w:r>
        <w:t xml:space="preserve"> of</w:t>
      </w:r>
      <w:r w:rsidR="002A25DA">
        <w:t xml:space="preserve"> </w:t>
      </w:r>
      <w:r w:rsidR="00EC2C63">
        <w:t>reports and voice recordings</w:t>
      </w:r>
    </w:p>
    <w:p w14:paraId="1B6FD6CF" w14:textId="2962DFDB" w:rsidR="002A25DA" w:rsidRDefault="002A25DA" w:rsidP="002A25DA">
      <w:pPr>
        <w:pStyle w:val="BodyText"/>
      </w:pPr>
      <w:r w:rsidRPr="002A25DA">
        <w:t>If a performance assessment shows that established competency is not being met</w:t>
      </w:r>
      <w:r>
        <w:t>, then updating training with the individual should be considered to help maintain their qualifications.</w:t>
      </w:r>
      <w:r w:rsidR="00EC2C63">
        <w:t xml:space="preserve"> The content of this training can be identified through a </w:t>
      </w:r>
      <w:commentRangeStart w:id="1813"/>
      <w:r w:rsidR="00EC2C63">
        <w:t>training needs analysis</w:t>
      </w:r>
      <w:ins w:id="1814" w:author="Abercrombie, Kerrie" w:date="2025-09-09T07:27:00Z" w16du:dateUtc="2025-09-08T21:27:00Z">
        <w:r w:rsidR="00A0629F">
          <w:t xml:space="preserve"> (see Annex A)</w:t>
        </w:r>
      </w:ins>
      <w:r w:rsidR="00EC2C63">
        <w:t xml:space="preserve">.  </w:t>
      </w:r>
      <w:commentRangeEnd w:id="1813"/>
      <w:r w:rsidR="00382E0C">
        <w:rPr>
          <w:rStyle w:val="CommentReference"/>
        </w:rPr>
        <w:commentReference w:id="1813"/>
      </w:r>
    </w:p>
    <w:p w14:paraId="5EB6477B" w14:textId="24E25F54" w:rsidR="00E76289" w:rsidRDefault="00E76289" w:rsidP="002A25DA">
      <w:pPr>
        <w:pStyle w:val="BodyText"/>
      </w:pPr>
      <w:r>
        <w:t>To demonstrate the performance of VTS personnel is being observed and monitored, VTS providers should ensure:</w:t>
      </w:r>
    </w:p>
    <w:p w14:paraId="11E1346B" w14:textId="6531AF7C" w:rsidR="00E76289" w:rsidRDefault="00E76289" w:rsidP="001B6F21">
      <w:pPr>
        <w:pStyle w:val="Bullet1"/>
      </w:pPr>
      <w:r>
        <w:t>The framework and assessment methods used to undertake performance assessments is documented.</w:t>
      </w:r>
    </w:p>
    <w:p w14:paraId="07A4B495" w14:textId="2E70CE6F" w:rsidR="00E76289" w:rsidRDefault="00E76289" w:rsidP="001B6F21">
      <w:pPr>
        <w:pStyle w:val="Bullet1"/>
      </w:pPr>
      <w:r>
        <w:t xml:space="preserve">Processes and procedures are in place to ensure performance assessments are completed.  </w:t>
      </w:r>
    </w:p>
    <w:p w14:paraId="54B06516" w14:textId="3DBC9A76" w:rsidR="00E76289" w:rsidRPr="00B57996" w:rsidRDefault="00E76289" w:rsidP="001B6F21">
      <w:pPr>
        <w:pStyle w:val="Bullet1"/>
      </w:pPr>
      <w:r>
        <w:t xml:space="preserve">The assessment that an individual VTS operator has satisfactorily completed a performance </w:t>
      </w:r>
      <w:r w:rsidRPr="00B57996">
        <w:t>assessment should be documented / signed off by nominated staff member/s.</w:t>
      </w:r>
    </w:p>
    <w:p w14:paraId="0E22D63C" w14:textId="0F4C8B62" w:rsidR="00E76289" w:rsidRPr="00B57996" w:rsidRDefault="00E76289" w:rsidP="001B6F21">
      <w:pPr>
        <w:pStyle w:val="Bullet1"/>
      </w:pPr>
      <w:r w:rsidRPr="00B57996">
        <w:t>The outcomes are reflected in training records.</w:t>
      </w:r>
    </w:p>
    <w:p w14:paraId="6DB84EF3" w14:textId="36FE3F78" w:rsidR="00E76289" w:rsidRPr="00A47DEB" w:rsidRDefault="00A0629F" w:rsidP="001B6F21">
      <w:pPr>
        <w:pStyle w:val="Heading3"/>
      </w:pPr>
      <w:bookmarkStart w:id="1815" w:name="_Toc208001516"/>
      <w:ins w:id="1816" w:author="Abercrombie, Kerrie" w:date="2025-09-09T07:27:00Z" w16du:dateUtc="2025-09-08T21:27:00Z">
        <w:r>
          <w:t xml:space="preserve">Assessing </w:t>
        </w:r>
        <w:r w:rsidRPr="00D30195">
          <w:t xml:space="preserve">Competency in </w:t>
        </w:r>
      </w:ins>
      <w:r w:rsidR="00E76289" w:rsidRPr="00A47DEB">
        <w:t xml:space="preserve">VTS </w:t>
      </w:r>
      <w:del w:id="1817" w:author="Abercrombie, Kerrie" w:date="2025-09-09T07:28:00Z" w16du:dateUtc="2025-09-08T21:28:00Z">
        <w:r w:rsidR="00E76289" w:rsidRPr="00A47DEB" w:rsidDel="00A0629F">
          <w:rPr>
            <w:strike/>
          </w:rPr>
          <w:delText>E</w:delText>
        </w:r>
        <w:r w:rsidR="00B96DAC" w:rsidRPr="00A47DEB" w:rsidDel="00A0629F">
          <w:rPr>
            <w:strike/>
          </w:rPr>
          <w:delText>nglish</w:delText>
        </w:r>
        <w:r w:rsidR="00E76289" w:rsidRPr="00A47DEB" w:rsidDel="00A0629F">
          <w:rPr>
            <w:strike/>
          </w:rPr>
          <w:delText xml:space="preserve"> </w:delText>
        </w:r>
      </w:del>
      <w:r w:rsidR="00B96DAC" w:rsidRPr="00A47DEB">
        <w:t>Communication</w:t>
      </w:r>
      <w:r w:rsidR="00704B5A" w:rsidRPr="00A47DEB">
        <w:t>s</w:t>
      </w:r>
      <w:bookmarkEnd w:id="1815"/>
      <w:r w:rsidR="00B96DAC" w:rsidRPr="00A47DEB">
        <w:t xml:space="preserve"> </w:t>
      </w:r>
      <w:del w:id="1818" w:author="Abercrombie, Kerrie" w:date="2025-09-09T07:28:00Z" w16du:dateUtc="2025-09-08T21:28:00Z">
        <w:r w:rsidR="00B96DAC" w:rsidRPr="00A47DEB" w:rsidDel="00A0629F">
          <w:delText xml:space="preserve">Competency Testing </w:delText>
        </w:r>
      </w:del>
    </w:p>
    <w:p w14:paraId="3FE3909A" w14:textId="64441477" w:rsidR="00143F99" w:rsidRDefault="00704B5A" w:rsidP="00E76289">
      <w:pPr>
        <w:pStyle w:val="BodyText"/>
        <w:rPr>
          <w:ins w:id="1819" w:author="Abercrombie, Kerrie" w:date="2025-09-02T15:32:00Z" w16du:dateUtc="2025-09-02T05:32:00Z"/>
        </w:rPr>
      </w:pPr>
      <w:r w:rsidRPr="00A47DEB">
        <w:t>VTS Communication</w:t>
      </w:r>
      <w:del w:id="1820" w:author="Abercrombie, Kerrie" w:date="2025-09-09T07:28:00Z" w16du:dateUtc="2025-09-08T21:28:00Z">
        <w:r w:rsidRPr="00A47DEB" w:rsidDel="00A0629F">
          <w:delText>s</w:delText>
        </w:r>
      </w:del>
      <w:r w:rsidRPr="00A47DEB">
        <w:t xml:space="preserve"> c</w:t>
      </w:r>
      <w:r w:rsidR="00BC4A83" w:rsidRPr="00A47DEB">
        <w:t xml:space="preserve">ompetency tests are designed to </w:t>
      </w:r>
      <w:ins w:id="1821" w:author="Abercrombie, Kerrie" w:date="2025-09-09T07:28:00Z" w16du:dateUtc="2025-09-08T21:28:00Z">
        <w:r w:rsidR="00A0629F" w:rsidRPr="00143F99">
          <w:t xml:space="preserve">monitor that VTS personnel continue to conform with the practices for VTS communications as outlined in IMO </w:t>
        </w:r>
        <w:r w:rsidR="00A0629F">
          <w:t>Standard Marine Communication Phrases</w:t>
        </w:r>
        <w:r w:rsidR="00A0629F" w:rsidRPr="00143F99">
          <w:t xml:space="preserve"> </w:t>
        </w:r>
        <w:r w:rsidR="00A0629F">
          <w:t>(</w:t>
        </w:r>
        <w:r w:rsidR="00A0629F" w:rsidRPr="00143F99">
          <w:t>SMCP</w:t>
        </w:r>
        <w:r w:rsidR="00A0629F">
          <w:t>)</w:t>
        </w:r>
        <w:r w:rsidR="00A0629F" w:rsidRPr="00143F99">
          <w:t xml:space="preserve"> and IALA G1132</w:t>
        </w:r>
        <w:r w:rsidR="00A0629F">
          <w:t xml:space="preserve"> on VTS Voice Communications and Phraseology</w:t>
        </w:r>
        <w:r w:rsidR="00A0629F" w:rsidRPr="00143F99">
          <w:t>.</w:t>
        </w:r>
      </w:ins>
    </w:p>
    <w:p w14:paraId="416B9426" w14:textId="086063F7" w:rsidR="00BC4A83" w:rsidRPr="00A47DEB" w:rsidDel="00A0629F" w:rsidRDefault="00BC4A83" w:rsidP="00E76289">
      <w:pPr>
        <w:pStyle w:val="BodyText"/>
        <w:rPr>
          <w:del w:id="1822" w:author="Abercrombie, Kerrie" w:date="2025-09-09T07:28:00Z" w16du:dateUtc="2025-09-08T21:28:00Z"/>
        </w:rPr>
      </w:pPr>
      <w:del w:id="1823" w:author="Abercrombie, Kerrie" w:date="2025-09-09T07:28:00Z" w16du:dateUtc="2025-09-08T21:28:00Z">
        <w:r w:rsidRPr="00A47DEB" w:rsidDel="00A0629F">
          <w:delText>measure an individual’s knowledge, skills, and abilities in a consistent and objective way by ensuring that VTS personnel have the necessary language skills to perform tasks associated with the purpose of VTS.</w:delText>
        </w:r>
      </w:del>
    </w:p>
    <w:p w14:paraId="3A6C9D35" w14:textId="5DFCB42A" w:rsidR="0023459D" w:rsidDel="00A0629F" w:rsidRDefault="00BC4A83" w:rsidP="00E76289">
      <w:pPr>
        <w:pStyle w:val="BodyText"/>
        <w:rPr>
          <w:ins w:id="1824" w:author="Jillian Carson-Jackson" w:date="2025-08-21T20:23:00Z" w16du:dateUtc="2025-08-22T00:23:00Z"/>
          <w:del w:id="1825" w:author="Abercrombie, Kerrie" w:date="2025-09-09T07:28:00Z" w16du:dateUtc="2025-09-08T21:28:00Z"/>
        </w:rPr>
      </w:pPr>
      <w:del w:id="1826" w:author="Abercrombie, Kerrie" w:date="2025-09-09T07:28:00Z" w16du:dateUtc="2025-09-08T21:28:00Z">
        <w:r w:rsidRPr="00A47DEB" w:rsidDel="00A0629F">
          <w:delText xml:space="preserve">VTS providers should monitor that VTS personnel continue to conform with the practices for VTS communications as outlined in IMO </w:delText>
        </w:r>
      </w:del>
      <w:ins w:id="1827" w:author="Jillian Carson-Jackson" w:date="2025-08-21T20:22:00Z" w16du:dateUtc="2025-08-22T00:22:00Z">
        <w:del w:id="1828" w:author="Abercrombie, Kerrie" w:date="2025-09-09T07:28:00Z" w16du:dateUtc="2025-09-08T21:28:00Z">
          <w:r w:rsidR="00622448" w:rsidRPr="00A47DEB" w:rsidDel="00A0629F">
            <w:delText>Standard Marine Communication Phrases</w:delText>
          </w:r>
        </w:del>
      </w:ins>
      <w:ins w:id="1829" w:author="Jillian Carson-Jackson" w:date="2025-08-21T20:23:00Z" w16du:dateUtc="2025-08-22T00:23:00Z">
        <w:del w:id="1830" w:author="Abercrombie, Kerrie" w:date="2025-09-09T07:28:00Z" w16du:dateUtc="2025-09-08T21:28:00Z">
          <w:r w:rsidR="00622448" w:rsidRPr="00A47DEB" w:rsidDel="00A0629F">
            <w:delText xml:space="preserve"> (</w:delText>
          </w:r>
        </w:del>
      </w:ins>
      <w:del w:id="1831" w:author="Abercrombie, Kerrie" w:date="2025-09-09T07:28:00Z" w16du:dateUtc="2025-09-08T21:28:00Z">
        <w:r w:rsidRPr="00A47DEB" w:rsidDel="00A0629F">
          <w:delText>SMCP</w:delText>
        </w:r>
      </w:del>
      <w:ins w:id="1832" w:author="Jillian Carson-Jackson" w:date="2025-08-21T20:23:00Z" w16du:dateUtc="2025-08-22T00:23:00Z">
        <w:del w:id="1833" w:author="Abercrombie, Kerrie" w:date="2025-09-09T07:28:00Z" w16du:dateUtc="2025-09-08T21:28:00Z">
          <w:r w:rsidR="00622448" w:rsidRPr="00A47DEB" w:rsidDel="00A0629F">
            <w:delText>)</w:delText>
          </w:r>
        </w:del>
      </w:ins>
      <w:del w:id="1834" w:author="Abercrombie, Kerrie" w:date="2025-09-09T07:28:00Z" w16du:dateUtc="2025-09-08T21:28:00Z">
        <w:r w:rsidRPr="00A47DEB" w:rsidDel="00A0629F">
          <w:delText xml:space="preserve"> and IALA G1132.</w:delText>
        </w:r>
        <w:r w:rsidRPr="00BC4A83" w:rsidDel="00A0629F">
          <w:delText xml:space="preserve"> </w:delText>
        </w:r>
        <w:r w:rsidDel="00A0629F">
          <w:delText xml:space="preserve"> </w:delText>
        </w:r>
      </w:del>
    </w:p>
    <w:p w14:paraId="387F1E6F" w14:textId="3B6483C3" w:rsidR="00E76289" w:rsidRDefault="00BC4A83" w:rsidP="00E76289">
      <w:pPr>
        <w:pStyle w:val="BodyText"/>
      </w:pPr>
      <w:r w:rsidRPr="00D221A6">
        <w:rPr>
          <w:i/>
          <w:iCs/>
          <w:rPrChange w:id="1835" w:author="Abercrombie, Kerrie" w:date="2025-09-05T22:08:00Z" w16du:dateUtc="2025-09-05T12:08:00Z">
            <w:rPr>
              <w:i/>
              <w:iCs/>
              <w:highlight w:val="yellow"/>
            </w:rPr>
          </w:rPrChange>
        </w:rPr>
        <w:t xml:space="preserve">IALA Guideline GXXXX on </w:t>
      </w:r>
      <w:ins w:id="1836" w:author="Abercrombie, Kerrie" w:date="2025-09-09T07:28:00Z" w16du:dateUtc="2025-09-08T21:28:00Z">
        <w:r w:rsidR="00A0629F" w:rsidRPr="00D30195">
          <w:rPr>
            <w:i/>
            <w:iCs/>
          </w:rPr>
          <w:t xml:space="preserve">Competency in </w:t>
        </w:r>
      </w:ins>
      <w:r w:rsidRPr="00D221A6">
        <w:rPr>
          <w:i/>
          <w:iCs/>
          <w:rPrChange w:id="1837" w:author="Abercrombie, Kerrie" w:date="2025-09-05T22:08:00Z" w16du:dateUtc="2025-09-05T12:08:00Z">
            <w:rPr>
              <w:i/>
              <w:iCs/>
              <w:highlight w:val="yellow"/>
            </w:rPr>
          </w:rPrChange>
        </w:rPr>
        <w:t>VTS</w:t>
      </w:r>
      <w:r w:rsidR="008750BD" w:rsidRPr="00D221A6">
        <w:rPr>
          <w:i/>
          <w:iCs/>
          <w:rPrChange w:id="1838" w:author="Abercrombie, Kerrie" w:date="2025-09-05T22:08:00Z" w16du:dateUtc="2025-09-05T12:08:00Z">
            <w:rPr>
              <w:i/>
              <w:iCs/>
              <w:highlight w:val="yellow"/>
            </w:rPr>
          </w:rPrChange>
        </w:rPr>
        <w:t xml:space="preserve"> </w:t>
      </w:r>
      <w:del w:id="1839" w:author="Abercrombie, Kerrie" w:date="2025-09-09T07:28:00Z" w16du:dateUtc="2025-09-08T21:28:00Z">
        <w:r w:rsidR="008750BD" w:rsidRPr="00D221A6" w:rsidDel="00A0629F">
          <w:rPr>
            <w:i/>
            <w:iCs/>
            <w:strike/>
            <w:rPrChange w:id="1840" w:author="Abercrombie, Kerrie" w:date="2025-09-05T22:08:00Z" w16du:dateUtc="2025-09-05T12:08:00Z">
              <w:rPr>
                <w:i/>
                <w:iCs/>
                <w:strike/>
                <w:highlight w:val="yellow"/>
              </w:rPr>
            </w:rPrChange>
          </w:rPr>
          <w:delText>English</w:delText>
        </w:r>
        <w:r w:rsidRPr="00D221A6" w:rsidDel="00A0629F">
          <w:rPr>
            <w:i/>
            <w:iCs/>
            <w:rPrChange w:id="1841" w:author="Abercrombie, Kerrie" w:date="2025-09-05T22:08:00Z" w16du:dateUtc="2025-09-05T12:08:00Z">
              <w:rPr>
                <w:i/>
                <w:iCs/>
                <w:highlight w:val="yellow"/>
              </w:rPr>
            </w:rPrChange>
          </w:rPr>
          <w:delText xml:space="preserve"> </w:delText>
        </w:r>
      </w:del>
      <w:r w:rsidRPr="00D221A6">
        <w:rPr>
          <w:i/>
          <w:iCs/>
          <w:rPrChange w:id="1842" w:author="Abercrombie, Kerrie" w:date="2025-09-05T22:08:00Z" w16du:dateUtc="2025-09-05T12:08:00Z">
            <w:rPr>
              <w:i/>
              <w:iCs/>
              <w:highlight w:val="yellow"/>
            </w:rPr>
          </w:rPrChange>
        </w:rPr>
        <w:t>Communication</w:t>
      </w:r>
      <w:ins w:id="1843" w:author="Abercrombie, Kerrie" w:date="2025-09-09T07:28:00Z" w16du:dateUtc="2025-09-08T21:28:00Z">
        <w:r w:rsidR="00A0629F">
          <w:rPr>
            <w:i/>
            <w:iCs/>
          </w:rPr>
          <w:t xml:space="preserve">s </w:t>
        </w:r>
      </w:ins>
      <w:del w:id="1844" w:author="Abercrombie, Kerrie" w:date="2025-09-09T07:29:00Z" w16du:dateUtc="2025-09-08T21:29:00Z">
        <w:r w:rsidRPr="00D221A6" w:rsidDel="00A0629F">
          <w:rPr>
            <w:i/>
            <w:iCs/>
            <w:rPrChange w:id="1845" w:author="Abercrombie, Kerrie" w:date="2025-09-05T22:08:00Z" w16du:dateUtc="2025-09-05T12:08:00Z">
              <w:rPr>
                <w:i/>
                <w:iCs/>
                <w:highlight w:val="yellow"/>
              </w:rPr>
            </w:rPrChange>
          </w:rPr>
          <w:delText xml:space="preserve"> Competency Testing</w:delText>
        </w:r>
        <w:r w:rsidRPr="00D221A6" w:rsidDel="00A0629F">
          <w:delText xml:space="preserve"> </w:delText>
        </w:r>
      </w:del>
      <w:r w:rsidRPr="00D221A6">
        <w:t>provides</w:t>
      </w:r>
      <w:r>
        <w:t xml:space="preserve"> a framework for VTS providers </w:t>
      </w:r>
      <w:r w:rsidRPr="00BC4A83">
        <w:t>to assess competency with standard message structure and phrases.</w:t>
      </w:r>
      <w:r>
        <w:t xml:space="preserve">  </w:t>
      </w:r>
    </w:p>
    <w:p w14:paraId="7FBF65AE" w14:textId="3F84C995" w:rsidR="00E76289" w:rsidRPr="00B57996" w:rsidRDefault="00B96DAC" w:rsidP="00104C49">
      <w:pPr>
        <w:pStyle w:val="Heading2"/>
      </w:pPr>
      <w:bookmarkStart w:id="1846" w:name="_Toc208001517"/>
      <w:r w:rsidRPr="00104C49">
        <w:t>Skills and Development Training</w:t>
      </w:r>
      <w:bookmarkEnd w:id="1846"/>
    </w:p>
    <w:p w14:paraId="031486D6" w14:textId="77777777" w:rsidR="00E76289" w:rsidRPr="00B57996" w:rsidRDefault="00E76289" w:rsidP="00F86D63">
      <w:pPr>
        <w:pStyle w:val="Heading2separationline"/>
      </w:pPr>
    </w:p>
    <w:p w14:paraId="7EA4D096" w14:textId="14D6F3BB" w:rsidR="00FE62C3" w:rsidRPr="00B57996" w:rsidRDefault="00FE62C3" w:rsidP="00E76289">
      <w:pPr>
        <w:pStyle w:val="BodyText"/>
      </w:pPr>
      <w:r w:rsidRPr="00B57996">
        <w:lastRenderedPageBreak/>
        <w:t xml:space="preserve">Skills and development training focuses on building the abilities needed to perform tasks proficiently.  This includes being able to keep up with changes in technology, regulations, or the operating environment as well ensuring VTS personnel can apply this knowledge effectively into real-world scenarios. </w:t>
      </w:r>
    </w:p>
    <w:p w14:paraId="4F666228" w14:textId="1F84AAA7" w:rsidR="00FE62C3" w:rsidRPr="00B57996" w:rsidRDefault="00FE62C3" w:rsidP="00FE62C3">
      <w:pPr>
        <w:pStyle w:val="BodyText"/>
      </w:pPr>
      <w:r w:rsidRPr="00B57996">
        <w:t xml:space="preserve">VTS providers should determine the type </w:t>
      </w:r>
      <w:r w:rsidR="002A25DA" w:rsidRPr="00B57996">
        <w:t xml:space="preserve">of </w:t>
      </w:r>
      <w:r w:rsidRPr="00B57996">
        <w:t xml:space="preserve">training required for their operations to build the skills, knowledge and capabilities of </w:t>
      </w:r>
      <w:r w:rsidR="002A25DA" w:rsidRPr="00B57996">
        <w:t xml:space="preserve">their </w:t>
      </w:r>
      <w:r w:rsidRPr="00B57996">
        <w:t>VTS personnel. The common types of training are:</w:t>
      </w:r>
    </w:p>
    <w:p w14:paraId="0E821EA6" w14:textId="77777777" w:rsidR="00FE62C3" w:rsidRPr="00B57996" w:rsidRDefault="00FE62C3" w:rsidP="00FE62C3">
      <w:pPr>
        <w:pStyle w:val="Bullet1"/>
      </w:pPr>
      <w:r w:rsidRPr="00B57996">
        <w:t>Adaption Training</w:t>
      </w:r>
    </w:p>
    <w:p w14:paraId="458E1D0C" w14:textId="07F74C62" w:rsidR="00FE62C3" w:rsidRPr="00B57996" w:rsidRDefault="00FE62C3" w:rsidP="00FE62C3">
      <w:pPr>
        <w:pStyle w:val="Bullet1"/>
      </w:pPr>
      <w:r w:rsidRPr="00B57996">
        <w:t>Updat</w:t>
      </w:r>
      <w:r w:rsidR="00104C49">
        <w:t>ing</w:t>
      </w:r>
      <w:r w:rsidRPr="00B57996">
        <w:t xml:space="preserve"> Training</w:t>
      </w:r>
    </w:p>
    <w:p w14:paraId="6186E2BB" w14:textId="353A07C5" w:rsidR="00FE62C3" w:rsidRPr="00B57996" w:rsidRDefault="00EC2C63" w:rsidP="00104C49">
      <w:pPr>
        <w:pStyle w:val="Bullet1"/>
      </w:pPr>
      <w:r>
        <w:t>Other</w:t>
      </w:r>
      <w:r w:rsidR="00FE62C3" w:rsidRPr="00B57996">
        <w:t xml:space="preserve"> Training  </w:t>
      </w:r>
    </w:p>
    <w:p w14:paraId="5C232D17" w14:textId="1912A74C" w:rsidR="00E76289" w:rsidRPr="00B57996" w:rsidRDefault="00FE62C3" w:rsidP="00E76289">
      <w:pPr>
        <w:pStyle w:val="BodyText"/>
      </w:pPr>
      <w:r w:rsidRPr="00B57996">
        <w:t xml:space="preserve">To identify specific skills gaps and development needs for VTS personnel it is recommended that a training needs analysis should be </w:t>
      </w:r>
      <w:r w:rsidR="00704B5A">
        <w:t>undertaken</w:t>
      </w:r>
      <w:r w:rsidRPr="00B57996">
        <w:t xml:space="preserve">.  </w:t>
      </w:r>
      <w:commentRangeStart w:id="1847"/>
      <w:r w:rsidR="00704B5A">
        <w:t>Annex A</w:t>
      </w:r>
      <w:r w:rsidR="00704B5A" w:rsidRPr="00B57996">
        <w:t xml:space="preserve"> </w:t>
      </w:r>
      <w:commentRangeEnd w:id="1847"/>
      <w:r w:rsidR="000835B9">
        <w:rPr>
          <w:rStyle w:val="CommentReference"/>
        </w:rPr>
        <w:commentReference w:id="1847"/>
      </w:r>
      <w:r w:rsidR="00704B5A">
        <w:t>provides a</w:t>
      </w:r>
      <w:r w:rsidR="00E76289" w:rsidRPr="00B57996">
        <w:t xml:space="preserve">n example </w:t>
      </w:r>
      <w:r w:rsidR="00704B5A">
        <w:t>o</w:t>
      </w:r>
      <w:r w:rsidR="00E76289" w:rsidRPr="00B57996">
        <w:t xml:space="preserve">f how a training needs analysis </w:t>
      </w:r>
      <w:r w:rsidR="00704B5A">
        <w:t>for an individual may be completed</w:t>
      </w:r>
      <w:r w:rsidR="00E76289" w:rsidRPr="00B57996">
        <w:t>.</w:t>
      </w:r>
    </w:p>
    <w:p w14:paraId="3FD42D2E" w14:textId="6A29FC1A" w:rsidR="00E76289" w:rsidRPr="00B57996" w:rsidRDefault="00B96DAC" w:rsidP="00E76289">
      <w:pPr>
        <w:pStyle w:val="Heading3"/>
      </w:pPr>
      <w:bookmarkStart w:id="1848" w:name="_Toc208001518"/>
      <w:r w:rsidRPr="00B57996">
        <w:t>Adap</w:t>
      </w:r>
      <w:r w:rsidR="001F4D17" w:rsidRPr="00B57996">
        <w:t>ta</w:t>
      </w:r>
      <w:r w:rsidRPr="00B57996">
        <w:t>tion Training</w:t>
      </w:r>
      <w:bookmarkEnd w:id="1848"/>
    </w:p>
    <w:p w14:paraId="5F7DFE04" w14:textId="6BF1CBC2" w:rsidR="001F4D17" w:rsidRDefault="001F4D17" w:rsidP="00E76289">
      <w:pPr>
        <w:pStyle w:val="BodyText"/>
      </w:pPr>
      <w:r w:rsidRPr="001F4D17">
        <w:t>Adaptation training is carried out whenever significant changes</w:t>
      </w:r>
      <w:r>
        <w:t xml:space="preserve"> to VTS operations</w:t>
      </w:r>
      <w:r w:rsidRPr="001F4D17">
        <w:t xml:space="preserve"> are expected or when changes have been made</w:t>
      </w:r>
      <w:r w:rsidR="00F66200">
        <w:t>,</w:t>
      </w:r>
      <w:r w:rsidRPr="001F4D17">
        <w:t xml:space="preserve"> concerning equipment, regulations, operational procedures or any other matter which is relevant to the performance of VTS personnel.</w:t>
      </w:r>
    </w:p>
    <w:p w14:paraId="5DF4D47F" w14:textId="3A187C89" w:rsidR="001F4D17" w:rsidRDefault="00EC2C63" w:rsidP="00E76289">
      <w:pPr>
        <w:pStyle w:val="BodyText"/>
      </w:pPr>
      <w:r>
        <w:t>This</w:t>
      </w:r>
      <w:r w:rsidR="001F4D17" w:rsidRPr="001F4D17">
        <w:t xml:space="preserve"> training should </w:t>
      </w:r>
      <w:r w:rsidR="00C947EA">
        <w:t xml:space="preserve">preferably </w:t>
      </w:r>
      <w:r w:rsidR="001F4D17" w:rsidRPr="001F4D17">
        <w:t>be delivered before any changes occur</w:t>
      </w:r>
      <w:r>
        <w:t xml:space="preserve"> to ensure smooth implementation of the changes. </w:t>
      </w:r>
    </w:p>
    <w:p w14:paraId="77C17D63" w14:textId="77777777" w:rsidR="001F4D17" w:rsidRDefault="001F4D17" w:rsidP="001F4D17">
      <w:pPr>
        <w:pStyle w:val="BodyText"/>
      </w:pPr>
      <w:r>
        <w:t>Adaptation training should be tailored to each situation, considering the complexity and nature of the change. Key considerations include:</w:t>
      </w:r>
    </w:p>
    <w:p w14:paraId="36E3807E" w14:textId="6E4E0077" w:rsidR="001F4D17" w:rsidRDefault="00EC2C63" w:rsidP="00104C49">
      <w:pPr>
        <w:pStyle w:val="Bullet1"/>
      </w:pPr>
      <w:r>
        <w:t>D</w:t>
      </w:r>
      <w:r w:rsidR="001F4D17">
        <w:t>esign</w:t>
      </w:r>
      <w:r>
        <w:t>ing</w:t>
      </w:r>
      <w:r w:rsidR="001F4D17">
        <w:t xml:space="preserve"> and develop</w:t>
      </w:r>
      <w:r>
        <w:t>ing</w:t>
      </w:r>
      <w:r w:rsidR="001F4D17">
        <w:t xml:space="preserve"> appropriate training.</w:t>
      </w:r>
    </w:p>
    <w:p w14:paraId="50C53697" w14:textId="77777777" w:rsidR="001F4D17" w:rsidRDefault="001F4D17" w:rsidP="00104C49">
      <w:pPr>
        <w:pStyle w:val="Bullet1"/>
      </w:pPr>
      <w:r>
        <w:t>Preparing a structured program with detailed lesson plans and clear learning objectives based on the training needs analysis.</w:t>
      </w:r>
    </w:p>
    <w:p w14:paraId="38CC305F" w14:textId="4A90A502" w:rsidR="001F4D17" w:rsidRPr="00B57996" w:rsidRDefault="001F4D17" w:rsidP="00104C49">
      <w:pPr>
        <w:pStyle w:val="Bullet1"/>
      </w:pPr>
      <w:r>
        <w:t xml:space="preserve">Identifying the most suitable party to develop and deliver the training, which could be in-house, a training organization, a service provider (e.g. the company installing VTS equipment), or a combination </w:t>
      </w:r>
      <w:r w:rsidRPr="00B57996">
        <w:t>of these.</w:t>
      </w:r>
    </w:p>
    <w:p w14:paraId="3AA1469E" w14:textId="5E229D53" w:rsidR="001F4D17" w:rsidRPr="00B57996" w:rsidRDefault="00EC2C63" w:rsidP="00104C49">
      <w:pPr>
        <w:pStyle w:val="Bullet1"/>
      </w:pPr>
      <w:r>
        <w:t xml:space="preserve">Developing </w:t>
      </w:r>
      <w:r w:rsidR="001F4D17" w:rsidRPr="00B57996">
        <w:t xml:space="preserve">assessment </w:t>
      </w:r>
      <w:r>
        <w:t xml:space="preserve">approach suitable to the training provided. </w:t>
      </w:r>
    </w:p>
    <w:p w14:paraId="49D60A83" w14:textId="6A63DF7D" w:rsidR="00E76289" w:rsidRPr="00B57996" w:rsidRDefault="00B96DAC" w:rsidP="00E76289">
      <w:pPr>
        <w:pStyle w:val="Heading3"/>
      </w:pPr>
      <w:bookmarkStart w:id="1849" w:name="_Toc208001519"/>
      <w:r w:rsidRPr="00B57996">
        <w:t>Updat</w:t>
      </w:r>
      <w:r w:rsidR="00104C49">
        <w:t>ing</w:t>
      </w:r>
      <w:r w:rsidRPr="00B57996">
        <w:t xml:space="preserve"> Training</w:t>
      </w:r>
      <w:bookmarkEnd w:id="1849"/>
    </w:p>
    <w:p w14:paraId="3DCA72E9" w14:textId="621195F1" w:rsidR="003879E7" w:rsidRPr="00B57996" w:rsidRDefault="003879E7" w:rsidP="00E76289">
      <w:pPr>
        <w:pStyle w:val="BodyText"/>
      </w:pPr>
      <w:r w:rsidRPr="00B57996">
        <w:t xml:space="preserve">Updating training is a tailored made program aimed at refreshing or improving specific areas of competency. It allows VTS personnel to regain professional knowledge and skills, while reinforcing previous training. </w:t>
      </w:r>
    </w:p>
    <w:p w14:paraId="643D3F67" w14:textId="666445BD" w:rsidR="00E76289" w:rsidRPr="00B57996" w:rsidRDefault="00E76289" w:rsidP="00E76289">
      <w:pPr>
        <w:pStyle w:val="BodyText"/>
      </w:pPr>
      <w:r w:rsidRPr="00B57996">
        <w:t xml:space="preserve">VTS providers should </w:t>
      </w:r>
      <w:r w:rsidR="003879E7" w:rsidRPr="00B57996">
        <w:t>establish</w:t>
      </w:r>
      <w:r w:rsidRPr="00B57996">
        <w:t xml:space="preserve"> processes and procedures to identify when updating training is </w:t>
      </w:r>
      <w:r w:rsidR="00EC2C63">
        <w:t>required</w:t>
      </w:r>
      <w:r w:rsidRPr="00B57996">
        <w:t xml:space="preserve"> to ensure </w:t>
      </w:r>
      <w:r w:rsidR="003879E7" w:rsidRPr="00B57996">
        <w:t xml:space="preserve">VTS </w:t>
      </w:r>
      <w:r w:rsidRPr="00B57996">
        <w:t xml:space="preserve">personnel maintain competency </w:t>
      </w:r>
      <w:r w:rsidR="00EC2C63">
        <w:t xml:space="preserve">and may be required </w:t>
      </w:r>
      <w:r w:rsidRPr="00B57996">
        <w:t>in circumstances such as:</w:t>
      </w:r>
    </w:p>
    <w:p w14:paraId="1CB63E8B" w14:textId="2FD45B2C" w:rsidR="00E76289" w:rsidRPr="00B57996" w:rsidRDefault="00E76289" w:rsidP="00104C49">
      <w:pPr>
        <w:pStyle w:val="Bullet1"/>
      </w:pPr>
      <w:r w:rsidRPr="00B57996">
        <w:t xml:space="preserve"> a break in service</w:t>
      </w:r>
    </w:p>
    <w:p w14:paraId="168A1219" w14:textId="40E26DBF" w:rsidR="00E76289" w:rsidRPr="00B57996" w:rsidRDefault="00E76289" w:rsidP="00104C49">
      <w:pPr>
        <w:pStyle w:val="Bullet1"/>
      </w:pPr>
      <w:r w:rsidRPr="00B57996">
        <w:t>an unsatisfactory performance assessment or proficiency check</w:t>
      </w:r>
    </w:p>
    <w:p w14:paraId="49E4F404" w14:textId="371592B1" w:rsidR="00E76289" w:rsidRPr="00B57996" w:rsidRDefault="00E76289" w:rsidP="00104C49">
      <w:pPr>
        <w:pStyle w:val="Bullet1"/>
      </w:pPr>
      <w:r w:rsidRPr="00B57996">
        <w:t>upon request</w:t>
      </w:r>
    </w:p>
    <w:p w14:paraId="6F721A5D" w14:textId="5E544C44" w:rsidR="00E76289" w:rsidRPr="00B57996" w:rsidRDefault="00E76289" w:rsidP="00104C49">
      <w:pPr>
        <w:pStyle w:val="Bullet1"/>
      </w:pPr>
      <w:r w:rsidRPr="00B57996">
        <w:t xml:space="preserve">when deemed necessary by the VTS provider </w:t>
      </w:r>
    </w:p>
    <w:p w14:paraId="7A25010B" w14:textId="00BA75F7" w:rsidR="00864450" w:rsidRPr="00B57996" w:rsidRDefault="00864450" w:rsidP="00864450">
      <w:pPr>
        <w:pStyle w:val="BodyText"/>
      </w:pPr>
      <w:r w:rsidRPr="00B57996">
        <w:t xml:space="preserve">When an event triggers the need for updating training, a training needs analysis should be conducted to identify performance gaps, establish training goals, and define the required performance levels. </w:t>
      </w:r>
    </w:p>
    <w:p w14:paraId="1123C33E" w14:textId="3950D54B" w:rsidR="00864450" w:rsidRPr="00B57996" w:rsidRDefault="00864450" w:rsidP="00864450">
      <w:pPr>
        <w:pStyle w:val="BodyText"/>
      </w:pPr>
      <w:r w:rsidRPr="00B57996">
        <w:t xml:space="preserve">Before the training begins, VTS personnel should be informed about the program's objectives, duration, and format. For example, after a break in service of three months or more, a VTS provider </w:t>
      </w:r>
      <w:r w:rsidR="00EC2C63">
        <w:t>could</w:t>
      </w:r>
      <w:r w:rsidRPr="00B57996">
        <w:t xml:space="preserve"> conduct a training needs analysis to determine </w:t>
      </w:r>
      <w:r w:rsidR="00704B5A">
        <w:t>if</w:t>
      </w:r>
      <w:r w:rsidRPr="00B57996">
        <w:t xml:space="preserve"> updating training is necessary, </w:t>
      </w:r>
      <w:r w:rsidR="002A25DA" w:rsidRPr="00B57996">
        <w:t>considering</w:t>
      </w:r>
      <w:r w:rsidRPr="00B57996">
        <w:t xml:space="preserve"> </w:t>
      </w:r>
      <w:r w:rsidR="00704B5A">
        <w:t xml:space="preserve">recent changes, </w:t>
      </w:r>
      <w:r w:rsidRPr="00B57996">
        <w:t>the complexity of the VTS area and the individual's duties.</w:t>
      </w:r>
    </w:p>
    <w:p w14:paraId="4E76DD8F" w14:textId="59246325" w:rsidR="00C10D9D" w:rsidRDefault="00864450" w:rsidP="00C10D9D">
      <w:pPr>
        <w:pStyle w:val="BodyText"/>
      </w:pPr>
      <w:r w:rsidRPr="00B57996">
        <w:lastRenderedPageBreak/>
        <w:t xml:space="preserve">Updating training may </w:t>
      </w:r>
      <w:r w:rsidR="00704B5A">
        <w:t>cover</w:t>
      </w:r>
      <w:r w:rsidRPr="00B57996">
        <w:t xml:space="preserve"> both generic and area-specific competency elements.</w:t>
      </w:r>
      <w:r w:rsidR="00C10D9D">
        <w:t xml:space="preserve"> These training activities may be enhanced </w:t>
      </w:r>
      <w:del w:id="1850" w:author="Abercrombie, Kerrie" w:date="2025-09-09T07:26:00Z" w16du:dateUtc="2025-09-08T21:26:00Z">
        <w:r w:rsidR="00EC2C63" w:rsidDel="00A0629F">
          <w:delText>through the use of</w:delText>
        </w:r>
      </w:del>
      <w:ins w:id="1851" w:author="Abercrombie, Kerrie" w:date="2025-09-09T07:26:00Z" w16du:dateUtc="2025-09-08T21:26:00Z">
        <w:r w:rsidR="00A0629F">
          <w:t>using</w:t>
        </w:r>
      </w:ins>
      <w:r w:rsidR="00EC2C63">
        <w:t xml:space="preserve"> case studies and </w:t>
      </w:r>
      <w:r w:rsidR="00C10D9D">
        <w:t xml:space="preserve">by incorporating simulation exercises tailored to specific tasks performed by VTS personnel. These exercises can range from </w:t>
      </w:r>
      <w:r w:rsidR="00EC2C63">
        <w:t>low-level simulation</w:t>
      </w:r>
      <w:r w:rsidR="00C10D9D">
        <w:t xml:space="preserve"> approaches, such as role-playing scenarios, to </w:t>
      </w:r>
      <w:r w:rsidR="00EC2C63">
        <w:t>full mission</w:t>
      </w:r>
      <w:r w:rsidR="00C10D9D">
        <w:t xml:space="preserve"> options that utilise interactive computer-based </w:t>
      </w:r>
      <w:commentRangeStart w:id="1852"/>
      <w:commentRangeStart w:id="1853"/>
      <w:r w:rsidR="00C10D9D">
        <w:t>simulations</w:t>
      </w:r>
      <w:r w:rsidR="00EC2C63">
        <w:t xml:space="preserve"> [</w:t>
      </w:r>
      <w:del w:id="1854" w:author="Jillian Carson-Jackson" w:date="2025-08-21T20:35:00Z" w16du:dateUtc="2025-08-22T00:35:00Z">
        <w:r w:rsidR="00EC2C63" w:rsidDel="001348BC">
          <w:delText>15</w:delText>
        </w:r>
      </w:del>
      <w:ins w:id="1855" w:author="Jillian Carson-Jackson" w:date="2025-08-21T20:35:00Z" w16du:dateUtc="2025-08-22T00:35:00Z">
        <w:r w:rsidR="001348BC">
          <w:t>13</w:t>
        </w:r>
      </w:ins>
      <w:r w:rsidR="00EC2C63">
        <w:t>]</w:t>
      </w:r>
      <w:r w:rsidR="00C10D9D">
        <w:t xml:space="preserve">. </w:t>
      </w:r>
      <w:commentRangeEnd w:id="1852"/>
      <w:r w:rsidR="006315DF">
        <w:rPr>
          <w:rStyle w:val="CommentReference"/>
        </w:rPr>
        <w:commentReference w:id="1852"/>
      </w:r>
      <w:commentRangeEnd w:id="1853"/>
      <w:r w:rsidR="00A0629F">
        <w:rPr>
          <w:rStyle w:val="CommentReference"/>
        </w:rPr>
        <w:commentReference w:id="1853"/>
      </w:r>
      <w:r w:rsidR="00C10D9D">
        <w:t>The exercises may cover various areas, including:</w:t>
      </w:r>
    </w:p>
    <w:p w14:paraId="411E8972" w14:textId="4B6644C6" w:rsidR="00C10D9D" w:rsidRDefault="00C10D9D" w:rsidP="00EC2C63">
      <w:pPr>
        <w:pStyle w:val="Bullet1"/>
      </w:pPr>
      <w:r>
        <w:t>Responding to developing unsafe situations</w:t>
      </w:r>
    </w:p>
    <w:p w14:paraId="4B8BB3BA" w14:textId="56561C7E" w:rsidR="00C10D9D" w:rsidRDefault="00C10D9D" w:rsidP="00EC2C63">
      <w:pPr>
        <w:pStyle w:val="Bullet1"/>
      </w:pPr>
      <w:r>
        <w:t>Emergency response to equip individuals with the skills and knowledge necessary to respond effectively to emergencies by ensuring safety and preparedness in crisis situations.</w:t>
      </w:r>
    </w:p>
    <w:p w14:paraId="105E9EE0" w14:textId="5777D0C0" w:rsidR="00864450" w:rsidRPr="00B57996" w:rsidRDefault="00C10D9D" w:rsidP="00EC2C63">
      <w:pPr>
        <w:pStyle w:val="Bullet1"/>
      </w:pPr>
      <w:r>
        <w:t xml:space="preserve">Joint operation exercises involving multiple parties such as VTS, tugs, pilots, response agencies are involved.  </w:t>
      </w:r>
    </w:p>
    <w:p w14:paraId="12EF125B" w14:textId="6CDB89A9" w:rsidR="00864450" w:rsidRPr="00B57996" w:rsidRDefault="00864450" w:rsidP="00864450">
      <w:pPr>
        <w:pStyle w:val="BodyText"/>
      </w:pPr>
      <w:r w:rsidRPr="00B57996">
        <w:t xml:space="preserve">VTS providers need to identify who would be best positioned to develop and deliver update training, whether </w:t>
      </w:r>
      <w:r w:rsidRPr="00B57996">
        <w:br/>
        <w:t xml:space="preserve">in-house, through a </w:t>
      </w:r>
      <w:r w:rsidR="00704B5A">
        <w:t>T</w:t>
      </w:r>
      <w:r w:rsidRPr="00B57996">
        <w:t xml:space="preserve">raining </w:t>
      </w:r>
      <w:r w:rsidR="00704B5A">
        <w:t>O</w:t>
      </w:r>
      <w:r w:rsidRPr="00B57996">
        <w:t>rganization or a combination of both.</w:t>
      </w:r>
    </w:p>
    <w:p w14:paraId="45044A24" w14:textId="5420DC18" w:rsidR="00E76289" w:rsidRPr="00B57996" w:rsidRDefault="0073349E" w:rsidP="006746BA">
      <w:pPr>
        <w:pStyle w:val="Heading3"/>
      </w:pPr>
      <w:bookmarkStart w:id="1856" w:name="_Toc208001520"/>
      <w:r>
        <w:t xml:space="preserve">Other </w:t>
      </w:r>
      <w:r w:rsidR="00B96DAC" w:rsidRPr="00B57996">
        <w:t>Training</w:t>
      </w:r>
      <w:bookmarkEnd w:id="1856"/>
    </w:p>
    <w:p w14:paraId="7BED1181" w14:textId="04553DB6" w:rsidR="002A25DA" w:rsidRDefault="00EC2C63" w:rsidP="000F6E7F">
      <w:pPr>
        <w:pStyle w:val="BodyText"/>
      </w:pPr>
      <w:r>
        <w:t>Other</w:t>
      </w:r>
      <w:r w:rsidR="002A25DA" w:rsidRPr="002A25DA">
        <w:t xml:space="preserve"> training </w:t>
      </w:r>
      <w:r>
        <w:t>may be</w:t>
      </w:r>
      <w:r w:rsidR="002A25DA" w:rsidRPr="002A25DA">
        <w:t xml:space="preserve"> designed to address the specific learning needs and requirements of personnel at a particular VTS, ensuring th</w:t>
      </w:r>
      <w:r w:rsidR="0073349E">
        <w:t>ey</w:t>
      </w:r>
      <w:r w:rsidR="002A25DA" w:rsidRPr="002A25DA">
        <w:t xml:space="preserve"> </w:t>
      </w:r>
      <w:r>
        <w:t>remain competent for their duties</w:t>
      </w:r>
      <w:r w:rsidR="002A25DA" w:rsidRPr="002A25DA">
        <w:t xml:space="preserve">. These programs </w:t>
      </w:r>
      <w:r>
        <w:t>may</w:t>
      </w:r>
      <w:r w:rsidR="002A25DA" w:rsidRPr="002A25DA">
        <w:t xml:space="preserve"> focus on area-specific competencies, tools, and procedures relevant to the immediate work environment, such as</w:t>
      </w:r>
      <w:r w:rsidR="002A25DA">
        <w:t>:</w:t>
      </w:r>
    </w:p>
    <w:p w14:paraId="32AB1972" w14:textId="21731CF8" w:rsidR="002A25DA" w:rsidRDefault="00704B5A" w:rsidP="002A25DA">
      <w:pPr>
        <w:pStyle w:val="Bullet1"/>
      </w:pPr>
      <w:r>
        <w:t>F</w:t>
      </w:r>
      <w:r w:rsidR="002A25DA" w:rsidRPr="002A25DA">
        <w:t>amiliarization trips on vessels with pilots or other stakeholders, visits to allied services, adjacent VTS cent</w:t>
      </w:r>
      <w:r w:rsidR="002A25DA">
        <w:t>res</w:t>
      </w:r>
      <w:r w:rsidR="002A25DA" w:rsidRPr="002A25DA">
        <w:t>, or other similar organizations</w:t>
      </w:r>
      <w:r>
        <w:t xml:space="preserve"> to increase knowledge of operations in the VTS area</w:t>
      </w:r>
      <w:r w:rsidR="002A25DA">
        <w:t>.</w:t>
      </w:r>
    </w:p>
    <w:p w14:paraId="6F298EF5" w14:textId="77777777" w:rsidR="0073349E" w:rsidRPr="0073349E" w:rsidRDefault="0073349E" w:rsidP="0073349E">
      <w:pPr>
        <w:pStyle w:val="Bullet1"/>
      </w:pPr>
      <w:r w:rsidRPr="0073349E">
        <w:t>Regular updates of regulatory, procedural and technological developments.</w:t>
      </w:r>
    </w:p>
    <w:p w14:paraId="1CA71307" w14:textId="0107C7C0" w:rsidR="00BC4A83" w:rsidRDefault="00BC4A83" w:rsidP="00BC4A83">
      <w:pPr>
        <w:pStyle w:val="Bullet1"/>
      </w:pPr>
      <w:r>
        <w:t>Attendance and participation in relevant emergency</w:t>
      </w:r>
      <w:r w:rsidR="004E3B98">
        <w:t>,</w:t>
      </w:r>
      <w:r>
        <w:t xml:space="preserve"> </w:t>
      </w:r>
      <w:r w:rsidR="00EC2C63">
        <w:t xml:space="preserve">business continuity, fail over </w:t>
      </w:r>
      <w:r>
        <w:t>or operational procedural exercises.</w:t>
      </w:r>
    </w:p>
    <w:p w14:paraId="47C34B70" w14:textId="6BA46339" w:rsidR="002A25DA" w:rsidRDefault="00BC4A83" w:rsidP="00F86D63">
      <w:pPr>
        <w:pStyle w:val="Bullet1"/>
      </w:pPr>
      <w:r>
        <w:t>W</w:t>
      </w:r>
      <w:r w:rsidR="002A25DA" w:rsidRPr="002A25DA">
        <w:t>orkplace safety, including</w:t>
      </w:r>
      <w:r w:rsidR="002A25DA">
        <w:t xml:space="preserve"> induction and</w:t>
      </w:r>
      <w:r w:rsidR="002A25DA" w:rsidRPr="002A25DA">
        <w:t xml:space="preserve"> first aid courses.</w:t>
      </w:r>
    </w:p>
    <w:p w14:paraId="03404F9D" w14:textId="72C9179B" w:rsidR="000A79B9" w:rsidRDefault="0073349E" w:rsidP="000F6E7F">
      <w:pPr>
        <w:pStyle w:val="BodyText"/>
      </w:pPr>
      <w:r w:rsidRPr="0073349E">
        <w:t>Where appropriate, practical activit</w:t>
      </w:r>
      <w:r>
        <w:t>ies</w:t>
      </w:r>
      <w:r w:rsidRPr="0073349E">
        <w:t xml:space="preserve"> </w:t>
      </w:r>
      <w:r>
        <w:t>may</w:t>
      </w:r>
      <w:r w:rsidRPr="0073349E">
        <w:t xml:space="preserve"> be accompanied by a workbook in which the learning goal of the activity is linked to several questions, thereby enhancing the learning and integration of this experience into the</w:t>
      </w:r>
      <w:r>
        <w:t>ir</w:t>
      </w:r>
      <w:r w:rsidRPr="0073349E">
        <w:t xml:space="preserve"> role</w:t>
      </w:r>
      <w:r>
        <w:t>.</w:t>
      </w:r>
    </w:p>
    <w:p w14:paraId="1D241C87" w14:textId="3FD70FEB" w:rsidR="00E76289" w:rsidRPr="00B96DAC" w:rsidRDefault="00EC2C63" w:rsidP="00B96DAC">
      <w:pPr>
        <w:pStyle w:val="Heading2"/>
      </w:pPr>
      <w:bookmarkStart w:id="1857" w:name="_Toc208001521"/>
      <w:r>
        <w:t>REVALIDATION</w:t>
      </w:r>
      <w:r w:rsidR="00462634">
        <w:t xml:space="preserve"> </w:t>
      </w:r>
      <w:r w:rsidR="00B96DAC" w:rsidRPr="00F86D63">
        <w:t>Training</w:t>
      </w:r>
      <w:bookmarkEnd w:id="1857"/>
    </w:p>
    <w:p w14:paraId="2C33FC7D" w14:textId="77777777" w:rsidR="00E76289" w:rsidRPr="00E76289" w:rsidRDefault="00E76289" w:rsidP="00F86D63">
      <w:pPr>
        <w:pStyle w:val="Heading2separationline"/>
      </w:pPr>
    </w:p>
    <w:p w14:paraId="1B34C487" w14:textId="1AFFEBE9" w:rsidR="001252CD" w:rsidRDefault="00640E70" w:rsidP="004A203D">
      <w:pPr>
        <w:pStyle w:val="BodyText"/>
        <w:rPr>
          <w:ins w:id="1858" w:author="Abercrombie, Kerrie" w:date="2025-09-02T14:53:00Z" w16du:dateUtc="2025-09-02T04:53:00Z"/>
        </w:rPr>
      </w:pPr>
      <w:ins w:id="1859" w:author="Abercrombie, Kerrie" w:date="2025-08-29T11:35:00Z">
        <w:r w:rsidRPr="00694F82">
          <w:t xml:space="preserve">Revalidation training is </w:t>
        </w:r>
      </w:ins>
      <w:ins w:id="1860" w:author="Abercrombie, Kerrie" w:date="2025-09-02T14:53:00Z" w16du:dateUtc="2025-09-02T04:53:00Z">
        <w:r w:rsidR="001252CD">
          <w:t xml:space="preserve">a structured, performance-based framework designed to ensure that VTS personnel retain the competencies required to perform their VTS duties, thereby </w:t>
        </w:r>
        <w:r w:rsidR="001252CD" w:rsidRPr="00462634">
          <w:t>ensur</w:t>
        </w:r>
        <w:r w:rsidR="001252CD">
          <w:t>ing</w:t>
        </w:r>
        <w:r w:rsidR="001252CD" w:rsidRPr="00462634">
          <w:t xml:space="preserve"> the ongoing validity</w:t>
        </w:r>
        <w:r w:rsidR="001252CD">
          <w:t xml:space="preserve"> </w:t>
        </w:r>
        <w:r w:rsidR="001252CD" w:rsidRPr="0073349E">
          <w:t xml:space="preserve">of </w:t>
        </w:r>
        <w:r w:rsidR="001252CD">
          <w:t xml:space="preserve">their </w:t>
        </w:r>
        <w:r w:rsidR="001252CD" w:rsidRPr="0073349E">
          <w:t>VTS qualification</w:t>
        </w:r>
        <w:r w:rsidR="001252CD">
          <w:t xml:space="preserve">s. It is not a repetition of initial training, but a focused </w:t>
        </w:r>
      </w:ins>
      <w:ins w:id="1861" w:author="Abercrombie, Kerrie" w:date="2025-09-02T14:54:00Z" w16du:dateUtc="2025-09-02T04:54:00Z">
        <w:r w:rsidR="001252CD">
          <w:t>refresher</w:t>
        </w:r>
      </w:ins>
      <w:ins w:id="1862" w:author="Abercrombie, Kerrie" w:date="2025-09-02T14:53:00Z" w16du:dateUtc="2025-09-02T04:53:00Z">
        <w:r w:rsidR="001252CD">
          <w:t xml:space="preserve"> that reinforces critical</w:t>
        </w:r>
      </w:ins>
      <w:ins w:id="1863" w:author="Abercrombie, Kerrie" w:date="2025-09-02T14:59:00Z" w16du:dateUtc="2025-09-02T04:59:00Z">
        <w:r w:rsidR="00A807BB">
          <w:t xml:space="preserve"> skills</w:t>
        </w:r>
      </w:ins>
      <w:ins w:id="1864" w:author="Abercrombie, Kerrie" w:date="2025-09-02T14:53:00Z" w16du:dateUtc="2025-09-02T04:53:00Z">
        <w:r w:rsidR="001252CD">
          <w:t xml:space="preserve">, </w:t>
        </w:r>
      </w:ins>
      <w:ins w:id="1865" w:author="Abercrombie, Kerrie" w:date="2025-09-02T14:54:00Z" w16du:dateUtc="2025-09-02T04:54:00Z">
        <w:r w:rsidR="001252CD">
          <w:t>provides necessary</w:t>
        </w:r>
      </w:ins>
      <w:ins w:id="1866" w:author="Abercrombie, Kerrie" w:date="2025-09-02T14:53:00Z" w16du:dateUtc="2025-09-02T04:53:00Z">
        <w:r w:rsidR="001252CD">
          <w:t xml:space="preserve"> updates, and </w:t>
        </w:r>
      </w:ins>
      <w:ins w:id="1867" w:author="Abercrombie, Kerrie" w:date="2025-09-02T14:59:00Z" w16du:dateUtc="2025-09-02T04:59:00Z">
        <w:r w:rsidR="00A807BB">
          <w:t>prepares personnel for future VTS developments</w:t>
        </w:r>
      </w:ins>
      <w:ins w:id="1868" w:author="Abercrombie, Kerrie" w:date="2025-09-02T14:53:00Z" w16du:dateUtc="2025-09-02T04:53:00Z">
        <w:r w:rsidR="001252CD">
          <w:t>.</w:t>
        </w:r>
      </w:ins>
    </w:p>
    <w:p w14:paraId="7CD942A5" w14:textId="77777777" w:rsidR="001252CD" w:rsidRDefault="001252CD" w:rsidP="001252CD">
      <w:pPr>
        <w:pStyle w:val="BodyText"/>
        <w:rPr>
          <w:ins w:id="1869" w:author="Abercrombie, Kerrie" w:date="2025-09-02T14:56:00Z" w16du:dateUtc="2025-09-02T04:56:00Z"/>
        </w:rPr>
      </w:pPr>
      <w:ins w:id="1870" w:author="Abercrombie, Kerrie" w:date="2025-09-02T14:56:00Z" w16du:dateUtc="2025-09-02T04:56:00Z">
        <w:r>
          <w:t>To be effective, revalidation training should:</w:t>
        </w:r>
      </w:ins>
    </w:p>
    <w:p w14:paraId="3BD9A35E" w14:textId="5F876EBF" w:rsidR="001252CD" w:rsidRDefault="001252CD">
      <w:pPr>
        <w:pStyle w:val="Bullet1"/>
        <w:rPr>
          <w:ins w:id="1871" w:author="Abercrombie, Kerrie" w:date="2025-09-02T14:56:00Z" w16du:dateUtc="2025-09-02T04:56:00Z"/>
        </w:rPr>
        <w:pPrChange w:id="1872" w:author="Abercrombie, Kerrie" w:date="2025-09-02T14:56:00Z" w16du:dateUtc="2025-09-02T04:56:00Z">
          <w:pPr>
            <w:pStyle w:val="BodyText"/>
          </w:pPr>
        </w:pPrChange>
      </w:pPr>
      <w:ins w:id="1873" w:author="Abercrombie, Kerrie" w:date="2025-09-02T14:57:00Z" w16du:dateUtc="2025-09-02T04:57:00Z">
        <w:r w:rsidRPr="001252CD">
          <w:t>Refresh and reinforce essential skills and knowledge, particularly those that are infrequently used or may degrade over time</w:t>
        </w:r>
      </w:ins>
      <w:ins w:id="1874" w:author="Abercrombie, Kerrie" w:date="2025-09-06T10:13:00Z" w16du:dateUtc="2025-09-06T00:13:00Z">
        <w:r w:rsidR="00F422B5">
          <w:t>.</w:t>
        </w:r>
      </w:ins>
    </w:p>
    <w:p w14:paraId="39718352" w14:textId="1956C5FF" w:rsidR="001252CD" w:rsidRDefault="001252CD">
      <w:pPr>
        <w:pStyle w:val="Bullet1"/>
        <w:rPr>
          <w:ins w:id="1875" w:author="Abercrombie, Kerrie" w:date="2025-09-02T14:56:00Z" w16du:dateUtc="2025-09-02T04:56:00Z"/>
        </w:rPr>
        <w:pPrChange w:id="1876" w:author="Abercrombie, Kerrie" w:date="2025-09-02T14:56:00Z" w16du:dateUtc="2025-09-02T04:56:00Z">
          <w:pPr>
            <w:pStyle w:val="BodyText"/>
          </w:pPr>
        </w:pPrChange>
      </w:pPr>
      <w:ins w:id="1877" w:author="Abercrombie, Kerrie" w:date="2025-09-02T14:56:00Z" w16du:dateUtc="2025-09-02T04:56:00Z">
        <w:r>
          <w:t>Introduce updates in regulations,</w:t>
        </w:r>
      </w:ins>
      <w:ins w:id="1878" w:author="Abercrombie, Kerrie" w:date="2025-09-02T14:57:00Z" w16du:dateUtc="2025-09-02T04:57:00Z">
        <w:r>
          <w:t xml:space="preserve"> operational procedur</w:t>
        </w:r>
      </w:ins>
      <w:ins w:id="1879" w:author="Abercrombie, Kerrie" w:date="2025-09-02T15:02:00Z" w16du:dateUtc="2025-09-02T05:02:00Z">
        <w:r w:rsidR="00A807BB">
          <w:t>e</w:t>
        </w:r>
      </w:ins>
      <w:ins w:id="1880" w:author="Abercrombie, Kerrie" w:date="2025-09-02T14:57:00Z" w16du:dateUtc="2025-09-02T04:57:00Z">
        <w:r>
          <w:t>s,</w:t>
        </w:r>
      </w:ins>
      <w:ins w:id="1881" w:author="Abercrombie, Kerrie" w:date="2025-09-02T14:56:00Z" w16du:dateUtc="2025-09-02T04:56:00Z">
        <w:r>
          <w:t xml:space="preserve"> systems, and VTS best practices</w:t>
        </w:r>
      </w:ins>
      <w:ins w:id="1882" w:author="Abercrombie, Kerrie" w:date="2025-09-06T10:13:00Z" w16du:dateUtc="2025-09-06T00:13:00Z">
        <w:r w:rsidR="00F422B5">
          <w:t>.</w:t>
        </w:r>
      </w:ins>
    </w:p>
    <w:p w14:paraId="4FA94E31" w14:textId="0075D26C" w:rsidR="001252CD" w:rsidRDefault="001252CD">
      <w:pPr>
        <w:pStyle w:val="Bullet1"/>
        <w:rPr>
          <w:ins w:id="1883" w:author="Abercrombie, Kerrie" w:date="2025-09-02T14:56:00Z" w16du:dateUtc="2025-09-02T04:56:00Z"/>
        </w:rPr>
        <w:pPrChange w:id="1884" w:author="Abercrombie, Kerrie" w:date="2025-09-02T14:56:00Z" w16du:dateUtc="2025-09-02T04:56:00Z">
          <w:pPr>
            <w:pStyle w:val="BodyText"/>
          </w:pPr>
        </w:pPrChange>
      </w:pPr>
      <w:ins w:id="1885" w:author="Abercrombie, Kerrie" w:date="2025-09-02T14:56:00Z" w16du:dateUtc="2025-09-02T04:56:00Z">
        <w:r>
          <w:t>Be informed by a</w:t>
        </w:r>
      </w:ins>
      <w:ins w:id="1886" w:author="Abercrombie, Kerrie" w:date="2025-09-02T14:57:00Z" w16du:dateUtc="2025-09-02T04:57:00Z">
        <w:r>
          <w:t xml:space="preserve"> cu</w:t>
        </w:r>
      </w:ins>
      <w:ins w:id="1887" w:author="Abercrombie, Kerrie" w:date="2025-09-02T14:58:00Z" w16du:dateUtc="2025-09-02T04:58:00Z">
        <w:r>
          <w:t>rrent</w:t>
        </w:r>
      </w:ins>
      <w:ins w:id="1888" w:author="Abercrombie, Kerrie" w:date="2025-09-02T14:56:00Z" w16du:dateUtc="2025-09-02T04:56:00Z">
        <w:r>
          <w:t xml:space="preserve"> training needs analysis that identifies individual and role-specific learning needs</w:t>
        </w:r>
      </w:ins>
    </w:p>
    <w:p w14:paraId="2CB2D6D9" w14:textId="0F5EFD85" w:rsidR="001252CD" w:rsidRDefault="00A807BB">
      <w:pPr>
        <w:pStyle w:val="Bullet1"/>
        <w:rPr>
          <w:ins w:id="1889" w:author="Abercrombie, Kerrie" w:date="2025-09-02T14:56:00Z" w16du:dateUtc="2025-09-02T04:56:00Z"/>
        </w:rPr>
        <w:pPrChange w:id="1890" w:author="Abercrombie, Kerrie" w:date="2025-09-02T14:56:00Z" w16du:dateUtc="2025-09-02T04:56:00Z">
          <w:pPr>
            <w:pStyle w:val="BodyText"/>
          </w:pPr>
        </w:pPrChange>
      </w:pPr>
      <w:ins w:id="1891" w:author="Abercrombie, Kerrie" w:date="2025-09-02T15:00:00Z" w16du:dateUtc="2025-09-02T05:00:00Z">
        <w:r>
          <w:t>D</w:t>
        </w:r>
        <w:r w:rsidRPr="00A807BB">
          <w:t>emonstrat</w:t>
        </w:r>
        <w:r>
          <w:t>e</w:t>
        </w:r>
        <w:r w:rsidRPr="00A807BB">
          <w:t xml:space="preserve"> ongoing competence through theory, simulation exercises and practical assessments</w:t>
        </w:r>
      </w:ins>
      <w:ins w:id="1892" w:author="Abercrombie, Kerrie" w:date="2025-09-06T10:13:00Z" w16du:dateUtc="2025-09-06T00:13:00Z">
        <w:r w:rsidR="00F422B5">
          <w:t>.</w:t>
        </w:r>
      </w:ins>
    </w:p>
    <w:p w14:paraId="7518B2B3" w14:textId="3D8BC1C5" w:rsidR="001252CD" w:rsidRDefault="00A807BB">
      <w:pPr>
        <w:pStyle w:val="Bullet1"/>
        <w:rPr>
          <w:ins w:id="1893" w:author="Abercrombie, Kerrie" w:date="2025-09-02T14:56:00Z" w16du:dateUtc="2025-09-02T04:56:00Z"/>
        </w:rPr>
        <w:pPrChange w:id="1894" w:author="Abercrombie, Kerrie" w:date="2025-09-02T14:56:00Z" w16du:dateUtc="2025-09-02T04:56:00Z">
          <w:pPr>
            <w:pStyle w:val="BodyText"/>
          </w:pPr>
        </w:pPrChange>
      </w:pPr>
      <w:ins w:id="1895" w:author="Abercrombie, Kerrie" w:date="2025-09-02T15:01:00Z" w16du:dateUtc="2025-09-02T05:01:00Z">
        <w:r w:rsidRPr="00A807BB">
          <w:t xml:space="preserve">Prepare </w:t>
        </w:r>
        <w:r>
          <w:t xml:space="preserve">VTS </w:t>
        </w:r>
        <w:r w:rsidRPr="00A807BB">
          <w:t xml:space="preserve">personnel for future readiness through exposure to </w:t>
        </w:r>
        <w:r>
          <w:t>emerging</w:t>
        </w:r>
        <w:r w:rsidRPr="00A807BB">
          <w:t xml:space="preserve"> trends</w:t>
        </w:r>
      </w:ins>
      <w:ins w:id="1896" w:author="Abercrombie, Kerrie" w:date="2025-09-02T15:04:00Z" w16du:dateUtc="2025-09-02T05:04:00Z">
        <w:r>
          <w:t>, tools</w:t>
        </w:r>
      </w:ins>
      <w:ins w:id="1897" w:author="Abercrombie, Kerrie" w:date="2025-09-02T15:01:00Z" w16du:dateUtc="2025-09-02T05:01:00Z">
        <w:r w:rsidRPr="00A807BB">
          <w:t xml:space="preserve"> and technologies</w:t>
        </w:r>
      </w:ins>
      <w:ins w:id="1898" w:author="Abercrombie, Kerrie" w:date="2025-09-06T10:13:00Z" w16du:dateUtc="2025-09-06T00:13:00Z">
        <w:r w:rsidR="00F422B5">
          <w:t>.</w:t>
        </w:r>
      </w:ins>
    </w:p>
    <w:p w14:paraId="73C875DA" w14:textId="7822C5C1" w:rsidR="00EF4C14" w:rsidRDefault="00EF4C14">
      <w:pPr>
        <w:pStyle w:val="BodyText"/>
        <w:rPr>
          <w:ins w:id="1899" w:author="Abercrombie, Kerrie" w:date="2025-09-02T15:18:00Z" w16du:dateUtc="2025-09-02T05:18:00Z"/>
          <w:lang w:val="en-AU"/>
        </w:rPr>
        <w:pPrChange w:id="1900" w:author="Abercrombie, Kerrie" w:date="2025-09-02T15:18:00Z" w16du:dateUtc="2025-09-02T05:18:00Z">
          <w:pPr>
            <w:pStyle w:val="Bullet1"/>
          </w:pPr>
        </w:pPrChange>
      </w:pPr>
      <w:ins w:id="1901" w:author="Abercrombie, Kerrie" w:date="2025-09-02T15:18:00Z" w16du:dateUtc="2025-09-02T05:18:00Z">
        <w:r w:rsidRPr="00EF4C14">
          <w:rPr>
            <w:lang w:val="en-AU"/>
          </w:rPr>
          <w:t xml:space="preserve">Revalidation training should be modular and adaptable, allowing it to address individual roles (e.g. VTS </w:t>
        </w:r>
      </w:ins>
      <w:ins w:id="1902" w:author="Abercrombie, Kerrie" w:date="2025-09-03T15:31:00Z" w16du:dateUtc="2025-09-03T05:31:00Z">
        <w:r w:rsidR="00843450">
          <w:rPr>
            <w:lang w:val="en-AU"/>
          </w:rPr>
          <w:t>o</w:t>
        </w:r>
      </w:ins>
      <w:ins w:id="1903" w:author="Abercrombie, Kerrie" w:date="2025-09-02T15:18:00Z" w16du:dateUtc="2025-09-02T05:18:00Z">
        <w:r w:rsidRPr="00EF4C14">
          <w:rPr>
            <w:lang w:val="en-AU"/>
          </w:rPr>
          <w:t xml:space="preserve">perator, </w:t>
        </w:r>
      </w:ins>
      <w:ins w:id="1904" w:author="Abercrombie, Kerrie" w:date="2025-09-02T15:20:00Z" w16du:dateUtc="2025-09-02T05:20:00Z">
        <w:r w:rsidR="00A47DEB">
          <w:rPr>
            <w:lang w:val="en-AU"/>
          </w:rPr>
          <w:t xml:space="preserve">VTS </w:t>
        </w:r>
      </w:ins>
      <w:ins w:id="1905" w:author="Abercrombie, Kerrie" w:date="2025-09-03T15:31:00Z" w16du:dateUtc="2025-09-03T05:31:00Z">
        <w:r w:rsidR="00843450">
          <w:rPr>
            <w:lang w:val="en-AU"/>
          </w:rPr>
          <w:t>s</w:t>
        </w:r>
      </w:ins>
      <w:ins w:id="1906" w:author="Abercrombie, Kerrie" w:date="2025-09-02T15:18:00Z" w16du:dateUtc="2025-09-02T05:18:00Z">
        <w:r w:rsidRPr="00EF4C14">
          <w:rPr>
            <w:lang w:val="en-AU"/>
          </w:rPr>
          <w:t xml:space="preserve">upervisor, or OJT </w:t>
        </w:r>
      </w:ins>
      <w:ins w:id="1907" w:author="Abercrombie, Kerrie" w:date="2025-09-03T15:31:00Z" w16du:dateUtc="2025-09-03T05:31:00Z">
        <w:r w:rsidR="00843450">
          <w:rPr>
            <w:lang w:val="en-AU"/>
          </w:rPr>
          <w:t>i</w:t>
        </w:r>
      </w:ins>
      <w:ins w:id="1908" w:author="Abercrombie, Kerrie" w:date="2025-09-02T15:18:00Z" w16du:dateUtc="2025-09-02T05:18:00Z">
        <w:r w:rsidRPr="00EF4C14">
          <w:rPr>
            <w:lang w:val="en-AU"/>
          </w:rPr>
          <w:t>nstructor)</w:t>
        </w:r>
      </w:ins>
      <w:ins w:id="1909" w:author="Abercrombie, Kerrie" w:date="2025-09-05T20:42:00Z" w16du:dateUtc="2025-09-05T10:42:00Z">
        <w:r w:rsidR="0032097B">
          <w:rPr>
            <w:lang w:val="en-AU"/>
          </w:rPr>
          <w:t xml:space="preserve"> </w:t>
        </w:r>
      </w:ins>
      <w:ins w:id="1910" w:author="Abercrombie, Kerrie" w:date="2025-09-02T15:18:00Z" w16du:dateUtc="2025-09-02T05:18:00Z">
        <w:r w:rsidRPr="00EF4C14">
          <w:rPr>
            <w:lang w:val="en-AU"/>
          </w:rPr>
          <w:t xml:space="preserve">and reflect national </w:t>
        </w:r>
        <w:r>
          <w:rPr>
            <w:lang w:val="en-AU"/>
          </w:rPr>
          <w:t>requirements</w:t>
        </w:r>
        <w:r w:rsidRPr="00EF4C14">
          <w:rPr>
            <w:lang w:val="en-AU"/>
          </w:rPr>
          <w:t xml:space="preserve">. </w:t>
        </w:r>
        <w:r>
          <w:t>The course content should be informed by a training needs analysis that identifies the specific competencies required for each role and any gaps that may have developed over time.</w:t>
        </w:r>
      </w:ins>
    </w:p>
    <w:p w14:paraId="4D3BBE42" w14:textId="26A4AEFE" w:rsidR="00EF4C14" w:rsidRDefault="00EF4C14" w:rsidP="00EF4C14">
      <w:pPr>
        <w:pStyle w:val="BodyText"/>
        <w:rPr>
          <w:ins w:id="1911" w:author="Abercrombie, Kerrie" w:date="2025-09-02T15:20:00Z" w16du:dateUtc="2025-09-02T05:20:00Z"/>
        </w:rPr>
      </w:pPr>
      <w:ins w:id="1912" w:author="Abercrombie, Kerrie" w:date="2025-09-02T15:20:00Z" w16du:dateUtc="2025-09-02T05:20:00Z">
        <w:r w:rsidRPr="00694F82">
          <w:lastRenderedPageBreak/>
          <w:t xml:space="preserve">VTS providers should have processes and procedures in place to ensure that VTS personnel complete revalidation training. These should define both the frequency of training (typically every three to five years) and the method of delivery, which may include structured courses, simulation exercises, or other approved formats. Competent </w:t>
        </w:r>
      </w:ins>
      <w:ins w:id="1913" w:author="Abercrombie, Kerrie" w:date="2025-09-03T15:32:00Z" w16du:dateUtc="2025-09-03T05:32:00Z">
        <w:r w:rsidR="00843450">
          <w:t>A</w:t>
        </w:r>
      </w:ins>
      <w:ins w:id="1914" w:author="Abercrombie, Kerrie" w:date="2025-09-02T15:20:00Z" w16du:dateUtc="2025-09-02T05:20:00Z">
        <w:r w:rsidRPr="00694F82">
          <w:t>uthorities are responsible for ensuring that revalidation training is conducted within these timeframes and for providing guidance on how revalidation may be carried out.</w:t>
        </w:r>
      </w:ins>
    </w:p>
    <w:p w14:paraId="07FECF5C" w14:textId="705749E9" w:rsidR="00EF4C14" w:rsidRPr="000D2D90" w:rsidRDefault="00EF4C14" w:rsidP="00EF4C14">
      <w:pPr>
        <w:pStyle w:val="BodyText"/>
        <w:rPr>
          <w:ins w:id="1915" w:author="Abercrombie, Kerrie" w:date="2025-09-02T15:20:00Z" w16du:dateUtc="2025-09-02T05:20:00Z"/>
        </w:rPr>
      </w:pPr>
      <w:ins w:id="1916" w:author="Abercrombie, Kerrie" w:date="2025-09-02T15:20:00Z" w16du:dateUtc="2025-09-02T05:20:00Z">
        <w:r w:rsidRPr="00694F82">
          <w:rPr>
            <w:lang w:val="en-AU"/>
          </w:rPr>
          <w:t xml:space="preserve">Where VTS personnel hold </w:t>
        </w:r>
        <w:r w:rsidRPr="00A051F0">
          <w:rPr>
            <w:lang w:val="en-AU"/>
          </w:rPr>
          <w:t>additional qualifications</w:t>
        </w:r>
        <w:r w:rsidRPr="00694F82">
          <w:rPr>
            <w:lang w:val="en-AU"/>
          </w:rPr>
          <w:t xml:space="preserve">, such as </w:t>
        </w:r>
        <w:r w:rsidRPr="00A051F0">
          <w:rPr>
            <w:lang w:val="en-AU"/>
          </w:rPr>
          <w:t xml:space="preserve">VTS </w:t>
        </w:r>
      </w:ins>
      <w:ins w:id="1917" w:author="Abercrombie, Kerrie" w:date="2025-09-03T15:32:00Z" w16du:dateUtc="2025-09-03T05:32:00Z">
        <w:r w:rsidR="00843450">
          <w:rPr>
            <w:lang w:val="en-AU"/>
          </w:rPr>
          <w:t>s</w:t>
        </w:r>
      </w:ins>
      <w:ins w:id="1918" w:author="Abercrombie, Kerrie" w:date="2025-09-02T15:20:00Z" w16du:dateUtc="2025-09-02T05:20:00Z">
        <w:r w:rsidRPr="00A051F0">
          <w:rPr>
            <w:lang w:val="en-AU"/>
          </w:rPr>
          <w:t xml:space="preserve">upervisors or OJT </w:t>
        </w:r>
      </w:ins>
      <w:ins w:id="1919" w:author="Abercrombie, Kerrie" w:date="2025-09-03T15:32:00Z" w16du:dateUtc="2025-09-03T05:32:00Z">
        <w:r w:rsidR="00843450">
          <w:rPr>
            <w:lang w:val="en-AU"/>
          </w:rPr>
          <w:t>i</w:t>
        </w:r>
      </w:ins>
      <w:ins w:id="1920" w:author="Abercrombie, Kerrie" w:date="2025-09-02T15:20:00Z" w16du:dateUtc="2025-09-02T05:20:00Z">
        <w:r w:rsidRPr="00A051F0">
          <w:rPr>
            <w:lang w:val="en-AU"/>
          </w:rPr>
          <w:t>nstructors</w:t>
        </w:r>
        <w:r w:rsidRPr="00694F82">
          <w:rPr>
            <w:lang w:val="en-AU"/>
          </w:rPr>
          <w:t xml:space="preserve">, </w:t>
        </w:r>
        <w:r>
          <w:t xml:space="preserve">they </w:t>
        </w:r>
        <w:r w:rsidRPr="00694F82">
          <w:t xml:space="preserve">are </w:t>
        </w:r>
        <w:r>
          <w:t xml:space="preserve">also </w:t>
        </w:r>
        <w:r w:rsidRPr="00694F82">
          <w:t>expected to maintain the</w:t>
        </w:r>
        <w:r>
          <w:t xml:space="preserve"> </w:t>
        </w:r>
        <w:r w:rsidRPr="00694F82">
          <w:t xml:space="preserve">competencies </w:t>
        </w:r>
      </w:ins>
      <w:ins w:id="1921" w:author="Abercrombie, Kerrie" w:date="2025-09-05T21:44:00Z" w16du:dateUtc="2025-09-05T11:44:00Z">
        <w:r w:rsidR="00CA0C2D">
          <w:t>required</w:t>
        </w:r>
        <w:r w:rsidR="00CA0C2D" w:rsidRPr="00694F82">
          <w:t xml:space="preserve"> </w:t>
        </w:r>
      </w:ins>
      <w:ins w:id="1922" w:author="Abercrombie, Kerrie" w:date="2025-09-02T15:20:00Z" w16du:dateUtc="2025-09-02T05:20:00Z">
        <w:r w:rsidRPr="00694F82">
          <w:t>for th</w:t>
        </w:r>
        <w:r>
          <w:t>e</w:t>
        </w:r>
        <w:r w:rsidRPr="00694F82">
          <w:t xml:space="preserve">se roles. </w:t>
        </w:r>
        <w:r w:rsidRPr="000D2D90">
          <w:t>Competent Authorities may determine the most appropriate means of revalidation</w:t>
        </w:r>
        <w:r>
          <w:t xml:space="preserve"> which could i</w:t>
        </w:r>
        <w:r w:rsidRPr="000D2D90">
          <w:t>nclude</w:t>
        </w:r>
        <w:r>
          <w:t xml:space="preserve"> attending </w:t>
        </w:r>
        <w:r w:rsidRPr="000D2D90">
          <w:t xml:space="preserve">a structured revalidation course aligned with the original model course (e.g. C0103-2 for </w:t>
        </w:r>
      </w:ins>
      <w:ins w:id="1923" w:author="Abercrombie, Kerrie" w:date="2025-09-03T15:32:00Z" w16du:dateUtc="2025-09-03T05:32:00Z">
        <w:r w:rsidR="00843450">
          <w:t>s</w:t>
        </w:r>
      </w:ins>
      <w:ins w:id="1924" w:author="Abercrombie, Kerrie" w:date="2025-09-02T15:20:00Z" w16du:dateUtc="2025-09-02T05:20:00Z">
        <w:r w:rsidRPr="000D2D90">
          <w:t xml:space="preserve">upervisors, C0103-4 for </w:t>
        </w:r>
      </w:ins>
      <w:ins w:id="1925" w:author="Abercrombie, Kerrie" w:date="2025-09-03T15:32:00Z" w16du:dateUtc="2025-09-03T05:32:00Z">
        <w:r w:rsidR="00843450">
          <w:t>i</w:t>
        </w:r>
      </w:ins>
      <w:ins w:id="1926" w:author="Abercrombie, Kerrie" w:date="2025-09-02T15:20:00Z" w16du:dateUtc="2025-09-02T05:20:00Z">
        <w:r w:rsidRPr="000D2D90">
          <w:t>nstructors)</w:t>
        </w:r>
        <w:r>
          <w:t xml:space="preserve">. Alternatively, continued competence may also be demonstrated through other methods aligned with </w:t>
        </w:r>
        <w:r w:rsidRPr="000D2D90">
          <w:rPr>
            <w:lang w:val="en-AU"/>
          </w:rPr>
          <w:t xml:space="preserve">role-specific </w:t>
        </w:r>
        <w:r>
          <w:rPr>
            <w:lang w:val="en-AU"/>
          </w:rPr>
          <w:t>responsibilities such as:</w:t>
        </w:r>
      </w:ins>
    </w:p>
    <w:p w14:paraId="5565A6AE" w14:textId="77777777" w:rsidR="00EF4C14" w:rsidRDefault="00EF4C14" w:rsidP="00EF4C14">
      <w:pPr>
        <w:pStyle w:val="Bullet1"/>
        <w:spacing w:line="240" w:lineRule="auto"/>
        <w:ind w:left="425" w:hanging="425"/>
        <w:rPr>
          <w:ins w:id="1927" w:author="Abercrombie, Kerrie" w:date="2025-09-02T15:20:00Z" w16du:dateUtc="2025-09-02T05:20:00Z"/>
        </w:rPr>
      </w:pPr>
      <w:ins w:id="1928" w:author="Abercrombie, Kerrie" w:date="2025-09-02T15:20:00Z" w16du:dateUtc="2025-09-02T05:20:00Z">
        <w:r w:rsidRPr="000D2D90">
          <w:t xml:space="preserve">Demonstrating competence through </w:t>
        </w:r>
        <w:r>
          <w:t>active</w:t>
        </w:r>
        <w:r w:rsidRPr="000D2D90">
          <w:t xml:space="preserve"> supervisory </w:t>
        </w:r>
        <w:r>
          <w:t xml:space="preserve">duties </w:t>
        </w:r>
        <w:r w:rsidRPr="000D2D90">
          <w:t xml:space="preserve">or instructional </w:t>
        </w:r>
        <w:r>
          <w:t>activities.</w:t>
        </w:r>
      </w:ins>
    </w:p>
    <w:p w14:paraId="37B84C22" w14:textId="77777777" w:rsidR="00EF4C14" w:rsidRDefault="00EF4C14" w:rsidP="00EF4C14">
      <w:pPr>
        <w:pStyle w:val="Bullet1"/>
        <w:spacing w:line="240" w:lineRule="auto"/>
        <w:ind w:left="425" w:hanging="425"/>
        <w:rPr>
          <w:ins w:id="1929" w:author="Abercrombie, Kerrie" w:date="2025-09-02T15:20:00Z" w16du:dateUtc="2025-09-02T05:20:00Z"/>
        </w:rPr>
      </w:pPr>
      <w:ins w:id="1930" w:author="Abercrombie, Kerrie" w:date="2025-09-02T15:20:00Z" w16du:dateUtc="2025-09-02T05:20:00Z">
        <w:r>
          <w:t xml:space="preserve">Participation in relevant professional development activities (e.g. leadership, </w:t>
        </w:r>
        <w:r w:rsidRPr="00D231CF">
          <w:rPr>
            <w:lang w:val="en-AU"/>
          </w:rPr>
          <w:t xml:space="preserve">crisis management, </w:t>
        </w:r>
        <w:r>
          <w:t>decision-making, coaching, or instructional design), or</w:t>
        </w:r>
      </w:ins>
    </w:p>
    <w:p w14:paraId="344D95E9" w14:textId="77777777" w:rsidR="00EF4C14" w:rsidRDefault="00EF4C14" w:rsidP="00EF4C14">
      <w:pPr>
        <w:pStyle w:val="Bullet1"/>
        <w:spacing w:line="240" w:lineRule="auto"/>
        <w:ind w:left="425" w:hanging="425"/>
        <w:rPr>
          <w:ins w:id="1931" w:author="Abercrombie, Kerrie" w:date="2025-09-02T15:20:00Z" w16du:dateUtc="2025-09-02T05:20:00Z"/>
        </w:rPr>
      </w:pPr>
      <w:ins w:id="1932" w:author="Abercrombie, Kerrie" w:date="2025-09-02T15:20:00Z" w16du:dateUtc="2025-09-02T05:20:00Z">
        <w:r w:rsidRPr="000D2D90">
          <w:t>Other approved methods that ensure continued competence in leadership, mentoring, and assessmen</w:t>
        </w:r>
        <w:r>
          <w:t>t</w:t>
        </w:r>
        <w:r w:rsidRPr="00D231CF">
          <w:t>.</w:t>
        </w:r>
      </w:ins>
    </w:p>
    <w:p w14:paraId="4784DEAC" w14:textId="5251FBA1" w:rsidR="004A203D" w:rsidRPr="00694F82" w:rsidDel="00A0629F" w:rsidRDefault="00EC2C63" w:rsidP="004A203D">
      <w:pPr>
        <w:pStyle w:val="BodyText"/>
        <w:rPr>
          <w:del w:id="1933" w:author="Abercrombie, Kerrie" w:date="2025-09-09T07:25:00Z" w16du:dateUtc="2025-09-08T21:25:00Z"/>
        </w:rPr>
      </w:pPr>
      <w:del w:id="1934" w:author="Abercrombie, Kerrie" w:date="2025-09-09T07:25:00Z" w16du:dateUtc="2025-09-08T21:25:00Z">
        <w:r w:rsidRPr="00694F82" w:rsidDel="00A0629F">
          <w:delText>Revalidation</w:delText>
        </w:r>
        <w:r w:rsidR="00EA3F97" w:rsidRPr="00694F82" w:rsidDel="00A0629F">
          <w:delText xml:space="preserve"> training </w:delText>
        </w:r>
        <w:r w:rsidR="00462634" w:rsidRPr="00694F82" w:rsidDel="00A0629F">
          <w:delText>is the</w:delText>
        </w:r>
        <w:r w:rsidR="00EA3F97" w:rsidRPr="00694F82" w:rsidDel="00A0629F">
          <w:delText xml:space="preserve"> periodic, structured training designed to refresh, maintain, and enhance skills</w:delText>
        </w:r>
        <w:r w:rsidR="001977B8" w:rsidRPr="00694F82" w:rsidDel="00A0629F">
          <w:delText>,</w:delText>
        </w:r>
        <w:r w:rsidR="00EA3F97" w:rsidRPr="00694F82" w:rsidDel="00A0629F">
          <w:delText xml:space="preserve"> knowledge </w:delText>
        </w:r>
        <w:r w:rsidR="001977B8" w:rsidRPr="00694F82" w:rsidDel="00A0629F">
          <w:delText xml:space="preserve">and competencies </w:delText>
        </w:r>
        <w:r w:rsidR="00462634" w:rsidRPr="00694F82" w:rsidDel="00A0629F">
          <w:delText>of VTS personnel, ensuring the ongoing validity of their VTS qualifications.</w:delText>
        </w:r>
        <w:r w:rsidR="001977B8" w:rsidRPr="00694F82" w:rsidDel="00A0629F">
          <w:delText xml:space="preserve">  </w:delText>
        </w:r>
      </w:del>
    </w:p>
    <w:p w14:paraId="244FBD2B" w14:textId="1952486E" w:rsidR="004A203D" w:rsidDel="00A0629F" w:rsidRDefault="004A203D" w:rsidP="004A203D">
      <w:pPr>
        <w:pStyle w:val="BodyText"/>
        <w:rPr>
          <w:del w:id="1935" w:author="Abercrombie, Kerrie" w:date="2025-09-09T07:25:00Z" w16du:dateUtc="2025-09-08T21:25:00Z"/>
        </w:rPr>
      </w:pPr>
      <w:del w:id="1936" w:author="Abercrombie, Kerrie" w:date="2025-09-09T07:25:00Z" w16du:dateUtc="2025-09-08T21:25:00Z">
        <w:r w:rsidRPr="00462634" w:rsidDel="00A0629F">
          <w:delText xml:space="preserve">The VTS provider should have processes and procedures in place to ensure VTS personnel complete </w:delText>
        </w:r>
        <w:r w:rsidDel="00A0629F">
          <w:delText>revalidation</w:delText>
        </w:r>
        <w:r w:rsidRPr="00462634" w:rsidDel="00A0629F">
          <w:delText xml:space="preserve"> training, determining both the frequency and the method by which the training will be </w:delText>
        </w:r>
        <w:r w:rsidRPr="00694F82" w:rsidDel="00A0629F">
          <w:delText xml:space="preserve">conducted. </w:delText>
        </w:r>
      </w:del>
    </w:p>
    <w:p w14:paraId="2C932113" w14:textId="3BD11B66" w:rsidR="00694F82" w:rsidDel="00A0629F" w:rsidRDefault="004A2A8C" w:rsidP="004A2A8C">
      <w:pPr>
        <w:pStyle w:val="BodyText"/>
        <w:spacing w:before="120"/>
        <w:rPr>
          <w:del w:id="1937" w:author="Abercrombie, Kerrie" w:date="2025-09-09T07:25:00Z" w16du:dateUtc="2025-09-08T21:25:00Z"/>
        </w:rPr>
      </w:pPr>
      <w:del w:id="1938" w:author="Abercrombie, Kerrie" w:date="2025-09-09T07:25:00Z" w16du:dateUtc="2025-09-08T21:25:00Z">
        <w:r w:rsidDel="00A0629F">
          <w:delText xml:space="preserve">Competent authorities are to ensure that </w:delText>
        </w:r>
        <w:commentRangeStart w:id="1939"/>
        <w:r w:rsidR="00B063D6" w:rsidDel="00A0629F">
          <w:delText>revalidation</w:delText>
        </w:r>
        <w:r w:rsidDel="00A0629F">
          <w:delText xml:space="preserve"> training </w:delText>
        </w:r>
        <w:commentRangeEnd w:id="1939"/>
        <w:r w:rsidR="00CC79E3" w:rsidDel="00A0629F">
          <w:rPr>
            <w:rStyle w:val="CommentReference"/>
          </w:rPr>
          <w:commentReference w:id="1939"/>
        </w:r>
        <w:r w:rsidDel="00A0629F">
          <w:delText xml:space="preserve">is carried out at intervals of between three to five years.   </w:delText>
        </w:r>
      </w:del>
    </w:p>
    <w:p w14:paraId="6011765B" w14:textId="1E06DB7D" w:rsidR="001977B8" w:rsidRPr="00694F82" w:rsidDel="00A0629F" w:rsidRDefault="00B063D6" w:rsidP="000A79B9">
      <w:pPr>
        <w:pStyle w:val="BodyText"/>
        <w:spacing w:before="240"/>
        <w:rPr>
          <w:del w:id="1940" w:author="Abercrombie, Kerrie" w:date="2025-09-09T07:25:00Z" w16du:dateUtc="2025-09-08T21:25:00Z"/>
        </w:rPr>
      </w:pPr>
      <w:del w:id="1941" w:author="Abercrombie, Kerrie" w:date="2025-09-09T07:25:00Z" w16du:dateUtc="2025-09-08T21:25:00Z">
        <w:r w:rsidRPr="00694F82" w:rsidDel="00A0629F">
          <w:delText xml:space="preserve">Revalidation training </w:delText>
        </w:r>
        <w:r w:rsidR="00EA3F97" w:rsidRPr="00694F82" w:rsidDel="00A0629F">
          <w:delText>provides a mechanism to</w:delText>
        </w:r>
        <w:r w:rsidR="001977B8" w:rsidRPr="00694F82" w:rsidDel="00A0629F">
          <w:delText>:</w:delText>
        </w:r>
      </w:del>
    </w:p>
    <w:p w14:paraId="696F966D" w14:textId="588A4EC7" w:rsidR="001977B8" w:rsidRPr="00694F82" w:rsidDel="00A0629F" w:rsidRDefault="002E4120" w:rsidP="001977B8">
      <w:pPr>
        <w:pStyle w:val="Bullet1"/>
        <w:rPr>
          <w:del w:id="1942" w:author="Abercrombie, Kerrie" w:date="2025-09-09T07:25:00Z" w16du:dateUtc="2025-09-08T21:25:00Z"/>
        </w:rPr>
      </w:pPr>
      <w:del w:id="1943" w:author="Abercrombie, Kerrie" w:date="2025-09-09T07:25:00Z" w16du:dateUtc="2025-09-08T21:25:00Z">
        <w:r w:rsidRPr="00694F82" w:rsidDel="00A0629F">
          <w:delText>F</w:delText>
        </w:r>
        <w:r w:rsidR="001977B8" w:rsidRPr="00694F82" w:rsidDel="00A0629F">
          <w:delText xml:space="preserve">ocus on the retention of critical skills and knowledge to ensure VTS personnel can continue to perform in their roles effectively. </w:delText>
        </w:r>
      </w:del>
    </w:p>
    <w:p w14:paraId="16121F50" w14:textId="585938CD" w:rsidR="001977B8" w:rsidRPr="00694F82" w:rsidDel="00A0629F" w:rsidRDefault="002E4120" w:rsidP="001977B8">
      <w:pPr>
        <w:pStyle w:val="Bullet1"/>
        <w:rPr>
          <w:del w:id="1944" w:author="Abercrombie, Kerrie" w:date="2025-09-09T07:25:00Z" w16du:dateUtc="2025-09-08T21:25:00Z"/>
        </w:rPr>
      </w:pPr>
      <w:del w:id="1945" w:author="Abercrombie, Kerrie" w:date="2025-09-09T07:25:00Z" w16du:dateUtc="2025-09-08T21:25:00Z">
        <w:r w:rsidRPr="00694F82" w:rsidDel="00A0629F">
          <w:delText>U</w:delText>
        </w:r>
        <w:r w:rsidR="001977B8" w:rsidRPr="00694F82" w:rsidDel="00A0629F">
          <w:delText>pdate on changes in regulations, standards and best practices that may impact VTS operations.</w:delText>
        </w:r>
      </w:del>
    </w:p>
    <w:p w14:paraId="330D3EE4" w14:textId="010FBAFB" w:rsidR="001977B8" w:rsidRPr="00694F82" w:rsidDel="00A0629F" w:rsidRDefault="002E4120" w:rsidP="001977B8">
      <w:pPr>
        <w:pStyle w:val="Bullet1"/>
        <w:rPr>
          <w:del w:id="1946" w:author="Abercrombie, Kerrie" w:date="2025-09-09T07:25:00Z" w16du:dateUtc="2025-09-08T21:25:00Z"/>
        </w:rPr>
      </w:pPr>
      <w:del w:id="1947" w:author="Abercrombie, Kerrie" w:date="2025-09-09T07:25:00Z" w16du:dateUtc="2025-09-08T21:25:00Z">
        <w:r w:rsidRPr="00694F82" w:rsidDel="00A0629F">
          <w:delText>R</w:delText>
        </w:r>
        <w:r w:rsidR="001977B8" w:rsidRPr="00694F82" w:rsidDel="00A0629F">
          <w:delText>efresh specific skills, particularly those that may degrade over time without use.</w:delText>
        </w:r>
      </w:del>
    </w:p>
    <w:p w14:paraId="0718ACB4" w14:textId="4E312A27" w:rsidR="001977B8" w:rsidRPr="00694F82" w:rsidDel="00A0629F" w:rsidRDefault="002E4120" w:rsidP="00116100">
      <w:pPr>
        <w:pStyle w:val="Bullet1"/>
        <w:rPr>
          <w:del w:id="1948" w:author="Abercrombie, Kerrie" w:date="2025-09-09T07:25:00Z" w16du:dateUtc="2025-09-08T21:25:00Z"/>
        </w:rPr>
      </w:pPr>
      <w:del w:id="1949" w:author="Abercrombie, Kerrie" w:date="2025-09-09T07:25:00Z" w16du:dateUtc="2025-09-08T21:25:00Z">
        <w:r w:rsidRPr="00694F82" w:rsidDel="00A0629F">
          <w:delText>A</w:delText>
        </w:r>
        <w:r w:rsidR="001977B8" w:rsidRPr="00694F82" w:rsidDel="00A0629F">
          <w:delText>ssess the competency of VTS personnel through a structured and standardised programme.</w:delText>
        </w:r>
      </w:del>
    </w:p>
    <w:p w14:paraId="6191A665" w14:textId="281FBE48" w:rsidR="00EA3F97" w:rsidRDefault="00462634" w:rsidP="00116100">
      <w:pPr>
        <w:pStyle w:val="BodyText"/>
        <w:spacing w:before="240"/>
      </w:pPr>
      <w:r w:rsidRPr="00694F82">
        <w:rPr>
          <w:i/>
          <w:iCs/>
          <w:rPrChange w:id="1950" w:author="Abercrombie, Kerrie" w:date="2025-08-29T13:33:00Z" w16du:dateUtc="2025-08-29T03:33:00Z">
            <w:rPr>
              <w:i/>
              <w:iCs/>
              <w:highlight w:val="yellow"/>
            </w:rPr>
          </w:rPrChange>
        </w:rPr>
        <w:t xml:space="preserve">IALA Model Course C0103-5 </w:t>
      </w:r>
      <w:r w:rsidR="00EC2C63">
        <w:rPr>
          <w:i/>
          <w:iCs/>
        </w:rPr>
        <w:t>Revalidation</w:t>
      </w:r>
      <w:r w:rsidR="005E17DF">
        <w:rPr>
          <w:i/>
          <w:iCs/>
        </w:rPr>
        <w:t xml:space="preserve"> training for </w:t>
      </w:r>
      <w:r w:rsidR="00DA6A46">
        <w:rPr>
          <w:i/>
          <w:iCs/>
        </w:rPr>
        <w:t xml:space="preserve">VTS </w:t>
      </w:r>
      <w:r w:rsidR="005E17DF">
        <w:rPr>
          <w:i/>
          <w:iCs/>
        </w:rPr>
        <w:t>Personnel</w:t>
      </w:r>
      <w:r>
        <w:t xml:space="preserve"> provides further guidance on how </w:t>
      </w:r>
      <w:del w:id="1951" w:author="Abercrombie, Kerrie" w:date="2025-09-09T07:25:00Z" w16du:dateUtc="2025-09-08T21:25:00Z">
        <w:r w:rsidDel="00A0629F">
          <w:delText>th</w:delText>
        </w:r>
        <w:r w:rsidR="00704B5A" w:rsidDel="00A0629F">
          <w:delText>is</w:delText>
        </w:r>
      </w:del>
      <w:ins w:id="1952" w:author="Abercrombie, Kerrie" w:date="2025-09-09T07:25:00Z" w16du:dateUtc="2025-09-08T21:25:00Z">
        <w:r w:rsidR="00A0629F">
          <w:t xml:space="preserve"> revalidation </w:t>
        </w:r>
      </w:ins>
      <w:del w:id="1953" w:author="Abercrombie, Kerrie" w:date="2025-09-09T07:25:00Z" w16du:dateUtc="2025-09-08T21:25:00Z">
        <w:r w:rsidR="00704B5A" w:rsidDel="00A0629F">
          <w:delText xml:space="preserve"> </w:delText>
        </w:r>
      </w:del>
      <w:r w:rsidR="00704B5A">
        <w:t>training</w:t>
      </w:r>
      <w:r>
        <w:t xml:space="preserve"> may be </w:t>
      </w:r>
      <w:r w:rsidRPr="001977B8">
        <w:t>established.</w:t>
      </w:r>
      <w:r>
        <w:t xml:space="preserve"> </w:t>
      </w:r>
    </w:p>
    <w:p w14:paraId="66C236E7" w14:textId="433DAEC2" w:rsidR="00E76289" w:rsidRPr="00B57996" w:rsidRDefault="001512DE" w:rsidP="002A25DA">
      <w:pPr>
        <w:pStyle w:val="Heading2"/>
        <w:tabs>
          <w:tab w:val="left" w:pos="1701"/>
        </w:tabs>
      </w:pPr>
      <w:bookmarkStart w:id="1954" w:name="_Toc208001523"/>
      <w:r>
        <w:t>Unstructured</w:t>
      </w:r>
      <w:r w:rsidR="00B96DAC" w:rsidRPr="00116100">
        <w:t xml:space="preserve"> </w:t>
      </w:r>
      <w:r w:rsidR="002A25DA" w:rsidRPr="00B57996">
        <w:t>Learning</w:t>
      </w:r>
      <w:bookmarkEnd w:id="1954"/>
    </w:p>
    <w:p w14:paraId="584A6F4D" w14:textId="77777777" w:rsidR="00E76289" w:rsidRPr="00E76289" w:rsidRDefault="00E76289" w:rsidP="00116100">
      <w:pPr>
        <w:pStyle w:val="Heading2separationline"/>
      </w:pPr>
    </w:p>
    <w:p w14:paraId="3885F089" w14:textId="58D902BF" w:rsidR="000F6E7F" w:rsidRDefault="00C10D9D">
      <w:pPr>
        <w:pStyle w:val="BodyText"/>
      </w:pPr>
      <w:r>
        <w:t>Unstructured</w:t>
      </w:r>
      <w:r w:rsidR="00EC2C63">
        <w:t xml:space="preserve"> (sometimes called informal) </w:t>
      </w:r>
      <w:r w:rsidR="00864450" w:rsidRPr="00864450">
        <w:t xml:space="preserve">learning occurs through everyday </w:t>
      </w:r>
      <w:r w:rsidR="00C75804">
        <w:t xml:space="preserve">on-the-job </w:t>
      </w:r>
      <w:r w:rsidR="00864450" w:rsidRPr="00864450">
        <w:t xml:space="preserve">experiences, interactions, and activities, </w:t>
      </w:r>
      <w:r w:rsidR="002A25DA">
        <w:t xml:space="preserve">without the need for formal </w:t>
      </w:r>
      <w:r w:rsidR="00FD73BE">
        <w:t xml:space="preserve">training </w:t>
      </w:r>
      <w:r w:rsidR="002A25DA">
        <w:t>programs</w:t>
      </w:r>
      <w:r w:rsidR="002A25DA" w:rsidRPr="00864450">
        <w:t xml:space="preserve"> </w:t>
      </w:r>
      <w:r w:rsidR="00864450" w:rsidRPr="00864450">
        <w:t>or instruction. It is typically unplanned and spontaneous, where individuals gain knowledge, skills, or insights through</w:t>
      </w:r>
      <w:r w:rsidR="000F6E7F">
        <w:t>:</w:t>
      </w:r>
    </w:p>
    <w:p w14:paraId="30D51BBB" w14:textId="184B4729" w:rsidR="002A25DA" w:rsidRPr="00704B5A" w:rsidRDefault="002A25DA" w:rsidP="002A25DA">
      <w:pPr>
        <w:pStyle w:val="Bullet1"/>
      </w:pPr>
      <w:r w:rsidRPr="00116100">
        <w:t>On-the-job learning</w:t>
      </w:r>
      <w:r w:rsidRPr="00704B5A">
        <w:t xml:space="preserve"> where new skills or knowledge are </w:t>
      </w:r>
      <w:r w:rsidR="00EC2C63">
        <w:t>gained</w:t>
      </w:r>
      <w:r w:rsidRPr="00704B5A">
        <w:t xml:space="preserve"> by observing, trying tasks themselves, or receiving guidance from others.</w:t>
      </w:r>
    </w:p>
    <w:p w14:paraId="18C6DF32" w14:textId="46A9D988" w:rsidR="002A25DA" w:rsidRPr="00704B5A" w:rsidRDefault="002A25DA" w:rsidP="001814FF">
      <w:pPr>
        <w:pStyle w:val="Bullet1"/>
      </w:pPr>
      <w:r w:rsidRPr="00704B5A">
        <w:t>Peer discussions where insights are informally exchange</w:t>
      </w:r>
      <w:r w:rsidR="00FD73BE" w:rsidRPr="00704B5A">
        <w:t>d</w:t>
      </w:r>
      <w:r w:rsidRPr="00704B5A">
        <w:t xml:space="preserve"> such as in the review and analysis of lessons learned from local VTS operations or incidents.</w:t>
      </w:r>
    </w:p>
    <w:p w14:paraId="18D44A13" w14:textId="280C50F3" w:rsidR="002A25DA" w:rsidRPr="00704B5A" w:rsidRDefault="002A25DA" w:rsidP="002A25DA">
      <w:pPr>
        <w:pStyle w:val="Bullet1"/>
      </w:pPr>
      <w:r w:rsidRPr="00704B5A">
        <w:t xml:space="preserve">Self-directed learning where an individual explores new topics, skills, or tools on their own, such as reading articles, watching </w:t>
      </w:r>
      <w:r w:rsidR="00704B5A">
        <w:t>videos/</w:t>
      </w:r>
      <w:r w:rsidRPr="00704B5A">
        <w:t>tutorials, or experimenting with software functionality.</w:t>
      </w:r>
    </w:p>
    <w:p w14:paraId="5DCB55E4" w14:textId="05FA1BFC" w:rsidR="00E76289" w:rsidRDefault="002A25DA" w:rsidP="002A25DA">
      <w:pPr>
        <w:pStyle w:val="Bullet1"/>
      </w:pPr>
      <w:r w:rsidRPr="00704B5A">
        <w:t>Trial and error</w:t>
      </w:r>
      <w:r w:rsidRPr="0073349E">
        <w:t xml:space="preserve"> where</w:t>
      </w:r>
      <w:r>
        <w:t xml:space="preserve"> skills are gained by experimenting with different approaches, learning from mistakes, and improving through repeated practice.</w:t>
      </w:r>
    </w:p>
    <w:p w14:paraId="3EDE055F" w14:textId="6F2BFA19" w:rsidR="000D6560" w:rsidRDefault="00EC2C63" w:rsidP="00A151CC">
      <w:pPr>
        <w:pStyle w:val="Heading1"/>
        <w:spacing w:before="120"/>
      </w:pPr>
      <w:bookmarkStart w:id="1955" w:name="_Toc180582325"/>
      <w:bookmarkStart w:id="1956" w:name="_Toc180582326"/>
      <w:bookmarkStart w:id="1957" w:name="_Toc180582327"/>
      <w:bookmarkStart w:id="1958" w:name="_Toc180582328"/>
      <w:bookmarkStart w:id="1959" w:name="_Toc180582329"/>
      <w:bookmarkStart w:id="1960" w:name="_Toc180582330"/>
      <w:bookmarkStart w:id="1961" w:name="_Toc180582331"/>
      <w:bookmarkStart w:id="1962" w:name="_Toc180582332"/>
      <w:bookmarkStart w:id="1963" w:name="_Toc180582333"/>
      <w:bookmarkStart w:id="1964" w:name="_Toc180582334"/>
      <w:bookmarkStart w:id="1965" w:name="_Toc180582335"/>
      <w:bookmarkStart w:id="1966" w:name="_Toc180582336"/>
      <w:bookmarkStart w:id="1967" w:name="_bookmark5"/>
      <w:bookmarkStart w:id="1968" w:name="_Toc49173820"/>
      <w:bookmarkStart w:id="1969" w:name="_Toc49174262"/>
      <w:bookmarkStart w:id="1970" w:name="_Toc49173821"/>
      <w:bookmarkStart w:id="1971" w:name="_Toc49174263"/>
      <w:bookmarkStart w:id="1972" w:name="_Toc49173822"/>
      <w:bookmarkStart w:id="1973" w:name="_Toc49174264"/>
      <w:bookmarkStart w:id="1974" w:name="_Toc49173823"/>
      <w:bookmarkStart w:id="1975" w:name="_Toc49174265"/>
      <w:bookmarkStart w:id="1976" w:name="_Toc49174266"/>
      <w:bookmarkStart w:id="1977" w:name="_Toc49174267"/>
      <w:bookmarkStart w:id="1978" w:name="_Toc49174268"/>
      <w:bookmarkStart w:id="1979" w:name="_Toc49174269"/>
      <w:bookmarkStart w:id="1980" w:name="_Toc49174270"/>
      <w:bookmarkStart w:id="1981" w:name="_Toc49174271"/>
      <w:bookmarkStart w:id="1982" w:name="_Toc49174272"/>
      <w:bookmarkStart w:id="1983" w:name="_Toc49174273"/>
      <w:bookmarkStart w:id="1984" w:name="_Toc49174274"/>
      <w:bookmarkStart w:id="1985" w:name="_Toc49174275"/>
      <w:bookmarkStart w:id="1986" w:name="_Toc180582337"/>
      <w:bookmarkStart w:id="1987" w:name="_Toc180582338"/>
      <w:bookmarkStart w:id="1988" w:name="_Toc180582339"/>
      <w:bookmarkStart w:id="1989" w:name="_Toc180582340"/>
      <w:bookmarkStart w:id="1990" w:name="_Toc180582341"/>
      <w:bookmarkStart w:id="1991" w:name="_Toc180582342"/>
      <w:bookmarkStart w:id="1992" w:name="_Toc180582343"/>
      <w:bookmarkStart w:id="1993" w:name="_Toc180582344"/>
      <w:bookmarkStart w:id="1994" w:name="_Toc180582345"/>
      <w:bookmarkStart w:id="1995" w:name="_Toc180582346"/>
      <w:bookmarkStart w:id="1996" w:name="_Toc180582347"/>
      <w:bookmarkStart w:id="1997" w:name="_Toc180582348"/>
      <w:bookmarkStart w:id="1998" w:name="_Toc180582349"/>
      <w:bookmarkStart w:id="1999" w:name="_Toc180582350"/>
      <w:bookmarkStart w:id="2000" w:name="_Toc180582351"/>
      <w:bookmarkStart w:id="2001" w:name="_Toc180582352"/>
      <w:bookmarkStart w:id="2002" w:name="_Toc180582353"/>
      <w:bookmarkStart w:id="2003" w:name="_Toc180582354"/>
      <w:bookmarkStart w:id="2004" w:name="_Toc180582355"/>
      <w:bookmarkStart w:id="2005" w:name="_Toc180582356"/>
      <w:bookmarkStart w:id="2006" w:name="_Toc180582357"/>
      <w:bookmarkStart w:id="2007" w:name="_Toc180582358"/>
      <w:bookmarkStart w:id="2008" w:name="_Toc180582359"/>
      <w:bookmarkStart w:id="2009" w:name="_Toc180582360"/>
      <w:bookmarkStart w:id="2010" w:name="_Toc180582361"/>
      <w:bookmarkStart w:id="2011" w:name="_Toc180582362"/>
      <w:bookmarkStart w:id="2012" w:name="_Toc180582363"/>
      <w:bookmarkStart w:id="2013" w:name="_Toc180582364"/>
      <w:bookmarkStart w:id="2014" w:name="_Toc180582365"/>
      <w:bookmarkStart w:id="2015" w:name="_Toc180582366"/>
      <w:bookmarkStart w:id="2016" w:name="_Toc180582367"/>
      <w:bookmarkStart w:id="2017" w:name="_Toc180582368"/>
      <w:bookmarkStart w:id="2018" w:name="_Toc180582369"/>
      <w:bookmarkStart w:id="2019" w:name="_Toc180582370"/>
      <w:bookmarkStart w:id="2020" w:name="_Toc180582371"/>
      <w:bookmarkStart w:id="2021" w:name="_Toc180582372"/>
      <w:bookmarkStart w:id="2022" w:name="_Toc180582373"/>
      <w:bookmarkStart w:id="2023" w:name="_Toc180582374"/>
      <w:bookmarkStart w:id="2024" w:name="_Toc180582375"/>
      <w:bookmarkStart w:id="2025" w:name="_Toc180582376"/>
      <w:bookmarkEnd w:id="1777"/>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r>
        <w:t xml:space="preserve"> </w:t>
      </w:r>
      <w:bookmarkStart w:id="2026" w:name="_Toc208001524"/>
      <w:r w:rsidR="000D6560" w:rsidRPr="000D6560">
        <w:t>VTS CAREER PROGRESSION</w:t>
      </w:r>
      <w:bookmarkEnd w:id="2026"/>
    </w:p>
    <w:p w14:paraId="7B8C80FD" w14:textId="77777777" w:rsidR="000D6560" w:rsidRPr="000D6560" w:rsidRDefault="000D6560" w:rsidP="000D6560">
      <w:pPr>
        <w:pStyle w:val="Heading1separatationline"/>
      </w:pPr>
    </w:p>
    <w:p w14:paraId="79C25EAB" w14:textId="28876229" w:rsidR="000D6560" w:rsidRPr="000D6560" w:rsidRDefault="000D6560" w:rsidP="00A151CC">
      <w:pPr>
        <w:pStyle w:val="BodyText"/>
      </w:pPr>
      <w:r w:rsidRPr="000D6560">
        <w:t>The formal recognition of VTS qualifications provides the foundation for a professional framework similar to that adopted by the shipping and pilotage industry. The regular revalidation of these qualifications seeks to create quality standards comparable to other professions.</w:t>
      </w:r>
      <w:r w:rsidR="00C822B4">
        <w:t xml:space="preserve"> </w:t>
      </w:r>
    </w:p>
    <w:p w14:paraId="30B6AF06" w14:textId="7F9A2013" w:rsidR="000D6560" w:rsidRDefault="000D6560" w:rsidP="00A151CC">
      <w:pPr>
        <w:pStyle w:val="BodyText"/>
      </w:pPr>
      <w:r w:rsidRPr="000D6560">
        <w:t>VTS personnel have the scope for career progression by making use of the skills and experience gained, in either VTS, or other maritime environments (</w:t>
      </w:r>
      <w:r w:rsidR="00492FD9">
        <w:t>s</w:t>
      </w:r>
      <w:r w:rsidRPr="000D6560">
        <w:t xml:space="preserve">ee example in </w:t>
      </w:r>
      <w:r w:rsidR="00EC25C9">
        <w:t>F</w:t>
      </w:r>
      <w:r w:rsidRPr="000D6560">
        <w:t>igure 2).</w:t>
      </w:r>
    </w:p>
    <w:p w14:paraId="5D94BA10" w14:textId="7D262A4C" w:rsidR="00C85BC5" w:rsidRPr="000D6560" w:rsidRDefault="00C85BC5" w:rsidP="002C09DA">
      <w:pPr>
        <w:pStyle w:val="BodyText"/>
        <w:jc w:val="center"/>
      </w:pPr>
      <w:del w:id="2027" w:author="Jillian Carson-Jackson" w:date="2025-08-21T20:31:00Z" w16du:dateUtc="2025-08-22T00:31:00Z">
        <w:r w:rsidDel="00894DA8">
          <w:rPr>
            <w:noProof/>
          </w:rPr>
          <w:lastRenderedPageBreak/>
          <w:drawing>
            <wp:inline distT="0" distB="0" distL="0" distR="0" wp14:anchorId="41C8CA78" wp14:editId="4574FA67">
              <wp:extent cx="3935505" cy="3335731"/>
              <wp:effectExtent l="0" t="0" r="825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r:link="rId30" cstate="print">
                        <a:extLst>
                          <a:ext uri="{28A0092B-C50C-407E-A947-70E740481C1C}">
                            <a14:useLocalDpi xmlns:a14="http://schemas.microsoft.com/office/drawing/2010/main" val="0"/>
                          </a:ext>
                        </a:extLst>
                      </a:blip>
                      <a:srcRect/>
                      <a:stretch>
                        <a:fillRect/>
                      </a:stretch>
                    </pic:blipFill>
                    <pic:spPr bwMode="auto">
                      <a:xfrm>
                        <a:off x="0" y="0"/>
                        <a:ext cx="3965980" cy="3361562"/>
                      </a:xfrm>
                      <a:prstGeom prst="rect">
                        <a:avLst/>
                      </a:prstGeom>
                      <a:noFill/>
                      <a:ln>
                        <a:noFill/>
                      </a:ln>
                    </pic:spPr>
                  </pic:pic>
                </a:graphicData>
              </a:graphic>
            </wp:inline>
          </w:drawing>
        </w:r>
      </w:del>
      <w:ins w:id="2028" w:author="Jillian Carson-Jackson" w:date="2025-08-21T20:31:00Z" w16du:dateUtc="2025-08-22T00:31:00Z">
        <w:r w:rsidR="00894DA8" w:rsidRPr="00894DA8">
          <w:t xml:space="preserve"> </w:t>
        </w:r>
      </w:ins>
      <w:ins w:id="2029" w:author="Jillian Carson-Jackson" w:date="2025-08-21T20:31:00Z" w16du:dateUtc="2025-08-22T00:31:00Z">
        <w:r w:rsidR="00894DA8">
          <w:object w:dxaOrig="8520" w:dyaOrig="7220" w14:anchorId="4E0CEA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6pt;height:360.3pt" o:ole="">
              <v:imagedata r:id="rId31" o:title=""/>
            </v:shape>
            <o:OLEObject Type="Embed" ProgID="Visio.Drawing.15" ShapeID="_x0000_i1025" DrawAspect="Content" ObjectID="_1819009488" r:id="rId32"/>
          </w:object>
        </w:r>
      </w:ins>
    </w:p>
    <w:p w14:paraId="2A18C2A1" w14:textId="4E8BC5C9" w:rsidR="005F68D4" w:rsidRPr="008C3D1B" w:rsidRDefault="00432EC4" w:rsidP="00A151CC">
      <w:pPr>
        <w:pStyle w:val="Figurecaption"/>
        <w:ind w:left="851" w:hanging="851"/>
        <w:rPr>
          <w:u w:color="575756"/>
        </w:rPr>
      </w:pPr>
      <w:bookmarkStart w:id="2030" w:name="_Toc206701167"/>
      <w:ins w:id="2031" w:author="Jillian Carson-Jackson" w:date="2025-08-21T20:31:00Z" w16du:dateUtc="2025-08-22T00:31:00Z">
        <w:r>
          <w:rPr>
            <w:u w:color="575756"/>
          </w:rPr>
          <w:t xml:space="preserve">VTS </w:t>
        </w:r>
      </w:ins>
      <w:commentRangeStart w:id="2032"/>
      <w:r w:rsidR="008743B0">
        <w:rPr>
          <w:u w:color="575756"/>
        </w:rPr>
        <w:t>Career progression</w:t>
      </w:r>
      <w:commentRangeEnd w:id="2032"/>
      <w:r w:rsidR="00E00224">
        <w:rPr>
          <w:rStyle w:val="CommentReference"/>
          <w:bCs w:val="0"/>
          <w:i w:val="0"/>
          <w:color w:val="auto"/>
        </w:rPr>
        <w:commentReference w:id="2032"/>
      </w:r>
      <w:bookmarkEnd w:id="2030"/>
    </w:p>
    <w:p w14:paraId="19039AF4" w14:textId="7F6D61C5" w:rsidR="00B72BF6" w:rsidRDefault="00B72BF6" w:rsidP="00B72BF6">
      <w:pPr>
        <w:pStyle w:val="Heading1"/>
        <w:rPr>
          <w:caps w:val="0"/>
        </w:rPr>
      </w:pPr>
      <w:bookmarkStart w:id="2033" w:name="_Toc93389596"/>
      <w:bookmarkStart w:id="2034" w:name="_Toc93389597"/>
      <w:bookmarkStart w:id="2035" w:name="_Toc93389598"/>
      <w:bookmarkStart w:id="2036" w:name="_Toc93389599"/>
      <w:bookmarkStart w:id="2037" w:name="_Toc93389600"/>
      <w:bookmarkStart w:id="2038" w:name="_Toc93389601"/>
      <w:bookmarkStart w:id="2039" w:name="_Toc93389602"/>
      <w:bookmarkStart w:id="2040" w:name="_Toc93389603"/>
      <w:bookmarkStart w:id="2041" w:name="_Toc93389604"/>
      <w:bookmarkStart w:id="2042" w:name="_Toc93389605"/>
      <w:bookmarkStart w:id="2043" w:name="_Toc93389606"/>
      <w:bookmarkStart w:id="2044" w:name="_Toc93389607"/>
      <w:bookmarkStart w:id="2045" w:name="_Toc208001525"/>
      <w:bookmarkEnd w:id="2033"/>
      <w:bookmarkEnd w:id="2034"/>
      <w:bookmarkEnd w:id="2035"/>
      <w:bookmarkEnd w:id="2036"/>
      <w:bookmarkEnd w:id="2037"/>
      <w:bookmarkEnd w:id="2038"/>
      <w:bookmarkEnd w:id="2039"/>
      <w:bookmarkEnd w:id="2040"/>
      <w:bookmarkEnd w:id="2041"/>
      <w:bookmarkEnd w:id="2042"/>
      <w:bookmarkEnd w:id="2043"/>
      <w:bookmarkEnd w:id="2044"/>
      <w:commentRangeStart w:id="2046"/>
      <w:r w:rsidRPr="00F55AD7">
        <w:rPr>
          <w:caps w:val="0"/>
        </w:rPr>
        <w:t>DEFINITIONS</w:t>
      </w:r>
      <w:commentRangeEnd w:id="2046"/>
      <w:r w:rsidR="002C5FA5">
        <w:rPr>
          <w:rStyle w:val="CommentReference"/>
          <w:rFonts w:asciiTheme="minorHAnsi" w:eastAsiaTheme="minorHAnsi" w:hAnsiTheme="minorHAnsi" w:cstheme="minorBidi"/>
          <w:b w:val="0"/>
          <w:bCs w:val="0"/>
          <w:caps w:val="0"/>
          <w:color w:val="auto"/>
        </w:rPr>
        <w:commentReference w:id="2046"/>
      </w:r>
      <w:bookmarkEnd w:id="2045"/>
    </w:p>
    <w:p w14:paraId="224CC757" w14:textId="069DBCD5" w:rsidR="00B72BF6" w:rsidRDefault="00B72BF6" w:rsidP="00B72BF6">
      <w:pPr>
        <w:pStyle w:val="Heading1separatationline"/>
      </w:pPr>
    </w:p>
    <w:p w14:paraId="58CF0E8C" w14:textId="317091EC" w:rsidR="00861FDF" w:rsidRDefault="00861FDF" w:rsidP="00861FDF">
      <w:pPr>
        <w:pStyle w:val="Acronym"/>
        <w:ind w:left="0" w:firstLine="0"/>
        <w:jc w:val="both"/>
      </w:pPr>
      <w:commentRangeStart w:id="2047"/>
      <w:r w:rsidRPr="00861FDF">
        <w:t>The definitions of terms used in this Guideline can be found in the International Dictionary of Marine Aids to Navigation (IALA Dictionary) at http://www.iala-aism.org/wiki/dictionary and were checked as correct at the time of going to print. Where conflict arises, the IALA Dictionary should be considered as the authoritative source of definitions used in IALA documents.</w:t>
      </w:r>
    </w:p>
    <w:p w14:paraId="0202B469" w14:textId="4752F9B3" w:rsidR="00E86249" w:rsidRPr="00E86249" w:rsidRDefault="00861FDF" w:rsidP="00861FDF">
      <w:pPr>
        <w:pStyle w:val="Acronym"/>
        <w:ind w:left="0" w:firstLine="0"/>
        <w:jc w:val="both"/>
      </w:pPr>
      <w:r>
        <w:t>In addition, f</w:t>
      </w:r>
      <w:r w:rsidR="00E86249" w:rsidRPr="00E86249">
        <w:t xml:space="preserve">or the purpose of this </w:t>
      </w:r>
      <w:r w:rsidR="00192426">
        <w:t>Guideline</w:t>
      </w:r>
      <w:r w:rsidR="00E86249" w:rsidRPr="00E86249">
        <w:t>, the following definitions and clarifications have been used:</w:t>
      </w:r>
      <w:commentRangeEnd w:id="2047"/>
      <w:r w:rsidR="00D8595E">
        <w:rPr>
          <w:rStyle w:val="CommentReference"/>
        </w:rPr>
        <w:commentReference w:id="2047"/>
      </w:r>
    </w:p>
    <w:p w14:paraId="3CCFC72F" w14:textId="2F557F0D" w:rsidR="00E86249" w:rsidRPr="000E2CA9" w:rsidRDefault="00E86249" w:rsidP="00A151CC">
      <w:pPr>
        <w:pStyle w:val="BodyText"/>
      </w:pPr>
      <w:del w:id="2048" w:author="Abercrombie, Kerrie" w:date="2025-09-09T07:04:00Z" w16du:dateUtc="2025-09-08T21:04:00Z">
        <w:r w:rsidRPr="00004E76" w:rsidDel="00A0629F">
          <w:rPr>
            <w:i/>
            <w:iCs/>
          </w:rPr>
          <w:delText xml:space="preserve">Accredited </w:delText>
        </w:r>
      </w:del>
      <w:commentRangeStart w:id="2049"/>
      <w:ins w:id="2050" w:author="Abercrombie, Kerrie" w:date="2025-09-09T07:04:00Z" w16du:dateUtc="2025-09-08T21:04:00Z">
        <w:r w:rsidR="00A0629F" w:rsidRPr="00004E76">
          <w:rPr>
            <w:i/>
            <w:iCs/>
          </w:rPr>
          <w:t>Accredit</w:t>
        </w:r>
        <w:r w:rsidR="00A0629F">
          <w:rPr>
            <w:i/>
            <w:iCs/>
          </w:rPr>
          <w:t>ation</w:t>
        </w:r>
      </w:ins>
      <w:commentRangeEnd w:id="2049"/>
      <w:ins w:id="2051" w:author="Abercrombie, Kerrie" w:date="2025-09-09T07:06:00Z" w16du:dateUtc="2025-09-08T21:06:00Z">
        <w:r w:rsidR="00A0629F">
          <w:rPr>
            <w:rStyle w:val="CommentReference"/>
          </w:rPr>
          <w:commentReference w:id="2049"/>
        </w:r>
      </w:ins>
      <w:ins w:id="2052" w:author="Abercrombie, Kerrie" w:date="2025-09-09T07:04:00Z" w16du:dateUtc="2025-09-08T21:04:00Z">
        <w:r w:rsidR="00A0629F">
          <w:rPr>
            <w:i/>
            <w:iCs/>
          </w:rPr>
          <w:t xml:space="preserve"> (of a</w:t>
        </w:r>
        <w:r w:rsidR="00A0629F" w:rsidRPr="00004E76">
          <w:rPr>
            <w:i/>
            <w:iCs/>
          </w:rPr>
          <w:t xml:space="preserve"> </w:t>
        </w:r>
      </w:ins>
      <w:r w:rsidR="000E2CA9" w:rsidRPr="00004E76">
        <w:rPr>
          <w:i/>
          <w:iCs/>
        </w:rPr>
        <w:t>t</w:t>
      </w:r>
      <w:r w:rsidRPr="00004E76">
        <w:rPr>
          <w:i/>
          <w:iCs/>
        </w:rPr>
        <w:t xml:space="preserve">raining </w:t>
      </w:r>
      <w:r w:rsidR="00E145A2" w:rsidRPr="00004E76">
        <w:rPr>
          <w:i/>
          <w:iCs/>
        </w:rPr>
        <w:t>organization</w:t>
      </w:r>
      <w:ins w:id="2053" w:author="Abercrombie, Kerrie" w:date="2025-09-09T07:05:00Z" w16du:dateUtc="2025-09-08T21:05:00Z">
        <w:r w:rsidR="00A0629F">
          <w:rPr>
            <w:i/>
            <w:iCs/>
          </w:rPr>
          <w:t>)</w:t>
        </w:r>
        <w:r w:rsidR="00A0629F" w:rsidRPr="000E2CA9">
          <w:t xml:space="preserve"> </w:t>
        </w:r>
        <w:r w:rsidR="00A0629F" w:rsidRPr="00105C5F">
          <w:t>is the formal endorsement by a competent authority that a training organization operates under a quality management system to deliver effective training</w:t>
        </w:r>
      </w:ins>
      <w:del w:id="2054" w:author="Abercrombie, Kerrie" w:date="2025-09-09T07:05:00Z" w16du:dateUtc="2025-09-08T21:05:00Z">
        <w:r w:rsidRPr="000E2CA9" w:rsidDel="00A0629F">
          <w:delText xml:space="preserve"> is an </w:delText>
        </w:r>
        <w:r w:rsidR="00E145A2" w:rsidDel="00A0629F">
          <w:delText>organization</w:delText>
        </w:r>
        <w:r w:rsidRPr="000E2CA9" w:rsidDel="00A0629F">
          <w:delText xml:space="preserve"> that the </w:delText>
        </w:r>
        <w:r w:rsidR="000E2CA9" w:rsidRPr="000E2CA9" w:rsidDel="00A0629F">
          <w:delText>c</w:delText>
        </w:r>
        <w:r w:rsidRPr="000E2CA9" w:rsidDel="00A0629F">
          <w:delText xml:space="preserve">ompetent </w:delText>
        </w:r>
        <w:r w:rsidR="000E2CA9" w:rsidRPr="000E2CA9" w:rsidDel="00A0629F">
          <w:delText>a</w:delText>
        </w:r>
        <w:r w:rsidRPr="000E2CA9" w:rsidDel="00A0629F">
          <w:delText xml:space="preserve">uthority or an authority designated and approved by the </w:delText>
        </w:r>
        <w:r w:rsidR="000E2CA9" w:rsidRPr="000E2CA9" w:rsidDel="00A0629F">
          <w:delText>c</w:delText>
        </w:r>
        <w:r w:rsidRPr="000E2CA9" w:rsidDel="00A0629F">
          <w:delText xml:space="preserve">ompetent </w:delText>
        </w:r>
        <w:r w:rsidR="000E2CA9" w:rsidRPr="000E2CA9" w:rsidDel="00A0629F">
          <w:delText>a</w:delText>
        </w:r>
        <w:r w:rsidRPr="000E2CA9" w:rsidDel="00A0629F">
          <w:delText xml:space="preserve">uthority, grants recognition to a training </w:delText>
        </w:r>
        <w:r w:rsidR="00E145A2" w:rsidDel="00A0629F">
          <w:delText>organization</w:delText>
        </w:r>
        <w:r w:rsidRPr="000E2CA9" w:rsidDel="00A0629F">
          <w:delText xml:space="preserve"> for demonstrated ability to meet predetermined criteria for established standards</w:delText>
        </w:r>
        <w:r w:rsidR="000E2CA9" w:rsidRPr="000E2CA9" w:rsidDel="00A0629F">
          <w:delText>.</w:delText>
        </w:r>
      </w:del>
    </w:p>
    <w:p w14:paraId="0A1921E8" w14:textId="67F9A1D9" w:rsidR="00E86249" w:rsidRPr="000E2CA9" w:rsidRDefault="00E86249" w:rsidP="00A151CC">
      <w:pPr>
        <w:pStyle w:val="BodyText"/>
      </w:pPr>
      <w:commentRangeStart w:id="2055"/>
      <w:r w:rsidRPr="00004E76">
        <w:rPr>
          <w:i/>
          <w:iCs/>
        </w:rPr>
        <w:t>Ap</w:t>
      </w:r>
      <w:commentRangeEnd w:id="2055"/>
      <w:r w:rsidR="00A0629F">
        <w:rPr>
          <w:rStyle w:val="CommentReference"/>
        </w:rPr>
        <w:commentReference w:id="2055"/>
      </w:r>
      <w:r w:rsidRPr="00004E76">
        <w:rPr>
          <w:i/>
          <w:iCs/>
        </w:rPr>
        <w:t>prov</w:t>
      </w:r>
      <w:ins w:id="2056" w:author="Abercrombie, Kerrie" w:date="2025-09-09T07:05:00Z" w16du:dateUtc="2025-09-08T21:05:00Z">
        <w:r w:rsidR="00A0629F">
          <w:rPr>
            <w:i/>
            <w:iCs/>
          </w:rPr>
          <w:t xml:space="preserve">al (of IALA model courses) </w:t>
        </w:r>
      </w:ins>
      <w:del w:id="2057" w:author="Abercrombie, Kerrie" w:date="2025-09-09T07:06:00Z" w16du:dateUtc="2025-09-08T21:06:00Z">
        <w:r w:rsidRPr="00004E76" w:rsidDel="00A0629F">
          <w:rPr>
            <w:i/>
            <w:iCs/>
          </w:rPr>
          <w:delText xml:space="preserve">ed VTS </w:delText>
        </w:r>
        <w:r w:rsidR="000E2CA9" w:rsidRPr="00004E76" w:rsidDel="00A0629F">
          <w:rPr>
            <w:i/>
            <w:iCs/>
          </w:rPr>
          <w:delText>t</w:delText>
        </w:r>
        <w:r w:rsidRPr="00004E76" w:rsidDel="00A0629F">
          <w:rPr>
            <w:i/>
            <w:iCs/>
          </w:rPr>
          <w:delText xml:space="preserve">raining </w:delText>
        </w:r>
        <w:r w:rsidR="000E2CA9" w:rsidRPr="00004E76" w:rsidDel="00A0629F">
          <w:rPr>
            <w:i/>
            <w:iCs/>
          </w:rPr>
          <w:delText>c</w:delText>
        </w:r>
        <w:r w:rsidRPr="00004E76" w:rsidDel="00A0629F">
          <w:rPr>
            <w:i/>
            <w:iCs/>
          </w:rPr>
          <w:delText>ourse</w:delText>
        </w:r>
        <w:r w:rsidRPr="000E2CA9" w:rsidDel="00A0629F">
          <w:delText xml:space="preserve"> </w:delText>
        </w:r>
      </w:del>
      <w:ins w:id="2058" w:author="Abercrombie, Kerrie" w:date="2025-09-09T07:05:00Z" w16du:dateUtc="2025-09-08T21:05:00Z">
        <w:r w:rsidR="00A0629F">
          <w:t>is t</w:t>
        </w:r>
        <w:r w:rsidR="00A0629F" w:rsidRPr="00105C5F">
          <w:t>he formal endorsement by the competent authority that a training organization meets the standards specified in an IALA model course for its implementation, delivery and assessment.</w:t>
        </w:r>
      </w:ins>
      <w:del w:id="2059" w:author="Abercrombie, Kerrie" w:date="2025-09-09T07:06:00Z" w16du:dateUtc="2025-09-08T21:06:00Z">
        <w:r w:rsidR="001349D5" w:rsidRPr="00E071DB" w:rsidDel="00A0629F">
          <w:delText>is the result of</w:delText>
        </w:r>
        <w:r w:rsidR="001349D5" w:rsidDel="00A0629F">
          <w:delText xml:space="preserve"> an accredited training </w:delText>
        </w:r>
        <w:r w:rsidR="00E145A2" w:rsidDel="00A0629F">
          <w:delText>organization</w:delText>
        </w:r>
        <w:r w:rsidR="001349D5" w:rsidDel="00A0629F">
          <w:delText xml:space="preserve"> </w:delText>
        </w:r>
        <w:r w:rsidR="001349D5" w:rsidRPr="00E071DB" w:rsidDel="00A0629F">
          <w:delText xml:space="preserve">successfully </w:delText>
        </w:r>
        <w:r w:rsidR="001349D5" w:rsidDel="00A0629F">
          <w:delText>demonstrating that the standards specified in an IALA model course for its implementation, delivery and assessment have been met</w:delText>
        </w:r>
        <w:r w:rsidR="000E2CA9" w:rsidRPr="000E2CA9" w:rsidDel="00A0629F">
          <w:delText>.</w:delText>
        </w:r>
      </w:del>
    </w:p>
    <w:p w14:paraId="013684DF" w14:textId="2DC0ABCD" w:rsidR="00E86249" w:rsidRDefault="00A0629F" w:rsidP="00D8595E">
      <w:pPr>
        <w:pStyle w:val="BodyText"/>
        <w:rPr>
          <w:ins w:id="2060" w:author="Abercrombie, Kerrie" w:date="2025-09-03T16:00:00Z" w16du:dateUtc="2025-09-03T06:00:00Z"/>
        </w:rPr>
      </w:pPr>
      <w:commentRangeStart w:id="2061"/>
      <w:ins w:id="2062" w:author="Abercrombie, Kerrie" w:date="2025-09-09T07:07:00Z" w16du:dateUtc="2025-09-08T21:07:00Z">
        <w:r w:rsidRPr="00A0629F">
          <w:rPr>
            <w:i/>
            <w:iCs/>
          </w:rPr>
          <w:t>Adaptation</w:t>
        </w:r>
        <w:commentRangeEnd w:id="2061"/>
        <w:r>
          <w:rPr>
            <w:rStyle w:val="CommentReference"/>
          </w:rPr>
          <w:commentReference w:id="2061"/>
        </w:r>
        <w:r w:rsidRPr="00A0629F">
          <w:rPr>
            <w:i/>
            <w:iCs/>
          </w:rPr>
          <w:t xml:space="preserve"> training is carried out whenever significant changes to VTS operations are expected or when changes have been made, concerning equipment, regulations, operational procedures or any other matter which is relevant to the performance of VTS personnel.</w:t>
        </w:r>
        <w:r>
          <w:rPr>
            <w:i/>
            <w:iCs/>
          </w:rPr>
          <w:t xml:space="preserve"> </w:t>
        </w:r>
      </w:ins>
      <w:del w:id="2063" w:author="Abercrombie, Kerrie" w:date="2025-09-09T07:07:00Z" w16du:dateUtc="2025-09-08T21:07:00Z">
        <w:r w:rsidR="00E86249" w:rsidRPr="00004E76" w:rsidDel="00A0629F">
          <w:rPr>
            <w:i/>
            <w:iCs/>
          </w:rPr>
          <w:delText>Adaptation training</w:delText>
        </w:r>
        <w:r w:rsidR="00E86249" w:rsidRPr="000E2CA9" w:rsidDel="00A0629F">
          <w:delText xml:space="preserve"> is carried out whenever significant changes are expected or when changes have been made, concerning equipment, regulations, operational procedures or any other matter which is relevant to the performance of VTS personnel</w:delText>
        </w:r>
        <w:r w:rsidR="001349D5" w:rsidDel="00A0629F">
          <w:delText>.</w:delText>
        </w:r>
      </w:del>
    </w:p>
    <w:p w14:paraId="1C1F0B0C" w14:textId="2533AA14" w:rsidR="00D8595E" w:rsidRPr="000E2CA9" w:rsidRDefault="00A0629F" w:rsidP="00A151CC">
      <w:pPr>
        <w:pStyle w:val="BodyText"/>
      </w:pPr>
      <w:commentRangeStart w:id="2064"/>
      <w:ins w:id="2065" w:author="Abercrombie, Kerrie" w:date="2025-09-09T07:08:00Z" w16du:dateUtc="2025-09-08T21:08:00Z">
        <w:r w:rsidRPr="00A0629F">
          <w:rPr>
            <w:i/>
            <w:iCs/>
            <w:rPrChange w:id="2066" w:author="Abercrombie, Kerrie" w:date="2025-09-09T07:30:00Z" w16du:dateUtc="2025-09-08T21:30:00Z">
              <w:rPr>
                <w:i/>
                <w:iCs/>
                <w:u w:val="single"/>
              </w:rPr>
            </w:rPrChange>
          </w:rPr>
          <w:t>Certificate</w:t>
        </w:r>
        <w:commentRangeEnd w:id="2064"/>
        <w:r w:rsidRPr="00A0629F">
          <w:rPr>
            <w:rStyle w:val="CommentReference"/>
          </w:rPr>
          <w:commentReference w:id="2064"/>
        </w:r>
        <w:r>
          <w:t xml:space="preserve"> is a document that confirms that a student has met the requirements for the award of a specific qualification. The certificate is evidence that VTS personnel are considered competent for their VTS duties (certification). </w:t>
        </w:r>
      </w:ins>
    </w:p>
    <w:p w14:paraId="23940C58" w14:textId="69EE23D3" w:rsidR="00E86249" w:rsidRPr="000E2CA9" w:rsidRDefault="00E86249" w:rsidP="00C219F4">
      <w:pPr>
        <w:pStyle w:val="BodyText"/>
      </w:pPr>
      <w:commentRangeStart w:id="2067"/>
      <w:r w:rsidRPr="00004E76">
        <w:rPr>
          <w:i/>
          <w:iCs/>
        </w:rPr>
        <w:t xml:space="preserve">Competent </w:t>
      </w:r>
      <w:r w:rsidR="00583415" w:rsidRPr="00004E76">
        <w:rPr>
          <w:i/>
          <w:iCs/>
        </w:rPr>
        <w:t>a</w:t>
      </w:r>
      <w:r w:rsidRPr="00004E76">
        <w:rPr>
          <w:i/>
          <w:iCs/>
        </w:rPr>
        <w:t xml:space="preserve">uthority </w:t>
      </w:r>
      <w:commentRangeEnd w:id="2067"/>
      <w:r w:rsidR="00A0629F">
        <w:rPr>
          <w:rStyle w:val="CommentReference"/>
        </w:rPr>
        <w:commentReference w:id="2067"/>
      </w:r>
      <w:r w:rsidR="00C219F4">
        <w:t>means the entity made responsible by the Government for vessel traffic services.</w:t>
      </w:r>
    </w:p>
    <w:p w14:paraId="01AA61B1" w14:textId="3AE78072" w:rsidR="00E86249" w:rsidRPr="000E2CA9" w:rsidRDefault="00E86249" w:rsidP="00A151CC">
      <w:pPr>
        <w:pStyle w:val="BodyText"/>
      </w:pPr>
      <w:commentRangeStart w:id="2068"/>
      <w:r w:rsidRPr="000449DD">
        <w:rPr>
          <w:i/>
          <w:iCs/>
        </w:rPr>
        <w:lastRenderedPageBreak/>
        <w:t>Competence</w:t>
      </w:r>
      <w:r w:rsidRPr="000449DD">
        <w:rPr>
          <w:b/>
          <w:bCs/>
        </w:rPr>
        <w:t xml:space="preserve"> </w:t>
      </w:r>
      <w:commentRangeEnd w:id="2068"/>
      <w:r w:rsidR="00A0629F">
        <w:rPr>
          <w:rStyle w:val="CommentReference"/>
        </w:rPr>
        <w:commentReference w:id="2068"/>
      </w:r>
      <w:r w:rsidRPr="000449DD">
        <w:t>is having the knowledge, skills, attitude and personal attributes necessary to safely, effectively and efficiently carry out the functions or sub-functions assigned to a specific VTS position</w:t>
      </w:r>
      <w:r w:rsidR="000E2CA9" w:rsidRPr="000449DD">
        <w:t>.</w:t>
      </w:r>
    </w:p>
    <w:p w14:paraId="42D1CB91" w14:textId="5E8C7822" w:rsidR="00E86249" w:rsidRDefault="00E86249" w:rsidP="00A151CC">
      <w:pPr>
        <w:pStyle w:val="BodyText"/>
        <w:rPr>
          <w:ins w:id="2069" w:author="Abercrombie, Kerrie" w:date="2025-09-03T16:06:00Z" w16du:dateUtc="2025-09-03T06:06:00Z"/>
        </w:rPr>
      </w:pPr>
      <w:commentRangeStart w:id="2070"/>
      <w:r w:rsidRPr="00004E76">
        <w:rPr>
          <w:i/>
          <w:iCs/>
        </w:rPr>
        <w:t>On-the-</w:t>
      </w:r>
      <w:r w:rsidR="00583415" w:rsidRPr="00004E76">
        <w:rPr>
          <w:i/>
          <w:iCs/>
        </w:rPr>
        <w:t>j</w:t>
      </w:r>
      <w:r w:rsidRPr="00004E76">
        <w:rPr>
          <w:i/>
          <w:iCs/>
        </w:rPr>
        <w:t xml:space="preserve">ob </w:t>
      </w:r>
      <w:r w:rsidR="00583415" w:rsidRPr="00004E76">
        <w:rPr>
          <w:i/>
          <w:iCs/>
        </w:rPr>
        <w:t>t</w:t>
      </w:r>
      <w:r w:rsidRPr="00004E76">
        <w:rPr>
          <w:i/>
          <w:iCs/>
        </w:rPr>
        <w:t xml:space="preserve">raining </w:t>
      </w:r>
      <w:commentRangeEnd w:id="2070"/>
      <w:r w:rsidR="00A0629F">
        <w:rPr>
          <w:rStyle w:val="CommentReference"/>
        </w:rPr>
        <w:commentReference w:id="2070"/>
      </w:r>
      <w:r w:rsidRPr="00004E76">
        <w:rPr>
          <w:i/>
          <w:iCs/>
        </w:rPr>
        <w:t>(OJT)</w:t>
      </w:r>
      <w:ins w:id="2071" w:author="Abercrombie, Kerrie" w:date="2025-09-09T07:10:00Z" w16du:dateUtc="2025-09-08T21:10:00Z">
        <w:r w:rsidR="00A0629F">
          <w:t xml:space="preserve"> </w:t>
        </w:r>
        <w:r w:rsidR="00A0629F" w:rsidRPr="00872270">
          <w:t xml:space="preserve">is intended to </w:t>
        </w:r>
        <w:r w:rsidR="00A0629F">
          <w:t>provide</w:t>
        </w:r>
        <w:r w:rsidR="00A0629F" w:rsidRPr="00872270">
          <w:t xml:space="preserve"> the </w:t>
        </w:r>
        <w:r w:rsidR="00A0629F">
          <w:t xml:space="preserve">required </w:t>
        </w:r>
        <w:r w:rsidR="00A0629F" w:rsidRPr="00872270">
          <w:t>knowledge</w:t>
        </w:r>
        <w:r w:rsidR="00A0629F">
          <w:t>,</w:t>
        </w:r>
        <w:r w:rsidR="00A0629F" w:rsidRPr="00872270">
          <w:t xml:space="preserve"> practical competence</w:t>
        </w:r>
        <w:r w:rsidR="00A0629F">
          <w:t>,</w:t>
        </w:r>
        <w:r w:rsidR="00A0629F" w:rsidRPr="00872270">
          <w:t xml:space="preserve"> </w:t>
        </w:r>
        <w:r w:rsidR="00A0629F">
          <w:t xml:space="preserve">skills and attitude to undertake duties at the VTS when they are employed. </w:t>
        </w:r>
      </w:ins>
      <w:del w:id="2072" w:author="Abercrombie, Kerrie" w:date="2025-09-09T07:10:00Z" w16du:dateUtc="2025-09-08T21:10:00Z">
        <w:r w:rsidRPr="000E2CA9" w:rsidDel="00A0629F">
          <w:delText xml:space="preserve"> is training and familiar</w:delText>
        </w:r>
        <w:r w:rsidR="00C822B4" w:rsidDel="00A0629F">
          <w:delText>iza</w:delText>
        </w:r>
        <w:r w:rsidRPr="000E2CA9" w:rsidDel="00A0629F">
          <w:delText xml:space="preserve">tion at the VTS </w:delText>
        </w:r>
        <w:r w:rsidR="000E2CA9" w:rsidRPr="000E2CA9" w:rsidDel="00A0629F">
          <w:delText>c</w:delText>
        </w:r>
        <w:r w:rsidRPr="000E2CA9" w:rsidDel="00A0629F">
          <w:delText>entre at which the person will be employed.</w:delText>
        </w:r>
        <w:r w:rsidR="00C822B4" w:rsidDel="00A0629F">
          <w:delText xml:space="preserve"> </w:delText>
        </w:r>
        <w:r w:rsidRPr="000E2CA9" w:rsidDel="00A0629F">
          <w:delText xml:space="preserve">It includes training on the </w:delText>
        </w:r>
        <w:r w:rsidR="00ED1BF9" w:rsidDel="00A0629F">
          <w:delText>purpose of</w:delText>
        </w:r>
        <w:r w:rsidRPr="000E2CA9" w:rsidDel="00A0629F">
          <w:delText xml:space="preserve"> the VTS , the VTS procedures, facilities and equipment used as well as the local geography and appropriate regulations and other procedures</w:delText>
        </w:r>
        <w:r w:rsidR="000E2CA9" w:rsidDel="00A0629F">
          <w:delText>.</w:delText>
        </w:r>
      </w:del>
    </w:p>
    <w:p w14:paraId="05006C7F" w14:textId="5EB0D73D" w:rsidR="00D8595E" w:rsidDel="00A0629F" w:rsidRDefault="00A0629F" w:rsidP="00A151CC">
      <w:pPr>
        <w:pStyle w:val="BodyText"/>
        <w:rPr>
          <w:del w:id="2073" w:author="Abercrombie, Kerrie" w:date="2025-09-09T07:22:00Z" w16du:dateUtc="2025-09-08T21:22:00Z"/>
        </w:rPr>
      </w:pPr>
      <w:commentRangeStart w:id="2074"/>
      <w:ins w:id="2075" w:author="Abercrombie, Kerrie" w:date="2025-09-09T07:21:00Z" w16du:dateUtc="2025-09-08T21:21:00Z">
        <w:r w:rsidRPr="00D30195">
          <w:rPr>
            <w:i/>
            <w:iCs/>
          </w:rPr>
          <w:t>Performance assessment</w:t>
        </w:r>
        <w:r w:rsidRPr="00A0629F">
          <w:t xml:space="preserve"> </w:t>
        </w:r>
      </w:ins>
      <w:commentRangeEnd w:id="2074"/>
      <w:ins w:id="2076" w:author="Abercrombie, Kerrie" w:date="2025-09-09T07:22:00Z" w16du:dateUtc="2025-09-08T21:22:00Z">
        <w:r>
          <w:rPr>
            <w:rStyle w:val="CommentReference"/>
          </w:rPr>
          <w:commentReference w:id="2074"/>
        </w:r>
      </w:ins>
      <w:ins w:id="2077" w:author="Abercrombie, Kerrie" w:date="2025-09-09T07:21:00Z" w16du:dateUtc="2025-09-08T21:21:00Z">
        <w:r w:rsidRPr="00A0629F">
          <w:t>is a process used to evaluate an individual’s job performance in carrying out specific tasks or functions associated with VTS duties. This assessment provides insights into their effectiveness and skills, while also identifying areas for improvement and development.</w:t>
        </w:r>
      </w:ins>
    </w:p>
    <w:p w14:paraId="3D230D70" w14:textId="77777777" w:rsidR="00A0629F" w:rsidRDefault="00A0629F" w:rsidP="00A151CC">
      <w:pPr>
        <w:pStyle w:val="BodyText"/>
        <w:rPr>
          <w:ins w:id="2078" w:author="Abercrombie, Kerrie" w:date="2025-09-09T07:29:00Z" w16du:dateUtc="2025-09-08T21:29:00Z"/>
        </w:rPr>
      </w:pPr>
    </w:p>
    <w:p w14:paraId="53C964A8" w14:textId="61176DD6" w:rsidR="00DB5F78" w:rsidRDefault="00C856AA" w:rsidP="00A151CC">
      <w:pPr>
        <w:pStyle w:val="BodyText"/>
      </w:pPr>
      <w:r w:rsidRPr="00004E76">
        <w:rPr>
          <w:i/>
          <w:iCs/>
        </w:rPr>
        <w:t>Qualification</w:t>
      </w:r>
      <w:r w:rsidRPr="00E61C41">
        <w:t xml:space="preserve"> is the education, knowledge,</w:t>
      </w:r>
      <w:r>
        <w:t xml:space="preserve"> understanding, proficiency,</w:t>
      </w:r>
      <w:r w:rsidRPr="00E61C41">
        <w:t xml:space="preserve"> skill, experience or any other attribute which the</w:t>
      </w:r>
      <w:r>
        <w:t xml:space="preserve"> competent authority </w:t>
      </w:r>
      <w:r w:rsidRPr="00D8595E">
        <w:rPr>
          <w:highlight w:val="yellow"/>
          <w:rPrChange w:id="2079" w:author="Abercrombie, Kerrie" w:date="2025-09-03T15:58:00Z" w16du:dateUtc="2025-09-03T05:58:00Z">
            <w:rPr/>
          </w:rPrChange>
        </w:rPr>
        <w:t xml:space="preserve">and/or the </w:t>
      </w:r>
      <w:commentRangeStart w:id="2080"/>
      <w:r w:rsidRPr="00D8595E">
        <w:rPr>
          <w:highlight w:val="yellow"/>
          <w:rPrChange w:id="2081" w:author="Abercrombie, Kerrie" w:date="2025-09-03T15:58:00Z" w16du:dateUtc="2025-09-03T05:58:00Z">
            <w:rPr/>
          </w:rPrChange>
        </w:rPr>
        <w:t xml:space="preserve">VTS </w:t>
      </w:r>
      <w:del w:id="2082" w:author="Abercrombie, Kerrie" w:date="2025-09-09T07:22:00Z" w16du:dateUtc="2025-09-08T21:22:00Z">
        <w:r w:rsidRPr="00D8595E" w:rsidDel="00A0629F">
          <w:rPr>
            <w:highlight w:val="yellow"/>
            <w:rPrChange w:id="2083" w:author="Abercrombie, Kerrie" w:date="2025-09-03T15:58:00Z" w16du:dateUtc="2025-09-03T05:58:00Z">
              <w:rPr/>
            </w:rPrChange>
          </w:rPr>
          <w:delText>authority</w:delText>
        </w:r>
        <w:r w:rsidRPr="00E61C41" w:rsidDel="00A0629F">
          <w:delText xml:space="preserve"> </w:delText>
        </w:r>
      </w:del>
      <w:ins w:id="2084" w:author="Abercrombie, Kerrie" w:date="2025-09-09T07:22:00Z" w16du:dateUtc="2025-09-08T21:22:00Z">
        <w:r w:rsidR="00A0629F">
          <w:t>provider</w:t>
        </w:r>
        <w:r w:rsidR="00A0629F" w:rsidRPr="00E61C41">
          <w:t xml:space="preserve"> </w:t>
        </w:r>
      </w:ins>
      <w:commentRangeEnd w:id="2080"/>
      <w:ins w:id="2085" w:author="Abercrombie, Kerrie" w:date="2025-09-09T07:23:00Z" w16du:dateUtc="2025-09-08T21:23:00Z">
        <w:r w:rsidR="00A0629F">
          <w:rPr>
            <w:rStyle w:val="CommentReference"/>
          </w:rPr>
          <w:commentReference w:id="2080"/>
        </w:r>
      </w:ins>
      <w:r w:rsidRPr="00E61C41">
        <w:t xml:space="preserve">has determined desirable for performing the duties of the </w:t>
      </w:r>
      <w:del w:id="2086" w:author="Abercrombie, Kerrie" w:date="2025-09-09T07:22:00Z" w16du:dateUtc="2025-09-08T21:22:00Z">
        <w:r w:rsidRPr="00E61C41" w:rsidDel="00A0629F">
          <w:delText xml:space="preserve">relevant </w:delText>
        </w:r>
      </w:del>
      <w:r w:rsidRPr="00E61C41">
        <w:t>position.</w:t>
      </w:r>
      <w:r>
        <w:t xml:space="preserve"> </w:t>
      </w:r>
      <w:r w:rsidRPr="00E61C41">
        <w:t xml:space="preserve">VTS qualifications should be based on the principle that satisfactory results are obtained </w:t>
      </w:r>
      <w:r>
        <w:t xml:space="preserve">on completion of </w:t>
      </w:r>
      <w:r w:rsidRPr="00E61C41">
        <w:t xml:space="preserve">the IALA VTS </w:t>
      </w:r>
      <w:r>
        <w:t>m</w:t>
      </w:r>
      <w:r w:rsidRPr="00E61C41">
        <w:t xml:space="preserve">odel </w:t>
      </w:r>
      <w:r>
        <w:t>c</w:t>
      </w:r>
      <w:r w:rsidRPr="00E61C41">
        <w:t>ourses.</w:t>
      </w:r>
    </w:p>
    <w:p w14:paraId="16E2F610" w14:textId="77777777" w:rsidR="00A0629F" w:rsidRDefault="00A0629F" w:rsidP="00A0629F">
      <w:pPr>
        <w:pStyle w:val="BodyText"/>
        <w:rPr>
          <w:ins w:id="2087" w:author="Abercrombie, Kerrie" w:date="2025-09-09T07:21:00Z" w16du:dateUtc="2025-09-08T21:21:00Z"/>
          <w:i/>
          <w:iCs/>
        </w:rPr>
      </w:pPr>
      <w:bookmarkStart w:id="2088" w:name="_Hlk180559231"/>
      <w:commentRangeStart w:id="2089"/>
      <w:ins w:id="2090" w:author="Abercrombie, Kerrie" w:date="2025-09-09T07:21:00Z" w16du:dateUtc="2025-09-08T21:21:00Z">
        <w:r w:rsidRPr="00D8595E">
          <w:rPr>
            <w:i/>
            <w:iCs/>
            <w:lang w:val="en-AU"/>
          </w:rPr>
          <w:t xml:space="preserve">Recognition of prior learning </w:t>
        </w:r>
        <w:commentRangeEnd w:id="2089"/>
        <w:r>
          <w:rPr>
            <w:rStyle w:val="CommentReference"/>
          </w:rPr>
          <w:commentReference w:id="2089"/>
        </w:r>
        <w:r w:rsidRPr="00D8595E">
          <w:rPr>
            <w:i/>
            <w:iCs/>
            <w:lang w:val="en-AU"/>
          </w:rPr>
          <w:t xml:space="preserve">(RPL) </w:t>
        </w:r>
        <w:r w:rsidRPr="00A0629F">
          <w:rPr>
            <w:lang w:val="en-AU"/>
            <w:rPrChange w:id="2091" w:author="Abercrombie, Kerrie" w:date="2025-09-09T07:21:00Z" w16du:dateUtc="2025-09-08T21:21:00Z">
              <w:rPr>
                <w:i/>
                <w:iCs/>
                <w:lang w:val="en-AU"/>
              </w:rPr>
            </w:rPrChange>
          </w:rPr>
          <w:t>is a process of assessing the experience, knowledge, skills, attitudes and competencies acquired by an applicant (through formal or informal learning) against a given set of learning outcomes, objectives, or standards to determine whether the required learning and competency has been achieved.</w:t>
        </w:r>
      </w:ins>
    </w:p>
    <w:p w14:paraId="057B4AB5" w14:textId="20808B9D" w:rsidR="00E86249" w:rsidRPr="00583415" w:rsidDel="00A0629F" w:rsidRDefault="00E86249" w:rsidP="00A151CC">
      <w:pPr>
        <w:pStyle w:val="BodyText"/>
        <w:rPr>
          <w:del w:id="2092" w:author="Abercrombie, Kerrie" w:date="2025-09-09T07:20:00Z" w16du:dateUtc="2025-09-08T21:20:00Z"/>
        </w:rPr>
      </w:pPr>
      <w:commentRangeStart w:id="2093"/>
      <w:del w:id="2094" w:author="Abercrombie, Kerrie" w:date="2025-09-09T07:20:00Z" w16du:dateUtc="2025-09-08T21:20:00Z">
        <w:r w:rsidRPr="00004E76" w:rsidDel="00A0629F">
          <w:rPr>
            <w:i/>
            <w:iCs/>
          </w:rPr>
          <w:delText>Recurrent training</w:delText>
        </w:r>
        <w:r w:rsidRPr="00583415" w:rsidDel="00A0629F">
          <w:delText xml:space="preserve"> </w:delText>
        </w:r>
        <w:commentRangeEnd w:id="2093"/>
        <w:r w:rsidR="00A0629F" w:rsidDel="00A0629F">
          <w:rPr>
            <w:rStyle w:val="CommentReference"/>
          </w:rPr>
          <w:commentReference w:id="2093"/>
        </w:r>
        <w:r w:rsidRPr="00583415" w:rsidDel="00A0629F">
          <w:delText>is the training that should be carried out at regular intervals and is part of a structured training programme thereby enabling continual professional development and resulting in the maintenance of the VTS qualification</w:delText>
        </w:r>
        <w:r w:rsidR="00583415" w:rsidRPr="00583415" w:rsidDel="00A0629F">
          <w:delText>.</w:delText>
        </w:r>
      </w:del>
    </w:p>
    <w:bookmarkEnd w:id="2088"/>
    <w:p w14:paraId="6DDDCC9E" w14:textId="08F76820" w:rsidR="00E86249" w:rsidRPr="00583415" w:rsidRDefault="00E86249" w:rsidP="00A151CC">
      <w:pPr>
        <w:pStyle w:val="BodyText"/>
      </w:pPr>
      <w:commentRangeStart w:id="2095"/>
      <w:r w:rsidRPr="00004E76">
        <w:rPr>
          <w:i/>
          <w:iCs/>
        </w:rPr>
        <w:t xml:space="preserve">Revalidation </w:t>
      </w:r>
      <w:del w:id="2096" w:author="Abercrombie, Kerrie" w:date="2025-09-09T07:12:00Z" w16du:dateUtc="2025-09-08T21:12:00Z">
        <w:r w:rsidRPr="00004E76" w:rsidDel="00A0629F">
          <w:rPr>
            <w:i/>
            <w:iCs/>
          </w:rPr>
          <w:delText>process</w:delText>
        </w:r>
        <w:r w:rsidRPr="00583415" w:rsidDel="00A0629F">
          <w:delText xml:space="preserve"> </w:delText>
        </w:r>
      </w:del>
      <w:commentRangeEnd w:id="2095"/>
      <w:r w:rsidR="00A0629F">
        <w:rPr>
          <w:rStyle w:val="CommentReference"/>
        </w:rPr>
        <w:commentReference w:id="2095"/>
      </w:r>
      <w:ins w:id="2097" w:author="Abercrombie, Kerrie" w:date="2025-09-09T07:12:00Z" w16du:dateUtc="2025-09-08T21:12:00Z">
        <w:r w:rsidR="00A0629F" w:rsidRPr="00A0629F">
          <w:rPr>
            <w:highlight w:val="yellow"/>
          </w:rPr>
          <w:t xml:space="preserve"> </w:t>
        </w:r>
        <w:r w:rsidR="00A0629F" w:rsidRPr="00D65228">
          <w:rPr>
            <w:highlight w:val="yellow"/>
          </w:rPr>
          <w:t>is the process</w:t>
        </w:r>
        <w:r w:rsidR="00A0629F">
          <w:rPr>
            <w:highlight w:val="yellow"/>
          </w:rPr>
          <w:t xml:space="preserve"> of </w:t>
        </w:r>
        <w:r w:rsidR="00A0629F" w:rsidRPr="00143F99">
          <w:rPr>
            <w:highlight w:val="yellow"/>
          </w:rPr>
          <w:t>confirming that VTS personnel continue to meet</w:t>
        </w:r>
        <w:r w:rsidR="00A0629F">
          <w:rPr>
            <w:highlight w:val="yellow"/>
          </w:rPr>
          <w:t xml:space="preserve"> the</w:t>
        </w:r>
        <w:r w:rsidR="00A0629F" w:rsidRPr="00143F99">
          <w:rPr>
            <w:highlight w:val="yellow"/>
          </w:rPr>
          <w:t xml:space="preserve"> required competencies through targeted training and/or assessment, ensuring the continued validity of their </w:t>
        </w:r>
        <w:r w:rsidR="00A0629F">
          <w:rPr>
            <w:highlight w:val="yellow"/>
          </w:rPr>
          <w:t xml:space="preserve">VTS </w:t>
        </w:r>
        <w:r w:rsidR="00A0629F" w:rsidRPr="00143F99">
          <w:rPr>
            <w:highlight w:val="yellow"/>
          </w:rPr>
          <w:t>qualifications.</w:t>
        </w:r>
        <w:r w:rsidR="00A0629F" w:rsidRPr="00D65228">
          <w:rPr>
            <w:highlight w:val="yellow"/>
          </w:rPr>
          <w:t xml:space="preserve"> </w:t>
        </w:r>
      </w:ins>
      <w:ins w:id="2098" w:author="Abercrombie, Kerrie" w:date="2025-09-03T15:39:00Z" w16du:dateUtc="2025-09-03T05:39:00Z">
        <w:r w:rsidR="00105C5F" w:rsidRPr="00D65228">
          <w:rPr>
            <w:highlight w:val="yellow"/>
          </w:rPr>
          <w:t xml:space="preserve"> </w:t>
        </w:r>
      </w:ins>
      <w:del w:id="2099" w:author="Abercrombie, Kerrie" w:date="2025-09-09T07:12:00Z" w16du:dateUtc="2025-09-08T21:12:00Z">
        <w:r w:rsidRPr="00583415" w:rsidDel="00A0629F">
          <w:delText>is the process for the maintenance of a VTS qualification contained within a VTS certification log. It ensures that holders of a VTS qualification, develop, increase and retain their competency in order to maintain a satisfactory level of operational performance</w:delText>
        </w:r>
        <w:r w:rsidR="00583415" w:rsidRPr="00583415" w:rsidDel="00A0629F">
          <w:delText>.</w:delText>
        </w:r>
      </w:del>
    </w:p>
    <w:p w14:paraId="2ED9DCB3" w14:textId="77777777" w:rsidR="00A0629F" w:rsidRPr="00D30195" w:rsidRDefault="00A0629F" w:rsidP="00A0629F">
      <w:pPr>
        <w:pStyle w:val="BodyText"/>
        <w:rPr>
          <w:ins w:id="2100" w:author="Abercrombie, Kerrie" w:date="2025-09-09T07:13:00Z" w16du:dateUtc="2025-09-08T21:13:00Z"/>
          <w:lang w:val="en-AU"/>
        </w:rPr>
      </w:pPr>
      <w:commentRangeStart w:id="2101"/>
      <w:ins w:id="2102" w:author="Abercrombie, Kerrie" w:date="2025-09-09T07:13:00Z" w16du:dateUtc="2025-09-08T21:13:00Z">
        <w:r w:rsidRPr="00105C5F">
          <w:rPr>
            <w:i/>
            <w:iCs/>
            <w:lang w:val="en-AU"/>
          </w:rPr>
          <w:t xml:space="preserve">Simulation training </w:t>
        </w:r>
      </w:ins>
      <w:commentRangeEnd w:id="2101"/>
      <w:ins w:id="2103" w:author="Abercrombie, Kerrie" w:date="2025-09-09T07:14:00Z" w16du:dateUtc="2025-09-08T21:14:00Z">
        <w:r>
          <w:rPr>
            <w:rStyle w:val="CommentReference"/>
          </w:rPr>
          <w:commentReference w:id="2101"/>
        </w:r>
      </w:ins>
      <w:ins w:id="2104" w:author="Abercrombie, Kerrie" w:date="2025-09-09T07:13:00Z" w16du:dateUtc="2025-09-08T21:13:00Z">
        <w:r w:rsidRPr="00D30195">
          <w:rPr>
            <w:lang w:val="en-AU"/>
          </w:rPr>
          <w:t xml:space="preserve">is a form of experiential learning that uses a realistic, safe and controlled environment to: </w:t>
        </w:r>
      </w:ins>
    </w:p>
    <w:p w14:paraId="76F49D49" w14:textId="77777777" w:rsidR="00A0629F" w:rsidRPr="00D30195" w:rsidRDefault="00A0629F" w:rsidP="00A0629F">
      <w:pPr>
        <w:pStyle w:val="Bullet1"/>
        <w:rPr>
          <w:ins w:id="2105" w:author="Abercrombie, Kerrie" w:date="2025-09-09T07:13:00Z" w16du:dateUtc="2025-09-08T21:13:00Z"/>
          <w:lang w:val="en-AU"/>
        </w:rPr>
      </w:pPr>
      <w:ins w:id="2106" w:author="Abercrombie, Kerrie" w:date="2025-09-09T07:13:00Z" w16du:dateUtc="2025-09-08T21:13:00Z">
        <w:r w:rsidRPr="00D30195">
          <w:rPr>
            <w:lang w:val="en-AU"/>
          </w:rPr>
          <w:t xml:space="preserve">develop and improve skills in the provision of VTS; </w:t>
        </w:r>
      </w:ins>
    </w:p>
    <w:p w14:paraId="2142E6B1" w14:textId="77777777" w:rsidR="00A0629F" w:rsidRPr="00D30195" w:rsidRDefault="00A0629F" w:rsidP="00A0629F">
      <w:pPr>
        <w:pStyle w:val="Bullet1"/>
        <w:rPr>
          <w:ins w:id="2107" w:author="Abercrombie, Kerrie" w:date="2025-09-09T07:13:00Z" w16du:dateUtc="2025-09-08T21:13:00Z"/>
          <w:lang w:val="en-AU"/>
        </w:rPr>
      </w:pPr>
      <w:ins w:id="2108" w:author="Abercrombie, Kerrie" w:date="2025-09-09T07:13:00Z" w16du:dateUtc="2025-09-08T21:13:00Z">
        <w:r w:rsidRPr="00D30195">
          <w:rPr>
            <w:lang w:val="en-AU"/>
          </w:rPr>
          <w:t xml:space="preserve">assess the levels of competencies of new and existing VTS personnel; and </w:t>
        </w:r>
      </w:ins>
    </w:p>
    <w:p w14:paraId="1E98E0CE" w14:textId="77777777" w:rsidR="00A0629F" w:rsidRPr="00D30195" w:rsidRDefault="00A0629F" w:rsidP="00A0629F">
      <w:pPr>
        <w:pStyle w:val="Bullet1"/>
        <w:rPr>
          <w:ins w:id="2109" w:author="Abercrombie, Kerrie" w:date="2025-09-09T07:13:00Z" w16du:dateUtc="2025-09-08T21:13:00Z"/>
          <w:lang w:val="en-AU"/>
        </w:rPr>
      </w:pPr>
      <w:ins w:id="2110" w:author="Abercrombie, Kerrie" w:date="2025-09-09T07:13:00Z" w16du:dateUtc="2025-09-08T21:13:00Z">
        <w:r w:rsidRPr="00D30195">
          <w:rPr>
            <w:lang w:val="en-AU"/>
          </w:rPr>
          <w:t xml:space="preserve">maintain the levels of competencies of existing VTS personnel. </w:t>
        </w:r>
      </w:ins>
    </w:p>
    <w:p w14:paraId="5B4D2813" w14:textId="77777777" w:rsidR="00A0629F" w:rsidRDefault="00E86249" w:rsidP="00A151CC">
      <w:pPr>
        <w:pStyle w:val="BodyText"/>
        <w:rPr>
          <w:ins w:id="2111" w:author="Abercrombie, Kerrie" w:date="2025-09-09T07:13:00Z" w16du:dateUtc="2025-09-08T21:13:00Z"/>
        </w:rPr>
      </w:pPr>
      <w:del w:id="2112" w:author="Abercrombie, Kerrie" w:date="2025-09-09T07:13:00Z" w16du:dateUtc="2025-09-08T21:13:00Z">
        <w:r w:rsidRPr="00004E76" w:rsidDel="00A0629F">
          <w:rPr>
            <w:i/>
            <w:iCs/>
          </w:rPr>
          <w:delText xml:space="preserve">Simulator </w:delText>
        </w:r>
        <w:r w:rsidR="00583415" w:rsidRPr="00004E76" w:rsidDel="00A0629F">
          <w:rPr>
            <w:i/>
            <w:iCs/>
          </w:rPr>
          <w:delText>t</w:delText>
        </w:r>
        <w:r w:rsidRPr="00004E76" w:rsidDel="00A0629F">
          <w:rPr>
            <w:i/>
            <w:iCs/>
          </w:rPr>
          <w:delText>raining</w:delText>
        </w:r>
        <w:r w:rsidRPr="00583415" w:rsidDel="00A0629F">
          <w:delText xml:space="preserve"> is the simulation of operational events, practices and procedures to instruct trainees and assess their ability to demonstrate their levels of competence</w:delText>
        </w:r>
        <w:r w:rsidR="00583415" w:rsidRPr="00583415" w:rsidDel="00A0629F">
          <w:delText>.</w:delText>
        </w:r>
      </w:del>
    </w:p>
    <w:p w14:paraId="4E2AAD2D" w14:textId="6D8CE465" w:rsidR="00105C5F" w:rsidRPr="00105C5F" w:rsidDel="00A0629F" w:rsidRDefault="00A0629F" w:rsidP="00A151CC">
      <w:pPr>
        <w:pStyle w:val="BodyText"/>
        <w:rPr>
          <w:del w:id="2113" w:author="Abercrombie, Kerrie" w:date="2025-09-09T07:18:00Z" w16du:dateUtc="2025-09-08T21:18:00Z"/>
        </w:rPr>
      </w:pPr>
      <w:commentRangeStart w:id="2114"/>
      <w:ins w:id="2115" w:author="Abercrombie, Kerrie" w:date="2025-09-09T07:18:00Z" w16du:dateUtc="2025-09-08T21:18:00Z">
        <w:r>
          <w:rPr>
            <w:i/>
            <w:iCs/>
          </w:rPr>
          <w:t xml:space="preserve">Training Needs Analysis </w:t>
        </w:r>
        <w:commentRangeEnd w:id="2114"/>
        <w:r>
          <w:rPr>
            <w:rStyle w:val="CommentReference"/>
          </w:rPr>
          <w:commentReference w:id="2114"/>
        </w:r>
        <w:r>
          <w:t>identifies and evaluates gaps between the current skills, knowledge, and competencies of individuals, and those required as a VTS operator.</w:t>
        </w:r>
      </w:ins>
    </w:p>
    <w:p w14:paraId="3213AA16" w14:textId="77777777" w:rsidR="00A0629F" w:rsidRDefault="00A0629F" w:rsidP="00A0629F">
      <w:pPr>
        <w:pStyle w:val="BodyText"/>
        <w:rPr>
          <w:ins w:id="2116" w:author="Abercrombie, Kerrie" w:date="2025-09-09T07:19:00Z" w16du:dateUtc="2025-09-08T21:19:00Z"/>
          <w:lang w:val="en-AU"/>
        </w:rPr>
      </w:pPr>
      <w:commentRangeStart w:id="2117"/>
      <w:ins w:id="2118" w:author="Abercrombie, Kerrie" w:date="2025-09-09T07:19:00Z" w16du:dateUtc="2025-09-08T21:19:00Z">
        <w:r w:rsidRPr="00105C5F">
          <w:rPr>
            <w:i/>
            <w:iCs/>
            <w:lang w:val="en-AU"/>
          </w:rPr>
          <w:t xml:space="preserve">Training organization </w:t>
        </w:r>
        <w:commentRangeEnd w:id="2117"/>
        <w:r>
          <w:rPr>
            <w:rStyle w:val="CommentReference"/>
          </w:rPr>
          <w:commentReference w:id="2117"/>
        </w:r>
        <w:r>
          <w:rPr>
            <w:lang w:val="en-AU"/>
          </w:rPr>
          <w:t>is an</w:t>
        </w:r>
        <w:r w:rsidRPr="00105C5F">
          <w:rPr>
            <w:lang w:val="en-AU"/>
          </w:rPr>
          <w:t xml:space="preserve"> entity accredited by the competent authority and approved to deliver one or more IALA model courses. </w:t>
        </w:r>
      </w:ins>
    </w:p>
    <w:p w14:paraId="184F18A2" w14:textId="77777777" w:rsidR="00A0629F" w:rsidRPr="00105C5F" w:rsidRDefault="00A0629F" w:rsidP="00A0629F">
      <w:pPr>
        <w:pStyle w:val="BodyText"/>
        <w:rPr>
          <w:ins w:id="2119" w:author="Abercrombie, Kerrie" w:date="2025-09-09T07:19:00Z" w16du:dateUtc="2025-09-08T21:19:00Z"/>
          <w:lang w:val="en-AU"/>
        </w:rPr>
      </w:pPr>
      <w:commentRangeStart w:id="2120"/>
      <w:ins w:id="2121" w:author="Abercrombie, Kerrie" w:date="2025-09-09T07:19:00Z" w16du:dateUtc="2025-09-08T21:19:00Z">
        <w:r w:rsidRPr="00D30195">
          <w:rPr>
            <w:i/>
            <w:iCs/>
          </w:rPr>
          <w:t xml:space="preserve">Unstructured learning </w:t>
        </w:r>
        <w:commentRangeEnd w:id="2120"/>
        <w:r>
          <w:rPr>
            <w:rStyle w:val="CommentReference"/>
          </w:rPr>
          <w:commentReference w:id="2120"/>
        </w:r>
        <w:r w:rsidRPr="00D30195">
          <w:rPr>
            <w:i/>
            <w:iCs/>
          </w:rPr>
          <w:t>(or sometimes called informal learning)</w:t>
        </w:r>
        <w:r>
          <w:t xml:space="preserve"> </w:t>
        </w:r>
        <w:r w:rsidRPr="00864450">
          <w:t xml:space="preserve">occurs through everyday </w:t>
        </w:r>
        <w:r>
          <w:t xml:space="preserve">on-the-job </w:t>
        </w:r>
        <w:r w:rsidRPr="00864450">
          <w:t xml:space="preserve">experiences, interactions, and activities, </w:t>
        </w:r>
        <w:r>
          <w:t>without the need for formal training programs</w:t>
        </w:r>
        <w:r w:rsidRPr="00864450">
          <w:t xml:space="preserve"> or instruction.</w:t>
        </w:r>
      </w:ins>
    </w:p>
    <w:p w14:paraId="495D2EA6" w14:textId="226EC012" w:rsidR="00105C5F" w:rsidRPr="00583415" w:rsidRDefault="00A0629F" w:rsidP="00A151CC">
      <w:pPr>
        <w:pStyle w:val="BodyText"/>
      </w:pPr>
      <w:commentRangeStart w:id="2122"/>
      <w:ins w:id="2123" w:author="Abercrombie, Kerrie" w:date="2025-09-09T07:17:00Z" w16du:dateUtc="2025-09-08T21:17:00Z">
        <w:r w:rsidRPr="00D30195">
          <w:rPr>
            <w:i/>
            <w:iCs/>
          </w:rPr>
          <w:t>Updating training</w:t>
        </w:r>
        <w:r w:rsidRPr="00D8595E">
          <w:t xml:space="preserve"> </w:t>
        </w:r>
      </w:ins>
      <w:commentRangeEnd w:id="2122"/>
      <w:ins w:id="2124" w:author="Abercrombie, Kerrie" w:date="2025-09-09T07:18:00Z" w16du:dateUtc="2025-09-08T21:18:00Z">
        <w:r>
          <w:rPr>
            <w:rStyle w:val="CommentReference"/>
          </w:rPr>
          <w:commentReference w:id="2122"/>
        </w:r>
      </w:ins>
      <w:ins w:id="2125" w:author="Abercrombie, Kerrie" w:date="2025-09-09T07:17:00Z" w16du:dateUtc="2025-09-08T21:17:00Z">
        <w:r w:rsidRPr="00D8595E">
          <w:t>is a</w:t>
        </w:r>
        <w:r w:rsidRPr="00B57996">
          <w:t xml:space="preserve"> tailored made program aimed at refreshing or improving specific areas of competency. It allows VTS personnel to regain professional knowledge and skills, while reinforcing previous training. </w:t>
        </w:r>
      </w:ins>
      <w:del w:id="2126" w:author="Abercrombie, Kerrie" w:date="2025-09-09T07:17:00Z" w16du:dateUtc="2025-09-08T21:17:00Z">
        <w:r w:rsidR="00E86249" w:rsidRPr="00004E76" w:rsidDel="00A0629F">
          <w:rPr>
            <w:i/>
            <w:iCs/>
          </w:rPr>
          <w:delText>Updating training</w:delText>
        </w:r>
        <w:r w:rsidR="00E86249" w:rsidRPr="00583415" w:rsidDel="00A0629F">
          <w:delText xml:space="preserve"> is tailor made training following a training needs analysis indicating that member(s) of VTS Personnel need additional training. Updating training may be required after a break in service, unsatisfactory operational performance or other circumstances leading to a reduced level of competence</w:delText>
        </w:r>
        <w:r w:rsidR="00583415" w:rsidRPr="00583415" w:rsidDel="00A0629F">
          <w:delText>.</w:delText>
        </w:r>
      </w:del>
    </w:p>
    <w:p w14:paraId="2F72B0F2" w14:textId="18FDD0FF" w:rsidR="00E86249" w:rsidRPr="00C219F4" w:rsidRDefault="00E86249" w:rsidP="00C219F4">
      <w:pPr>
        <w:pStyle w:val="BodyText"/>
      </w:pPr>
      <w:commentRangeStart w:id="2127"/>
      <w:r w:rsidRPr="00004E76">
        <w:rPr>
          <w:i/>
          <w:iCs/>
        </w:rPr>
        <w:t xml:space="preserve">VTS </w:t>
      </w:r>
      <w:r w:rsidR="00C219F4" w:rsidRPr="00004E76">
        <w:rPr>
          <w:i/>
          <w:iCs/>
        </w:rPr>
        <w:t>provider</w:t>
      </w:r>
      <w:r w:rsidR="00C219F4" w:rsidRPr="00C219F4">
        <w:rPr>
          <w:b/>
          <w:bCs/>
        </w:rPr>
        <w:t xml:space="preserve"> </w:t>
      </w:r>
      <w:commentRangeEnd w:id="2127"/>
      <w:r w:rsidR="00A0629F">
        <w:rPr>
          <w:rStyle w:val="CommentReference"/>
        </w:rPr>
        <w:commentReference w:id="2127"/>
      </w:r>
      <w:r w:rsidR="00C219F4" w:rsidRPr="009C2228">
        <w:t xml:space="preserve">means the organization or entity authorized by the Government or competent authority to provide </w:t>
      </w:r>
      <w:del w:id="2128" w:author="Abercrombie, Kerrie" w:date="2025-09-09T07:15:00Z" w16du:dateUtc="2025-09-08T21:15:00Z">
        <w:r w:rsidR="00C219F4" w:rsidRPr="009C2228" w:rsidDel="00A0629F">
          <w:delText xml:space="preserve">a </w:delText>
        </w:r>
      </w:del>
      <w:r w:rsidR="00C219F4" w:rsidRPr="009C2228">
        <w:t>vessel traffic service</w:t>
      </w:r>
      <w:ins w:id="2129" w:author="Abercrombie, Kerrie" w:date="2025-09-09T07:15:00Z" w16du:dateUtc="2025-09-08T21:15:00Z">
        <w:r w:rsidR="00A0629F">
          <w:t>s</w:t>
        </w:r>
      </w:ins>
      <w:r w:rsidR="00C219F4" w:rsidRPr="009C2228">
        <w:t>.</w:t>
      </w:r>
    </w:p>
    <w:p w14:paraId="5DFAF10E" w14:textId="7493C4D5" w:rsidR="00E86249" w:rsidRPr="00D8595E" w:rsidRDefault="00E86249" w:rsidP="00A151CC">
      <w:pPr>
        <w:pStyle w:val="BodyText"/>
      </w:pPr>
      <w:commentRangeStart w:id="2130"/>
      <w:r w:rsidRPr="00D8595E">
        <w:rPr>
          <w:i/>
          <w:iCs/>
        </w:rPr>
        <w:t xml:space="preserve">VTS </w:t>
      </w:r>
      <w:r w:rsidR="00583415" w:rsidRPr="00D8595E">
        <w:rPr>
          <w:i/>
          <w:iCs/>
        </w:rPr>
        <w:t>c</w:t>
      </w:r>
      <w:r w:rsidRPr="00D8595E">
        <w:rPr>
          <w:i/>
          <w:iCs/>
        </w:rPr>
        <w:t xml:space="preserve">ertification </w:t>
      </w:r>
      <w:r w:rsidR="00583415" w:rsidRPr="00D8595E">
        <w:rPr>
          <w:i/>
          <w:iCs/>
        </w:rPr>
        <w:t>l</w:t>
      </w:r>
      <w:r w:rsidRPr="00D8595E">
        <w:rPr>
          <w:i/>
          <w:iCs/>
        </w:rPr>
        <w:t>og</w:t>
      </w:r>
      <w:r w:rsidRPr="00D8595E">
        <w:t xml:space="preserve"> </w:t>
      </w:r>
      <w:commentRangeEnd w:id="2130"/>
      <w:r w:rsidR="00A0629F">
        <w:rPr>
          <w:rStyle w:val="CommentReference"/>
        </w:rPr>
        <w:commentReference w:id="2130"/>
      </w:r>
      <w:r w:rsidRPr="00D8595E">
        <w:t xml:space="preserve">is a record of </w:t>
      </w:r>
      <w:ins w:id="2131" w:author="Abercrombie, Kerrie" w:date="2025-09-09T07:14:00Z" w16du:dateUtc="2025-09-08T21:14:00Z">
        <w:r w:rsidR="00A0629F">
          <w:t xml:space="preserve">course </w:t>
        </w:r>
      </w:ins>
      <w:r w:rsidRPr="00D8595E">
        <w:t xml:space="preserve">certificates and </w:t>
      </w:r>
      <w:ins w:id="2132" w:author="Abercrombie, Kerrie" w:date="2025-09-09T07:14:00Z" w16du:dateUtc="2025-09-08T21:14:00Z">
        <w:r w:rsidR="00A0629F">
          <w:t>tra</w:t>
        </w:r>
      </w:ins>
      <w:ins w:id="2133" w:author="Abercrombie, Kerrie" w:date="2025-09-09T07:15:00Z" w16du:dateUtc="2025-09-08T21:15:00Z">
        <w:r w:rsidR="00A0629F">
          <w:t xml:space="preserve">ining activities of </w:t>
        </w:r>
      </w:ins>
      <w:del w:id="2134" w:author="Abercrombie, Kerrie" w:date="2025-09-09T07:15:00Z" w16du:dateUtc="2025-09-08T21:15:00Z">
        <w:r w:rsidRPr="00D8595E" w:rsidDel="00A0629F">
          <w:delText xml:space="preserve">endorsements awarded to </w:delText>
        </w:r>
      </w:del>
      <w:r w:rsidRPr="00D8595E">
        <w:t xml:space="preserve">VTS </w:t>
      </w:r>
      <w:r w:rsidR="00583415" w:rsidRPr="00D8595E">
        <w:t>p</w:t>
      </w:r>
      <w:r w:rsidRPr="00D8595E">
        <w:t>ersonnel</w:t>
      </w:r>
      <w:del w:id="2135" w:author="Abercrombie, Kerrie" w:date="2025-09-09T07:15:00Z" w16du:dateUtc="2025-09-08T21:15:00Z">
        <w:r w:rsidRPr="00D8595E" w:rsidDel="00A0629F">
          <w:delText xml:space="preserve"> during their VTS career</w:delText>
        </w:r>
      </w:del>
      <w:r w:rsidR="00583415" w:rsidRPr="00D8595E">
        <w:t>.</w:t>
      </w:r>
    </w:p>
    <w:p w14:paraId="229E274C" w14:textId="06A9352A" w:rsidR="00E86249" w:rsidRPr="00583415" w:rsidDel="00A0629F" w:rsidRDefault="00E86249" w:rsidP="00A151CC">
      <w:pPr>
        <w:pStyle w:val="BodyText"/>
        <w:rPr>
          <w:del w:id="2136" w:author="Abercrombie, Kerrie" w:date="2025-09-09T07:14:00Z" w16du:dateUtc="2025-09-08T21:14:00Z"/>
        </w:rPr>
      </w:pPr>
      <w:commentRangeStart w:id="2137"/>
      <w:del w:id="2138" w:author="Abercrombie, Kerrie" w:date="2025-09-09T07:14:00Z" w16du:dateUtc="2025-09-08T21:14:00Z">
        <w:r w:rsidRPr="00D8595E" w:rsidDel="00A0629F">
          <w:rPr>
            <w:i/>
            <w:iCs/>
          </w:rPr>
          <w:delText>VTS endorsement</w:delText>
        </w:r>
      </w:del>
      <w:commentRangeEnd w:id="2137"/>
      <w:r w:rsidR="00A0629F">
        <w:rPr>
          <w:rStyle w:val="CommentReference"/>
        </w:rPr>
        <w:commentReference w:id="2137"/>
      </w:r>
      <w:del w:id="2139" w:author="Abercrombie, Kerrie" w:date="2025-09-09T07:14:00Z" w16du:dateUtc="2025-09-08T21:14:00Z">
        <w:r w:rsidRPr="00D8595E" w:rsidDel="00A0629F">
          <w:delText xml:space="preserve"> is a record in the certification log entered by a </w:delText>
        </w:r>
        <w:r w:rsidR="00583415" w:rsidRPr="00D8595E" w:rsidDel="00A0629F">
          <w:delText>c</w:delText>
        </w:r>
        <w:r w:rsidRPr="00D8595E" w:rsidDel="00A0629F">
          <w:delText xml:space="preserve">ompetent </w:delText>
        </w:r>
        <w:r w:rsidR="00583415" w:rsidRPr="00D8595E" w:rsidDel="00A0629F">
          <w:delText>a</w:delText>
        </w:r>
        <w:r w:rsidRPr="00D8595E" w:rsidDel="00A0629F">
          <w:delText xml:space="preserve">uthority, VTS </w:delText>
        </w:r>
        <w:r w:rsidR="00583415" w:rsidRPr="00D8595E" w:rsidDel="00A0629F">
          <w:delText>a</w:delText>
        </w:r>
        <w:r w:rsidRPr="00D8595E" w:rsidDel="00A0629F">
          <w:delText xml:space="preserve">uthority or an </w:delText>
        </w:r>
        <w:r w:rsidR="00583415" w:rsidRPr="00D8595E" w:rsidDel="00A0629F">
          <w:delText>a</w:delText>
        </w:r>
        <w:r w:rsidRPr="00D8595E" w:rsidDel="00A0629F">
          <w:delText xml:space="preserve">ccredited </w:delText>
        </w:r>
        <w:r w:rsidR="00583415" w:rsidRPr="00D8595E" w:rsidDel="00A0629F">
          <w:delText>t</w:delText>
        </w:r>
        <w:r w:rsidRPr="00D8595E" w:rsidDel="00A0629F">
          <w:delText xml:space="preserve">raining </w:delText>
        </w:r>
        <w:r w:rsidR="00E145A2" w:rsidRPr="00D8595E" w:rsidDel="00A0629F">
          <w:delText>organization</w:delText>
        </w:r>
        <w:r w:rsidRPr="00D8595E" w:rsidDel="00A0629F">
          <w:delText xml:space="preserve"> after the </w:delText>
        </w:r>
        <w:r w:rsidR="000C7C5C" w:rsidRPr="00D8595E" w:rsidDel="00A0629F">
          <w:delText>student</w:delText>
        </w:r>
        <w:r w:rsidRPr="00D8595E" w:rsidDel="00A0629F">
          <w:delText xml:space="preserve"> has successfully completed any </w:delText>
        </w:r>
        <w:r w:rsidR="00583415" w:rsidRPr="00D8595E" w:rsidDel="00A0629F">
          <w:delText>m</w:delText>
        </w:r>
        <w:r w:rsidRPr="00D8595E" w:rsidDel="00A0629F">
          <w:delText xml:space="preserve">odel </w:delText>
        </w:r>
        <w:r w:rsidR="00583415" w:rsidRPr="00D8595E" w:rsidDel="00A0629F">
          <w:delText>c</w:delText>
        </w:r>
        <w:r w:rsidRPr="00D8595E" w:rsidDel="00A0629F">
          <w:delText xml:space="preserve">ourse associated with IALA Recommendation </w:delText>
        </w:r>
        <w:r w:rsidR="00583415" w:rsidRPr="00D8595E" w:rsidDel="00A0629F">
          <w:delText>R0103</w:delText>
        </w:r>
        <w:r w:rsidRPr="00D8595E" w:rsidDel="00A0629F">
          <w:delText xml:space="preserve">, as well as meeting any specific requirements of the </w:delText>
        </w:r>
        <w:r w:rsidR="00583415" w:rsidRPr="00D8595E" w:rsidDel="00A0629F">
          <w:delText>c</w:delText>
        </w:r>
        <w:r w:rsidRPr="00D8595E" w:rsidDel="00A0629F">
          <w:delText xml:space="preserve">ompetent </w:delText>
        </w:r>
        <w:r w:rsidR="00583415" w:rsidRPr="00D8595E" w:rsidDel="00A0629F">
          <w:delText>a</w:delText>
        </w:r>
        <w:r w:rsidRPr="00D8595E" w:rsidDel="00A0629F">
          <w:delText>uthority</w:delText>
        </w:r>
        <w:r w:rsidR="00583415" w:rsidRPr="00D8595E" w:rsidDel="00A0629F">
          <w:delText xml:space="preserve">. </w:delText>
        </w:r>
        <w:r w:rsidRPr="00D8595E" w:rsidDel="00A0629F">
          <w:delText>The VTS endorsement entitles the author</w:delText>
        </w:r>
        <w:r w:rsidR="00C822B4" w:rsidRPr="00D8595E" w:rsidDel="00A0629F">
          <w:delText>ize</w:delText>
        </w:r>
        <w:r w:rsidRPr="00D8595E" w:rsidDel="00A0629F">
          <w:delText>d holder to perform the functions for which the endorsement(s) have been made.</w:delText>
        </w:r>
      </w:del>
    </w:p>
    <w:p w14:paraId="28565558" w14:textId="6DA43921" w:rsidR="00E86249" w:rsidRPr="00583415" w:rsidRDefault="00E86249" w:rsidP="00A151CC">
      <w:pPr>
        <w:pStyle w:val="BodyText"/>
      </w:pPr>
      <w:commentRangeStart w:id="2140"/>
      <w:r w:rsidRPr="00D8595E">
        <w:rPr>
          <w:i/>
          <w:iCs/>
        </w:rPr>
        <w:t xml:space="preserve">VTS </w:t>
      </w:r>
      <w:r w:rsidR="000C7C5C" w:rsidRPr="00D8595E">
        <w:rPr>
          <w:i/>
          <w:iCs/>
        </w:rPr>
        <w:t>model c</w:t>
      </w:r>
      <w:r w:rsidRPr="00D8595E">
        <w:rPr>
          <w:i/>
          <w:iCs/>
        </w:rPr>
        <w:t xml:space="preserve">ourse </w:t>
      </w:r>
      <w:r w:rsidR="000C7C5C" w:rsidRPr="00D8595E">
        <w:rPr>
          <w:i/>
          <w:iCs/>
        </w:rPr>
        <w:t>c</w:t>
      </w:r>
      <w:r w:rsidRPr="00D8595E">
        <w:rPr>
          <w:i/>
          <w:iCs/>
        </w:rPr>
        <w:t>ertificate</w:t>
      </w:r>
      <w:r w:rsidRPr="00D8595E">
        <w:t xml:space="preserve"> </w:t>
      </w:r>
      <w:commentRangeEnd w:id="2140"/>
      <w:r w:rsidR="00A0629F">
        <w:rPr>
          <w:rStyle w:val="CommentReference"/>
        </w:rPr>
        <w:commentReference w:id="2140"/>
      </w:r>
      <w:r w:rsidR="000C7C5C" w:rsidRPr="00D8595E">
        <w:t>is</w:t>
      </w:r>
      <w:r w:rsidR="000C7C5C">
        <w:t xml:space="preserve"> a document awarded by the accredited training </w:t>
      </w:r>
      <w:r w:rsidR="00E145A2">
        <w:t>organization</w:t>
      </w:r>
      <w:r w:rsidR="000C7C5C">
        <w:t>, to confirm that a student has successfully completed a VTS training course</w:t>
      </w:r>
      <w:r w:rsidRPr="00583415">
        <w:t>.</w:t>
      </w:r>
    </w:p>
    <w:p w14:paraId="5FC2866A" w14:textId="65C7DC57" w:rsidR="00E86249" w:rsidRDefault="00E86249" w:rsidP="00C219F4">
      <w:pPr>
        <w:pStyle w:val="Acronym"/>
        <w:ind w:left="0" w:firstLine="0"/>
        <w:jc w:val="both"/>
      </w:pPr>
      <w:commentRangeStart w:id="2141"/>
      <w:r w:rsidRPr="00004E76">
        <w:rPr>
          <w:i/>
          <w:iCs/>
        </w:rPr>
        <w:t xml:space="preserve">VTS </w:t>
      </w:r>
      <w:r w:rsidR="00C856AA" w:rsidRPr="00004E76">
        <w:rPr>
          <w:i/>
          <w:iCs/>
        </w:rPr>
        <w:t>personnel</w:t>
      </w:r>
      <w:commentRangeEnd w:id="2141"/>
      <w:r w:rsidR="00A0629F">
        <w:rPr>
          <w:rStyle w:val="CommentReference"/>
        </w:rPr>
        <w:commentReference w:id="2141"/>
      </w:r>
      <w:r w:rsidR="00C856AA" w:rsidRPr="007471FF">
        <w:t xml:space="preserve"> </w:t>
      </w:r>
      <w:r w:rsidR="00C219F4">
        <w:t>means persons performing tasks associated with vessel traffic services, trained in vessel traffic service operations and appropriately qualified.</w:t>
      </w:r>
      <w:r w:rsidR="00C822B4">
        <w:t xml:space="preserve"> </w:t>
      </w:r>
      <w:r w:rsidR="00C219F4">
        <w:t xml:space="preserve"> </w:t>
      </w:r>
    </w:p>
    <w:p w14:paraId="7C9F67DD" w14:textId="7B8C474A" w:rsidR="000F3BF6" w:rsidRPr="00C3149A" w:rsidRDefault="002A25DA" w:rsidP="000F3BF6">
      <w:pPr>
        <w:pStyle w:val="Heading1"/>
      </w:pPr>
      <w:bookmarkStart w:id="2142" w:name="_Toc208001526"/>
      <w:r w:rsidRPr="00C3149A">
        <w:rPr>
          <w:caps w:val="0"/>
        </w:rPr>
        <w:t>ABBREVIATI</w:t>
      </w:r>
      <w:r>
        <w:rPr>
          <w:caps w:val="0"/>
        </w:rPr>
        <w:t>ONS</w:t>
      </w:r>
      <w:bookmarkEnd w:id="2142"/>
    </w:p>
    <w:p w14:paraId="0A608EE3" w14:textId="77777777" w:rsidR="000F3BF6" w:rsidRPr="00F55AD7" w:rsidRDefault="000F3BF6" w:rsidP="000F3BF6">
      <w:pPr>
        <w:pStyle w:val="Heading1separatationline"/>
      </w:pPr>
    </w:p>
    <w:p w14:paraId="355648D9" w14:textId="77777777" w:rsidR="000F3BF6" w:rsidRPr="00192426" w:rsidRDefault="000F3BF6" w:rsidP="000F3BF6">
      <w:pPr>
        <w:pStyle w:val="Abbreviations"/>
        <w:rPr>
          <w:lang w:val="en-US"/>
        </w:rPr>
      </w:pPr>
      <w:r w:rsidRPr="00192426">
        <w:rPr>
          <w:lang w:val="en-US"/>
        </w:rPr>
        <w:t>CPD</w:t>
      </w:r>
      <w:r w:rsidRPr="00192426">
        <w:rPr>
          <w:lang w:val="en-US"/>
        </w:rPr>
        <w:tab/>
        <w:t>Continual professional development</w:t>
      </w:r>
    </w:p>
    <w:p w14:paraId="4A357104" w14:textId="77777777" w:rsidR="000F3BF6" w:rsidRPr="00192426" w:rsidRDefault="000F3BF6" w:rsidP="000F3BF6">
      <w:pPr>
        <w:pStyle w:val="Abbreviations"/>
        <w:rPr>
          <w:lang w:val="en-US"/>
        </w:rPr>
      </w:pPr>
      <w:r w:rsidRPr="00192426">
        <w:rPr>
          <w:lang w:val="en-US"/>
        </w:rPr>
        <w:t>IELTS</w:t>
      </w:r>
      <w:r w:rsidRPr="00192426">
        <w:rPr>
          <w:lang w:val="en-US"/>
        </w:rPr>
        <w:tab/>
        <w:t>International English Language Testing System</w:t>
      </w:r>
    </w:p>
    <w:p w14:paraId="7F3D8B87" w14:textId="77777777" w:rsidR="000F3BF6" w:rsidRPr="00192426" w:rsidRDefault="000F3BF6" w:rsidP="000F3BF6">
      <w:pPr>
        <w:pStyle w:val="Abbreviations"/>
        <w:rPr>
          <w:lang w:val="en-US"/>
        </w:rPr>
      </w:pPr>
      <w:r w:rsidRPr="00192426">
        <w:rPr>
          <w:lang w:val="en-US"/>
        </w:rPr>
        <w:t>IMO</w:t>
      </w:r>
      <w:r w:rsidRPr="00192426">
        <w:rPr>
          <w:lang w:val="en-US"/>
        </w:rPr>
        <w:tab/>
        <w:t>International Maritime Organization</w:t>
      </w:r>
    </w:p>
    <w:p w14:paraId="771EBB84" w14:textId="77777777" w:rsidR="000F3BF6" w:rsidRDefault="000F3BF6" w:rsidP="000F3BF6">
      <w:pPr>
        <w:pStyle w:val="Abbreviations"/>
        <w:rPr>
          <w:ins w:id="2143" w:author="Jillian Carson-Jackson" w:date="2025-08-21T20:33:00Z" w16du:dateUtc="2025-08-22T00:33:00Z"/>
          <w:lang w:val="en-US"/>
        </w:rPr>
      </w:pPr>
      <w:r w:rsidRPr="00192426">
        <w:rPr>
          <w:lang w:val="en-US"/>
        </w:rPr>
        <w:lastRenderedPageBreak/>
        <w:t>OJT</w:t>
      </w:r>
      <w:r w:rsidRPr="00192426">
        <w:rPr>
          <w:lang w:val="en-US"/>
        </w:rPr>
        <w:tab/>
        <w:t>O</w:t>
      </w:r>
      <w:r>
        <w:rPr>
          <w:lang w:val="en-US"/>
        </w:rPr>
        <w:t>n</w:t>
      </w:r>
      <w:r w:rsidRPr="00192426">
        <w:rPr>
          <w:lang w:val="en-US"/>
        </w:rPr>
        <w:t>-the-job training</w:t>
      </w:r>
    </w:p>
    <w:p w14:paraId="549D46C8" w14:textId="160BD957" w:rsidR="0089339A" w:rsidRPr="00192426" w:rsidRDefault="0089339A" w:rsidP="000F3BF6">
      <w:pPr>
        <w:pStyle w:val="Abbreviations"/>
        <w:rPr>
          <w:lang w:val="en-US"/>
        </w:rPr>
      </w:pPr>
      <w:ins w:id="2144" w:author="Jillian Carson-Jackson" w:date="2025-08-21T20:33:00Z" w16du:dateUtc="2025-08-22T00:33:00Z">
        <w:r>
          <w:rPr>
            <w:lang w:val="en-US"/>
          </w:rPr>
          <w:t>SMCP</w:t>
        </w:r>
        <w:r>
          <w:rPr>
            <w:lang w:val="en-US"/>
          </w:rPr>
          <w:tab/>
          <w:t>Standard Marine Communication Phrases</w:t>
        </w:r>
      </w:ins>
    </w:p>
    <w:p w14:paraId="710CB25B" w14:textId="77777777" w:rsidR="000F3BF6" w:rsidRPr="00192426" w:rsidRDefault="000F3BF6" w:rsidP="000F3BF6">
      <w:pPr>
        <w:pStyle w:val="Abbreviations"/>
        <w:rPr>
          <w:lang w:val="en-US"/>
        </w:rPr>
      </w:pPr>
      <w:r w:rsidRPr="00192426">
        <w:rPr>
          <w:lang w:val="en-US"/>
        </w:rPr>
        <w:t>VTS</w:t>
      </w:r>
      <w:r w:rsidRPr="00192426">
        <w:rPr>
          <w:lang w:val="en-US"/>
        </w:rPr>
        <w:tab/>
        <w:t>Vessel traffic service</w:t>
      </w:r>
      <w:r>
        <w:rPr>
          <w:lang w:val="en-US"/>
        </w:rPr>
        <w:t xml:space="preserve"> </w:t>
      </w:r>
      <w:r w:rsidRPr="00861FDF">
        <w:rPr>
          <w:lang w:val="en-US"/>
        </w:rPr>
        <w:t xml:space="preserve">or Vessel </w:t>
      </w:r>
      <w:r>
        <w:rPr>
          <w:lang w:val="en-US"/>
        </w:rPr>
        <w:t>t</w:t>
      </w:r>
      <w:r w:rsidRPr="00861FDF">
        <w:rPr>
          <w:lang w:val="en-US"/>
        </w:rPr>
        <w:t xml:space="preserve">raffic </w:t>
      </w:r>
      <w:r>
        <w:rPr>
          <w:lang w:val="en-US"/>
        </w:rPr>
        <w:t>se</w:t>
      </w:r>
      <w:r w:rsidRPr="00861FDF">
        <w:rPr>
          <w:lang w:val="en-US"/>
        </w:rPr>
        <w:t>rvices (dependent on context)</w:t>
      </w:r>
    </w:p>
    <w:p w14:paraId="7418C62C" w14:textId="3B51A123" w:rsidR="00C3217D" w:rsidRDefault="002A25DA" w:rsidP="00C3217D">
      <w:pPr>
        <w:pStyle w:val="Heading1"/>
      </w:pPr>
      <w:bookmarkStart w:id="2145" w:name="_Toc208001527"/>
      <w:bookmarkStart w:id="2146" w:name="_Hlk80019722"/>
      <w:r>
        <w:rPr>
          <w:caps w:val="0"/>
        </w:rPr>
        <w:t>REFERENCES</w:t>
      </w:r>
      <w:bookmarkEnd w:id="2145"/>
    </w:p>
    <w:p w14:paraId="445C5FFD" w14:textId="56D14CA1" w:rsidR="00C3217D" w:rsidRDefault="00C3217D" w:rsidP="00C3217D">
      <w:pPr>
        <w:pStyle w:val="Heading1separationline"/>
      </w:pPr>
    </w:p>
    <w:p w14:paraId="3675973A" w14:textId="64D9C520" w:rsidR="00C3217D" w:rsidRDefault="00C3217D" w:rsidP="00004E76">
      <w:pPr>
        <w:pStyle w:val="Reference"/>
      </w:pPr>
      <w:bookmarkStart w:id="2147" w:name="_Ref79741895"/>
      <w:r w:rsidRPr="00F33598">
        <w:t>IMO.</w:t>
      </w:r>
      <w:r w:rsidR="00234CD4" w:rsidRPr="00F33598">
        <w:t xml:space="preserve"> </w:t>
      </w:r>
      <w:r w:rsidRPr="00004E76">
        <w:t>Resolution A.</w:t>
      </w:r>
      <w:r w:rsidR="00F33598" w:rsidRPr="00004E76">
        <w:t>1158</w:t>
      </w:r>
      <w:r w:rsidRPr="00004E76">
        <w:t>(</w:t>
      </w:r>
      <w:r w:rsidR="00F33598" w:rsidRPr="00004E76">
        <w:t>32</w:t>
      </w:r>
      <w:r w:rsidRPr="00004E76">
        <w:t>)</w:t>
      </w:r>
      <w:r w:rsidRPr="00F33598">
        <w:t xml:space="preserve"> on Guidelines</w:t>
      </w:r>
      <w:r w:rsidRPr="00C3217D">
        <w:t xml:space="preserve"> for Vessel Traffic Services</w:t>
      </w:r>
      <w:bookmarkEnd w:id="2147"/>
    </w:p>
    <w:p w14:paraId="726DA976" w14:textId="024C18A0" w:rsidR="00234CD4" w:rsidRDefault="00234CD4" w:rsidP="00004E76">
      <w:pPr>
        <w:pStyle w:val="Reference"/>
      </w:pPr>
      <w:bookmarkStart w:id="2148" w:name="_Ref79741964"/>
      <w:r>
        <w:t xml:space="preserve">IALA. </w:t>
      </w:r>
      <w:r w:rsidR="00F0637E">
        <w:t>Standard S1050 Training and Certification</w:t>
      </w:r>
      <w:bookmarkEnd w:id="2148"/>
    </w:p>
    <w:p w14:paraId="3C595724" w14:textId="47A297D4" w:rsidR="00F0637E" w:rsidRDefault="004C48BA" w:rsidP="00004E76">
      <w:pPr>
        <w:pStyle w:val="Reference"/>
      </w:pPr>
      <w:bookmarkStart w:id="2149" w:name="_Ref79742352"/>
      <w:r w:rsidRPr="004C48BA">
        <w:t>IALA</w:t>
      </w:r>
      <w:r w:rsidR="00B623DB">
        <w:t xml:space="preserve">. </w:t>
      </w:r>
      <w:r w:rsidRPr="004C48BA">
        <w:t xml:space="preserve">Recommendation R0103 </w:t>
      </w:r>
      <w:r w:rsidR="00502F8F" w:rsidRPr="004C48BA">
        <w:t>(V-103)</w:t>
      </w:r>
      <w:r w:rsidR="00502F8F">
        <w:t xml:space="preserve"> </w:t>
      </w:r>
      <w:r w:rsidRPr="004C48BA">
        <w:t xml:space="preserve">Training and Certification of VTS Personnel </w:t>
      </w:r>
      <w:bookmarkEnd w:id="2149"/>
    </w:p>
    <w:p w14:paraId="7E2A80D1" w14:textId="4C3E5E5D" w:rsidR="00A455AF" w:rsidDel="00102A8B" w:rsidRDefault="00A455AF" w:rsidP="00004E76">
      <w:pPr>
        <w:pStyle w:val="Reference"/>
        <w:rPr>
          <w:del w:id="2150" w:author="Jillian Carson-Jackson" w:date="2025-08-21T20:33:00Z" w16du:dateUtc="2025-08-22T00:33:00Z"/>
        </w:rPr>
      </w:pPr>
      <w:bookmarkStart w:id="2151" w:name="_Ref79742451"/>
      <w:del w:id="2152" w:author="Jillian Carson-Jackson" w:date="2025-08-21T20:33:00Z" w16du:dateUtc="2025-08-22T00:33:00Z">
        <w:r w:rsidDel="00102A8B">
          <w:delText xml:space="preserve">IALA. Model Course </w:delText>
        </w:r>
        <w:r w:rsidRPr="00A455AF" w:rsidDel="00102A8B">
          <w:delText>V‐103/4 - VTS On‐the‐Job Training Instructor</w:delText>
        </w:r>
        <w:bookmarkEnd w:id="2151"/>
      </w:del>
    </w:p>
    <w:p w14:paraId="75300A4A" w14:textId="116C587C" w:rsidR="00A455AF" w:rsidRDefault="00163F94" w:rsidP="00004E76">
      <w:pPr>
        <w:pStyle w:val="Reference"/>
      </w:pPr>
      <w:bookmarkStart w:id="2153" w:name="_Ref79742526"/>
      <w:r>
        <w:t>I</w:t>
      </w:r>
      <w:r w:rsidRPr="00163F94">
        <w:t>MO. Resolution A.918(22) IMO Standard Marine Communication Phrases</w:t>
      </w:r>
      <w:bookmarkEnd w:id="2153"/>
    </w:p>
    <w:p w14:paraId="670D23C7" w14:textId="2273F511" w:rsidR="00770B08" w:rsidRDefault="00770B08" w:rsidP="00004E76">
      <w:pPr>
        <w:pStyle w:val="Reference"/>
      </w:pPr>
      <w:bookmarkStart w:id="2154" w:name="_Ref79742753"/>
      <w:r w:rsidRPr="00770B08">
        <w:t>IALA. Guideline G1017 Assessment for Recognition of Prior Learning in VTS Training</w:t>
      </w:r>
      <w:bookmarkEnd w:id="2154"/>
    </w:p>
    <w:p w14:paraId="26356BF4" w14:textId="171E5E7E" w:rsidR="0051218E" w:rsidRDefault="0051218E" w:rsidP="00004E76">
      <w:pPr>
        <w:pStyle w:val="Reference"/>
      </w:pPr>
      <w:r>
        <w:t xml:space="preserve">IALA. Model Course </w:t>
      </w:r>
      <w:del w:id="2155" w:author="Jillian Carson-Jackson" w:date="2025-08-21T20:33:00Z" w16du:dateUtc="2025-08-22T00:33:00Z">
        <w:r w:rsidDel="00102A8B">
          <w:delText>V‐103/1</w:delText>
        </w:r>
      </w:del>
      <w:ins w:id="2156" w:author="Jillian Carson-Jackson" w:date="2025-08-21T20:33:00Z" w16du:dateUtc="2025-08-22T00:33:00Z">
        <w:r w:rsidR="00102A8B">
          <w:t>C0103-1</w:t>
        </w:r>
      </w:ins>
      <w:r>
        <w:t xml:space="preserve"> - VTS Operator training</w:t>
      </w:r>
    </w:p>
    <w:p w14:paraId="6A7B4582" w14:textId="331E7A1A" w:rsidR="0051218E" w:rsidRDefault="0051218E" w:rsidP="00004E76">
      <w:pPr>
        <w:pStyle w:val="Reference"/>
      </w:pPr>
      <w:r>
        <w:t xml:space="preserve">IALA. Model Course </w:t>
      </w:r>
      <w:del w:id="2157" w:author="Jillian Carson-Jackson" w:date="2025-08-21T20:33:00Z" w16du:dateUtc="2025-08-22T00:33:00Z">
        <w:r w:rsidDel="00102A8B">
          <w:delText>V‐103/2</w:delText>
        </w:r>
      </w:del>
      <w:ins w:id="2158" w:author="Jillian Carson-Jackson" w:date="2025-08-21T20:33:00Z" w16du:dateUtc="2025-08-22T00:33:00Z">
        <w:r w:rsidR="00102A8B">
          <w:t>C0103-2</w:t>
        </w:r>
      </w:ins>
      <w:r>
        <w:t xml:space="preserve"> - VTS Supervisor training</w:t>
      </w:r>
    </w:p>
    <w:p w14:paraId="16266C36" w14:textId="2E139B3F" w:rsidR="0051218E" w:rsidRDefault="0051218E" w:rsidP="00004E76">
      <w:pPr>
        <w:pStyle w:val="Reference"/>
      </w:pPr>
      <w:r>
        <w:t xml:space="preserve">IALA. Model Course </w:t>
      </w:r>
      <w:del w:id="2159" w:author="Jillian Carson-Jackson" w:date="2025-08-21T20:34:00Z" w16du:dateUtc="2025-08-22T00:34:00Z">
        <w:r w:rsidDel="00102A8B">
          <w:delText>V‐103/3</w:delText>
        </w:r>
      </w:del>
      <w:ins w:id="2160" w:author="Jillian Carson-Jackson" w:date="2025-08-21T20:34:00Z" w16du:dateUtc="2025-08-22T00:34:00Z">
        <w:r w:rsidR="00077249">
          <w:t>C0103-3</w:t>
        </w:r>
      </w:ins>
      <w:del w:id="2161" w:author="Jillian Carson-Jackson" w:date="2025-08-21T20:34:00Z" w16du:dateUtc="2025-08-22T00:34:00Z">
        <w:r w:rsidDel="00102A8B">
          <w:delText xml:space="preserve"> </w:delText>
        </w:r>
      </w:del>
      <w:r>
        <w:t>- VTS On‐the‐Job training</w:t>
      </w:r>
    </w:p>
    <w:p w14:paraId="5B12213E" w14:textId="09B91B94" w:rsidR="0051218E" w:rsidRDefault="0051218E" w:rsidP="00004E76">
      <w:pPr>
        <w:pStyle w:val="Reference"/>
      </w:pPr>
      <w:r>
        <w:t xml:space="preserve">IALA. Model Course </w:t>
      </w:r>
      <w:del w:id="2162" w:author="Jillian Carson-Jackson" w:date="2025-08-21T20:34:00Z" w16du:dateUtc="2025-08-22T00:34:00Z">
        <w:r w:rsidDel="00077249">
          <w:delText>V‐103/4</w:delText>
        </w:r>
      </w:del>
      <w:ins w:id="2163" w:author="Jillian Carson-Jackson" w:date="2025-08-21T20:34:00Z" w16du:dateUtc="2025-08-22T00:34:00Z">
        <w:r w:rsidR="00077249">
          <w:t>C0103-4</w:t>
        </w:r>
      </w:ins>
      <w:r>
        <w:t xml:space="preserve"> - VTS On‐the‐Job Training Instructor</w:t>
      </w:r>
    </w:p>
    <w:p w14:paraId="558D41D9" w14:textId="4B03D8D1" w:rsidR="006E1385" w:rsidRDefault="00F9543B" w:rsidP="00004E76">
      <w:pPr>
        <w:pStyle w:val="Reference"/>
      </w:pPr>
      <w:r>
        <w:t xml:space="preserve">IALA. Model Course </w:t>
      </w:r>
      <w:del w:id="2164" w:author="Jillian Carson-Jackson" w:date="2025-08-21T20:34:00Z" w16du:dateUtc="2025-08-22T00:34:00Z">
        <w:r w:rsidRPr="00F9543B" w:rsidDel="00077249">
          <w:delText>V‐103/5</w:delText>
        </w:r>
      </w:del>
      <w:ins w:id="2165" w:author="Jillian Carson-Jackson" w:date="2025-08-21T20:34:00Z" w16du:dateUtc="2025-08-22T00:34:00Z">
        <w:r w:rsidR="00077249">
          <w:t>C0103-5</w:t>
        </w:r>
      </w:ins>
      <w:r w:rsidRPr="00F9543B">
        <w:t xml:space="preserve"> - Revalidation </w:t>
      </w:r>
      <w:del w:id="2166" w:author="Jillian Carson-Jackson" w:date="2025-08-21T20:34:00Z" w16du:dateUtc="2025-08-22T00:34:00Z">
        <w:r w:rsidRPr="00F9543B" w:rsidDel="004E0BF5">
          <w:delText>Process for VTS Qualification and Certification</w:delText>
        </w:r>
      </w:del>
      <w:ins w:id="2167" w:author="Jillian Carson-Jackson" w:date="2025-08-21T20:34:00Z" w16du:dateUtc="2025-08-22T00:34:00Z">
        <w:r w:rsidR="004E0BF5">
          <w:t>training for VTS personnel</w:t>
        </w:r>
      </w:ins>
    </w:p>
    <w:p w14:paraId="43D4F321" w14:textId="0B5C7A9F" w:rsidR="0091740C" w:rsidRDefault="00A0629F" w:rsidP="00004E76">
      <w:pPr>
        <w:pStyle w:val="Reference"/>
      </w:pPr>
      <w:bookmarkStart w:id="2168" w:name="_Ref79743303"/>
      <w:ins w:id="2169" w:author="Abercrombie, Kerrie" w:date="2025-09-09T07:43:00Z" w16du:dateUtc="2025-09-08T21:43:00Z">
        <w:r w:rsidRPr="00BC4A01">
          <w:rPr>
            <w:i/>
            <w:iCs/>
            <w:lang w:val="en-AU"/>
          </w:rPr>
          <w:t>IALA Guideline G1014 Accreditation of VTS Training Organizations and Approval to Deliver IALA VTS Model Courses</w:t>
        </w:r>
        <w:r>
          <w:t xml:space="preserve"> </w:t>
        </w:r>
      </w:ins>
      <w:del w:id="2170" w:author="Abercrombie, Kerrie" w:date="2025-09-09T07:43:00Z" w16du:dateUtc="2025-09-08T21:43:00Z">
        <w:r w:rsidR="0091740C" w:rsidDel="00A0629F">
          <w:delText>IALA. Guideline G1014 Accreditation and Approval Process for VTS Training</w:delText>
        </w:r>
      </w:del>
      <w:bookmarkEnd w:id="2168"/>
    </w:p>
    <w:p w14:paraId="00940C8C" w14:textId="14E8FA8E" w:rsidR="0091740C" w:rsidRDefault="0091740C" w:rsidP="00004E76">
      <w:pPr>
        <w:pStyle w:val="Reference"/>
        <w:rPr>
          <w:iCs/>
        </w:rPr>
      </w:pPr>
      <w:bookmarkStart w:id="2171" w:name="_Ref79743424"/>
      <w:r w:rsidRPr="009C2228">
        <w:rPr>
          <w:iCs/>
        </w:rPr>
        <w:t xml:space="preserve">IALA. Guideline G1027 Simulation in VTS </w:t>
      </w:r>
      <w:r>
        <w:rPr>
          <w:iCs/>
        </w:rPr>
        <w:t>T</w:t>
      </w:r>
      <w:r w:rsidRPr="009C2228">
        <w:rPr>
          <w:iCs/>
        </w:rPr>
        <w:t>raining</w:t>
      </w:r>
      <w:bookmarkEnd w:id="2171"/>
    </w:p>
    <w:p w14:paraId="48E0E2B7" w14:textId="3C37207D" w:rsidR="00243343" w:rsidDel="004E0BF5" w:rsidRDefault="00243343" w:rsidP="00004E76">
      <w:pPr>
        <w:pStyle w:val="Reference"/>
        <w:rPr>
          <w:del w:id="2172" w:author="Jillian Carson-Jackson" w:date="2025-08-21T20:34:00Z" w16du:dateUtc="2025-08-22T00:34:00Z"/>
          <w:iCs/>
        </w:rPr>
      </w:pPr>
      <w:bookmarkStart w:id="2173" w:name="_Ref79743527"/>
      <w:del w:id="2174" w:author="Jillian Carson-Jackson" w:date="2025-08-21T20:34:00Z" w16du:dateUtc="2025-08-22T00:34:00Z">
        <w:r w:rsidDel="004E0BF5">
          <w:rPr>
            <w:iCs/>
          </w:rPr>
          <w:delText>IALA. Guideline G</w:delText>
        </w:r>
        <w:r w:rsidR="009621C5" w:rsidDel="004E0BF5">
          <w:rPr>
            <w:iCs/>
          </w:rPr>
          <w:delText>1103 Train the Trainer</w:delText>
        </w:r>
        <w:bookmarkEnd w:id="2173"/>
      </w:del>
    </w:p>
    <w:p w14:paraId="3C55BC24" w14:textId="5AF40A0B" w:rsidR="00EC2C63" w:rsidRDefault="00EC2C63" w:rsidP="00004E76">
      <w:pPr>
        <w:pStyle w:val="Reference"/>
        <w:rPr>
          <w:ins w:id="2175" w:author="Abercrombie, Kerrie" w:date="2025-09-09T07:24:00Z" w16du:dateUtc="2025-09-08T21:24:00Z"/>
          <w:iCs/>
        </w:rPr>
      </w:pPr>
      <w:r w:rsidRPr="00C61132">
        <w:rPr>
          <w:iCs/>
        </w:rPr>
        <w:t>The Nautical Institute – The Simulation Instructors Handbook</w:t>
      </w:r>
    </w:p>
    <w:p w14:paraId="61E61044" w14:textId="585B3709" w:rsidR="00A0629F" w:rsidRDefault="00A0629F" w:rsidP="00004E76">
      <w:pPr>
        <w:pStyle w:val="Reference"/>
        <w:rPr>
          <w:ins w:id="2176" w:author="Abercrombie, Kerrie" w:date="2025-09-09T07:56:00Z" w16du:dateUtc="2025-09-08T21:56:00Z"/>
          <w:iCs/>
          <w:highlight w:val="yellow"/>
        </w:rPr>
      </w:pPr>
      <w:ins w:id="2177" w:author="Abercrombie, Kerrie" w:date="2025-09-09T07:24:00Z" w16du:dateUtc="2025-09-08T21:24:00Z">
        <w:r w:rsidRPr="00A0629F">
          <w:rPr>
            <w:iCs/>
            <w:highlight w:val="yellow"/>
            <w:rPrChange w:id="2178" w:author="Abercrombie, Kerrie" w:date="2025-09-09T07:29:00Z" w16du:dateUtc="2025-09-08T21:29:00Z">
              <w:rPr>
                <w:iCs/>
              </w:rPr>
            </w:rPrChange>
          </w:rPr>
          <w:t xml:space="preserve">??? </w:t>
        </w:r>
      </w:ins>
      <w:ins w:id="2179" w:author="Abercrombie, Kerrie" w:date="2025-09-09T07:29:00Z" w16du:dateUtc="2025-09-08T21:29:00Z">
        <w:r w:rsidRPr="00A0629F">
          <w:rPr>
            <w:iCs/>
            <w:highlight w:val="yellow"/>
            <w:rPrChange w:id="2180" w:author="Abercrombie, Kerrie" w:date="2025-09-09T07:29:00Z" w16du:dateUtc="2025-09-08T21:29:00Z">
              <w:rPr>
                <w:i/>
              </w:rPr>
            </w:rPrChange>
          </w:rPr>
          <w:t>IALA Guideline GXXXX on Competency in VTS Communications</w:t>
        </w:r>
      </w:ins>
    </w:p>
    <w:p w14:paraId="0D005413" w14:textId="45639F3C" w:rsidR="00CF47B3" w:rsidRPr="00A0629F" w:rsidRDefault="00CF47B3" w:rsidP="00004E76">
      <w:pPr>
        <w:pStyle w:val="Reference"/>
        <w:rPr>
          <w:iCs/>
          <w:highlight w:val="yellow"/>
          <w:rPrChange w:id="2181" w:author="Abercrombie, Kerrie" w:date="2025-09-09T07:29:00Z" w16du:dateUtc="2025-09-08T21:29:00Z">
            <w:rPr>
              <w:iCs/>
            </w:rPr>
          </w:rPrChange>
        </w:rPr>
      </w:pPr>
      <w:ins w:id="2182" w:author="Abercrombie, Kerrie" w:date="2025-09-09T07:56:00Z" w16du:dateUtc="2025-09-08T21:56:00Z">
        <w:r>
          <w:rPr>
            <w:iCs/>
            <w:highlight w:val="yellow"/>
          </w:rPr>
          <w:t>??</w:t>
        </w:r>
      </w:ins>
      <w:ins w:id="2183" w:author="Abercrombie, Kerrie" w:date="2025-09-09T07:57:00Z" w16du:dateUtc="2025-09-08T21:57:00Z">
        <w:r>
          <w:rPr>
            <w:iCs/>
            <w:highlight w:val="yellow"/>
          </w:rPr>
          <w:t>G1167 VTS Management</w:t>
        </w:r>
      </w:ins>
    </w:p>
    <w:bookmarkEnd w:id="2146"/>
    <w:p w14:paraId="40A16BC1" w14:textId="77777777" w:rsidR="004F6142" w:rsidRPr="0091740C" w:rsidRDefault="004F6142" w:rsidP="009C2228">
      <w:pPr>
        <w:pStyle w:val="BodyText"/>
      </w:pPr>
    </w:p>
    <w:p w14:paraId="17620A29" w14:textId="513B8278" w:rsidR="00E76289" w:rsidRDefault="00E76289">
      <w:pPr>
        <w:spacing w:after="200" w:line="276" w:lineRule="auto"/>
        <w:rPr>
          <w:rFonts w:asciiTheme="majorHAnsi" w:eastAsiaTheme="majorEastAsia" w:hAnsiTheme="majorHAnsi" w:cstheme="majorBidi"/>
          <w:b/>
          <w:bCs/>
          <w:caps/>
          <w:color w:val="407EC9"/>
          <w:sz w:val="28"/>
          <w:szCs w:val="24"/>
        </w:rPr>
      </w:pPr>
      <w:r>
        <w:rPr>
          <w:rFonts w:asciiTheme="majorHAnsi" w:eastAsiaTheme="majorEastAsia" w:hAnsiTheme="majorHAnsi" w:cstheme="majorBidi"/>
          <w:b/>
          <w:bCs/>
          <w:caps/>
          <w:color w:val="407EC9"/>
          <w:sz w:val="28"/>
          <w:szCs w:val="24"/>
        </w:rPr>
        <w:br w:type="page"/>
      </w:r>
    </w:p>
    <w:p w14:paraId="73090DA2" w14:textId="034DA1C9" w:rsidR="008332E7" w:rsidRPr="00BC708B" w:rsidRDefault="00E76289" w:rsidP="00751EE4">
      <w:pPr>
        <w:pStyle w:val="Annex"/>
      </w:pPr>
      <w:bookmarkStart w:id="2184" w:name="_Toc208001528"/>
      <w:r w:rsidRPr="00BC708B">
        <w:lastRenderedPageBreak/>
        <w:t>TRAINING NEEDS ANALYSIS</w:t>
      </w:r>
      <w:bookmarkEnd w:id="2184"/>
    </w:p>
    <w:p w14:paraId="4F5DD6AB" w14:textId="702920D1" w:rsidR="0073349E" w:rsidRPr="00BC708B" w:rsidRDefault="0073349E" w:rsidP="0073349E">
      <w:pPr>
        <w:pStyle w:val="BodyText"/>
      </w:pPr>
      <w:r>
        <w:t xml:space="preserve">A </w:t>
      </w:r>
      <w:r w:rsidRPr="005431FA">
        <w:t>Training Needs Analysis</w:t>
      </w:r>
      <w:r>
        <w:t xml:space="preserve"> identif</w:t>
      </w:r>
      <w:r w:rsidR="00BC708B">
        <w:t>ies</w:t>
      </w:r>
      <w:r>
        <w:t xml:space="preserve"> and evaluate</w:t>
      </w:r>
      <w:r w:rsidR="00BC708B">
        <w:t>s</w:t>
      </w:r>
      <w:r>
        <w:t xml:space="preserve"> gaps between the current skills, knowledge, and competencies of individuals, and th</w:t>
      </w:r>
      <w:r w:rsidR="00BC708B">
        <w:t>ose required</w:t>
      </w:r>
      <w:r>
        <w:t xml:space="preserve"> as a VTS operator. </w:t>
      </w:r>
      <w:r w:rsidR="00BC708B">
        <w:t>Its purpose</w:t>
      </w:r>
      <w:r>
        <w:t xml:space="preserve"> is to pinpoint specific areas where training is needed to improve performance, align</w:t>
      </w:r>
      <w:r w:rsidR="00BC708B">
        <w:t xml:space="preserve"> VTS personnel </w:t>
      </w:r>
      <w:r>
        <w:t xml:space="preserve">capabilities with </w:t>
      </w:r>
      <w:r w:rsidR="00BC708B">
        <w:t>VTS</w:t>
      </w:r>
      <w:r>
        <w:t xml:space="preserve"> requirements, and ensure efficient</w:t>
      </w:r>
      <w:r w:rsidR="00BC708B">
        <w:t>, targeted</w:t>
      </w:r>
      <w:r>
        <w:t xml:space="preserve"> training programs.</w:t>
      </w:r>
      <w:r w:rsidR="00BC708B">
        <w:t xml:space="preserve"> </w:t>
      </w:r>
      <w:r w:rsidRPr="00BC708B">
        <w:t xml:space="preserve">This process </w:t>
      </w:r>
      <w:r w:rsidR="00BC708B" w:rsidRPr="00751EE4">
        <w:t>helps to direct</w:t>
      </w:r>
      <w:r w:rsidRPr="00BC708B">
        <w:t xml:space="preserve"> training efforts </w:t>
      </w:r>
      <w:r w:rsidR="00BC708B" w:rsidRPr="00751EE4">
        <w:t xml:space="preserve">where they will have the </w:t>
      </w:r>
      <w:r w:rsidRPr="00BC708B">
        <w:t xml:space="preserve">greatest impact on individual or </w:t>
      </w:r>
      <w:r w:rsidRPr="00751EE4">
        <w:t xml:space="preserve">the </w:t>
      </w:r>
      <w:r w:rsidRPr="00BC708B">
        <w:t xml:space="preserve">organization. </w:t>
      </w:r>
    </w:p>
    <w:p w14:paraId="573E684B" w14:textId="56B1E310" w:rsidR="0073349E" w:rsidRDefault="00C44798" w:rsidP="0073349E">
      <w:pPr>
        <w:pStyle w:val="BodyText"/>
      </w:pPr>
      <w:r w:rsidRPr="00BC708B">
        <w:t xml:space="preserve">Where performance </w:t>
      </w:r>
      <w:r w:rsidR="00BC708B" w:rsidRPr="00F86D63">
        <w:t>issues</w:t>
      </w:r>
      <w:r w:rsidRPr="00BC708B">
        <w:t xml:space="preserve"> </w:t>
      </w:r>
      <w:r w:rsidR="00BC708B" w:rsidRPr="00F86D63">
        <w:t xml:space="preserve">are </w:t>
      </w:r>
      <w:r w:rsidRPr="00BC708B">
        <w:t xml:space="preserve">identified, then it is important to </w:t>
      </w:r>
      <w:r w:rsidR="00BC708B" w:rsidRPr="00F86D63">
        <w:t xml:space="preserve">determine </w:t>
      </w:r>
      <w:r w:rsidR="00BC708B" w:rsidRPr="00BC708B">
        <w:t>if they are due to gaps in knowledge, skills, or attitude, as training is just one of several solutions</w:t>
      </w:r>
      <w:r w:rsidRPr="00BC708B">
        <w:t xml:space="preserve"> which may be available to address performance problems</w:t>
      </w:r>
      <w:r w:rsidR="00BC708B" w:rsidRPr="00F86D63">
        <w:t xml:space="preserve">. </w:t>
      </w:r>
      <w:r w:rsidR="00BC708B">
        <w:t>Depending on the outcomes from the</w:t>
      </w:r>
      <w:r w:rsidR="00BC708B" w:rsidRPr="00BC708B">
        <w:t xml:space="preserve"> gap analysis</w:t>
      </w:r>
      <w:r w:rsidR="00BC708B">
        <w:t>, t</w:t>
      </w:r>
      <w:r w:rsidR="00BC708B" w:rsidRPr="00F86D63">
        <w:t xml:space="preserve">raining programs </w:t>
      </w:r>
      <w:r w:rsidR="0073349E" w:rsidRPr="00BC708B">
        <w:t xml:space="preserve">can </w:t>
      </w:r>
      <w:r w:rsidR="00BC708B" w:rsidRPr="00F86D63">
        <w:t xml:space="preserve">be </w:t>
      </w:r>
      <w:r w:rsidR="00BC708B">
        <w:t>tailored</w:t>
      </w:r>
      <w:r w:rsidR="0073349E" w:rsidRPr="00BC708B">
        <w:t xml:space="preserve"> </w:t>
      </w:r>
      <w:r w:rsidR="00BC708B">
        <w:t>to f</w:t>
      </w:r>
      <w:r w:rsidR="0073349E" w:rsidRPr="00BC708B">
        <w:t xml:space="preserve">ocus on </w:t>
      </w:r>
      <w:r w:rsidR="00BC708B">
        <w:t xml:space="preserve">developing specific </w:t>
      </w:r>
      <w:r w:rsidR="0073349E" w:rsidRPr="00BC708B">
        <w:t>competencies</w:t>
      </w:r>
      <w:r w:rsidR="00BC708B">
        <w:t xml:space="preserve"> or enhancing skills</w:t>
      </w:r>
      <w:r w:rsidR="0073349E" w:rsidRPr="00BC708B">
        <w:t xml:space="preserve"> that </w:t>
      </w:r>
      <w:r w:rsidR="00BC708B">
        <w:t>require</w:t>
      </w:r>
      <w:r w:rsidR="0073349E" w:rsidRPr="00BC708B">
        <w:t xml:space="preserve"> more attention while minimi</w:t>
      </w:r>
      <w:r w:rsidR="00BC708B">
        <w:t>s</w:t>
      </w:r>
      <w:r w:rsidR="0073349E" w:rsidRPr="00BC708B">
        <w:t xml:space="preserve">ing time spent on those already </w:t>
      </w:r>
      <w:r w:rsidR="00BC708B">
        <w:t>mastered</w:t>
      </w:r>
      <w:r w:rsidR="0073349E" w:rsidRPr="00BC708B">
        <w:t>.</w:t>
      </w:r>
    </w:p>
    <w:p w14:paraId="10B35665" w14:textId="1BC75481" w:rsidR="0073349E" w:rsidRDefault="009F1970" w:rsidP="0073349E">
      <w:pPr>
        <w:pStyle w:val="BodyText"/>
      </w:pPr>
      <w:r>
        <w:t>These are the k</w:t>
      </w:r>
      <w:r w:rsidR="0073349E" w:rsidRPr="00F86D63">
        <w:t xml:space="preserve">ey </w:t>
      </w:r>
      <w:r>
        <w:t>s</w:t>
      </w:r>
      <w:r w:rsidR="0073349E" w:rsidRPr="00F86D63">
        <w:t xml:space="preserve">teps </w:t>
      </w:r>
      <w:r w:rsidR="0073349E">
        <w:t>when c</w:t>
      </w:r>
      <w:r w:rsidR="0073349E" w:rsidRPr="00F86D63">
        <w:t xml:space="preserve">onducting a </w:t>
      </w:r>
      <w:r w:rsidR="0073349E">
        <w:t xml:space="preserve">training needs analysis for an individual </w:t>
      </w:r>
      <w:r w:rsidR="00BC708B">
        <w:t>i</w:t>
      </w:r>
      <w:r w:rsidR="0073349E">
        <w:t>s:</w:t>
      </w:r>
    </w:p>
    <w:p w14:paraId="557A5D69" w14:textId="0503FE0A" w:rsidR="00BC708B" w:rsidRPr="00F86D63" w:rsidRDefault="00BC708B" w:rsidP="00F86D63">
      <w:pPr>
        <w:pStyle w:val="List1"/>
        <w:spacing w:before="60" w:after="60"/>
        <w:rPr>
          <w:u w:val="single"/>
        </w:rPr>
      </w:pPr>
      <w:r w:rsidRPr="00F86D63">
        <w:rPr>
          <w:u w:val="single"/>
        </w:rPr>
        <w:t xml:space="preserve">Determine </w:t>
      </w:r>
      <w:r w:rsidR="005431FA" w:rsidRPr="00F86D63">
        <w:rPr>
          <w:u w:val="single"/>
        </w:rPr>
        <w:t>o</w:t>
      </w:r>
      <w:r w:rsidRPr="00F86D63">
        <w:rPr>
          <w:u w:val="single"/>
        </w:rPr>
        <w:t xml:space="preserve">bjectives and </w:t>
      </w:r>
      <w:r w:rsidR="005431FA" w:rsidRPr="00F86D63">
        <w:rPr>
          <w:u w:val="single"/>
        </w:rPr>
        <w:t>s</w:t>
      </w:r>
      <w:r w:rsidRPr="00F86D63">
        <w:rPr>
          <w:u w:val="single"/>
        </w:rPr>
        <w:t>kill set</w:t>
      </w:r>
    </w:p>
    <w:p w14:paraId="5E83BEB6" w14:textId="77777777" w:rsidR="0009338E" w:rsidRPr="009F1970" w:rsidRDefault="0009338E" w:rsidP="0009338E">
      <w:pPr>
        <w:pStyle w:val="Bullet1"/>
        <w:spacing w:before="60" w:after="60" w:line="240" w:lineRule="auto"/>
      </w:pPr>
      <w:r w:rsidRPr="009F1970">
        <w:t>Identify the specific competencies, knowledge, and skills needed for a VTS personnel to perform their role effectively.</w:t>
      </w:r>
    </w:p>
    <w:p w14:paraId="7D8BFFD4" w14:textId="2B656752" w:rsidR="00BC708B" w:rsidRPr="009F1970" w:rsidRDefault="00B271D2" w:rsidP="00F86D63">
      <w:pPr>
        <w:pStyle w:val="Bullet1"/>
        <w:spacing w:before="60" w:after="60" w:line="240" w:lineRule="auto"/>
      </w:pPr>
      <w:r w:rsidRPr="009F1970">
        <w:t>Set clear and measurable training objectives based on the identified gaps.  These objectives define what the individual should achieve after completing the training.</w:t>
      </w:r>
    </w:p>
    <w:p w14:paraId="3A78656F" w14:textId="1A8FC65A" w:rsidR="005B635C" w:rsidRDefault="00BC708B" w:rsidP="008A497B">
      <w:pPr>
        <w:pStyle w:val="List1"/>
        <w:spacing w:before="60" w:after="60"/>
      </w:pPr>
      <w:r w:rsidRPr="00F86D63">
        <w:rPr>
          <w:u w:val="single"/>
        </w:rPr>
        <w:t>Evaluate skills of an individual</w:t>
      </w:r>
    </w:p>
    <w:p w14:paraId="7331FB42" w14:textId="3C817B78" w:rsidR="00BC708B" w:rsidRPr="009F1970" w:rsidRDefault="00B271D2">
      <w:pPr>
        <w:pStyle w:val="BodyText"/>
        <w:pPrChange w:id="2185" w:author="Abercrombie, Kerrie" w:date="2025-09-03T15:35:00Z" w16du:dateUtc="2025-09-03T05:35:00Z">
          <w:pPr>
            <w:pStyle w:val="List1"/>
            <w:numPr>
              <w:numId w:val="0"/>
            </w:numPr>
            <w:tabs>
              <w:tab w:val="clear" w:pos="0"/>
            </w:tabs>
            <w:spacing w:before="60" w:after="60"/>
            <w:ind w:left="0" w:firstLine="0"/>
          </w:pPr>
        </w:pPrChange>
      </w:pPr>
      <w:r w:rsidRPr="009F1970">
        <w:t xml:space="preserve">Review the individual's current skills, knowledge, and abilities </w:t>
      </w:r>
      <w:r w:rsidR="005B635C">
        <w:t>by</w:t>
      </w:r>
      <w:r w:rsidRPr="009F1970">
        <w:t>:</w:t>
      </w:r>
    </w:p>
    <w:p w14:paraId="1D351F6B" w14:textId="374E5621" w:rsidR="00B271D2" w:rsidRPr="009F1970" w:rsidRDefault="00B271D2" w:rsidP="00F86D63">
      <w:pPr>
        <w:pStyle w:val="Bullet1"/>
        <w:spacing w:before="60" w:after="60" w:line="240" w:lineRule="auto"/>
      </w:pPr>
      <w:r w:rsidRPr="009F1970">
        <w:t>Review</w:t>
      </w:r>
      <w:r w:rsidR="005431FA" w:rsidRPr="009F1970">
        <w:t>ing</w:t>
      </w:r>
      <w:r w:rsidRPr="009F1970">
        <w:t xml:space="preserve"> past performance assessments to identify documented strengths and weaknesses.</w:t>
      </w:r>
    </w:p>
    <w:p w14:paraId="47152319" w14:textId="74286597" w:rsidR="00B271D2" w:rsidRPr="009F1970" w:rsidRDefault="00B271D2" w:rsidP="00F86D63">
      <w:pPr>
        <w:pStyle w:val="Bullet1"/>
        <w:spacing w:before="60" w:after="60" w:line="240" w:lineRule="auto"/>
      </w:pPr>
      <w:r w:rsidRPr="009F1970">
        <w:t>Gather</w:t>
      </w:r>
      <w:r w:rsidR="005431FA" w:rsidRPr="009F1970">
        <w:t>ing</w:t>
      </w:r>
      <w:r w:rsidRPr="009F1970">
        <w:t xml:space="preserve"> input from others to get a broader perspective on the </w:t>
      </w:r>
      <w:r w:rsidR="005431FA" w:rsidRPr="009F1970">
        <w:t>individual’s</w:t>
      </w:r>
      <w:r w:rsidRPr="009F1970">
        <w:t xml:space="preserve"> capabilities</w:t>
      </w:r>
      <w:r w:rsidR="005B635C">
        <w:t>.</w:t>
      </w:r>
    </w:p>
    <w:p w14:paraId="67CF5731" w14:textId="59C211E6" w:rsidR="00B271D2" w:rsidRPr="009F1970" w:rsidRDefault="00B271D2" w:rsidP="00F86D63">
      <w:pPr>
        <w:pStyle w:val="Bullet1"/>
        <w:spacing w:before="60" w:after="60" w:line="240" w:lineRule="auto"/>
      </w:pPr>
      <w:r w:rsidRPr="009F1970">
        <w:t>Ask</w:t>
      </w:r>
      <w:r w:rsidR="005431FA" w:rsidRPr="009F1970">
        <w:t>ing</w:t>
      </w:r>
      <w:r w:rsidRPr="009F1970">
        <w:t xml:space="preserve"> the individual to reflect and self-assess their strengths and areas for improvement.</w:t>
      </w:r>
    </w:p>
    <w:p w14:paraId="295C8F30" w14:textId="0114F65F" w:rsidR="00B271D2" w:rsidRPr="009F1970" w:rsidRDefault="00B271D2" w:rsidP="00F86D63">
      <w:pPr>
        <w:pStyle w:val="Bullet1"/>
        <w:spacing w:before="60" w:after="60" w:line="240" w:lineRule="auto"/>
      </w:pPr>
      <w:r w:rsidRPr="009F1970">
        <w:t>Creat</w:t>
      </w:r>
      <w:r w:rsidR="005431FA" w:rsidRPr="009F1970">
        <w:t>ing</w:t>
      </w:r>
      <w:r w:rsidRPr="009F1970">
        <w:t xml:space="preserve"> a list of the individual’s current skills, qualifications, and experiences relevant to their role</w:t>
      </w:r>
      <w:r w:rsidR="005B635C">
        <w:t>.</w:t>
      </w:r>
    </w:p>
    <w:p w14:paraId="4CC748C5" w14:textId="77777777" w:rsidR="00BC708B" w:rsidRPr="00F86D63" w:rsidRDefault="00BC708B" w:rsidP="00F86D63">
      <w:pPr>
        <w:pStyle w:val="List1"/>
        <w:spacing w:before="60" w:after="60"/>
        <w:rPr>
          <w:u w:val="single"/>
        </w:rPr>
      </w:pPr>
      <w:r w:rsidRPr="00F86D63">
        <w:rPr>
          <w:u w:val="single"/>
        </w:rPr>
        <w:t>Measure the skill gap</w:t>
      </w:r>
    </w:p>
    <w:p w14:paraId="2B9946CE" w14:textId="631C1E63" w:rsidR="00BC708B" w:rsidRPr="00F86D63" w:rsidRDefault="005431FA" w:rsidP="00F86D63">
      <w:pPr>
        <w:pStyle w:val="Bullet1"/>
        <w:spacing w:before="60" w:after="60" w:line="240" w:lineRule="auto"/>
        <w:rPr>
          <w:lang w:val="en-AU"/>
        </w:rPr>
      </w:pPr>
      <w:r w:rsidRPr="009F1970">
        <w:t>Compare the individual’s current competencies against the skills required for their role</w:t>
      </w:r>
      <w:r w:rsidR="005B635C">
        <w:t xml:space="preserve"> and i</w:t>
      </w:r>
      <w:r w:rsidRPr="009F1970">
        <w:t xml:space="preserve">dentify specific gaps that </w:t>
      </w:r>
      <w:r w:rsidR="0009338E">
        <w:t xml:space="preserve">may </w:t>
      </w:r>
      <w:r w:rsidRPr="009F1970">
        <w:t>need addressing to enhance the</w:t>
      </w:r>
      <w:r w:rsidR="005B635C">
        <w:t>ir</w:t>
      </w:r>
      <w:r w:rsidRPr="009F1970">
        <w:t xml:space="preserve"> effectiveness.</w:t>
      </w:r>
    </w:p>
    <w:p w14:paraId="5DDBB2EA" w14:textId="28CC830E" w:rsidR="00BC708B" w:rsidRPr="009F1970" w:rsidRDefault="005431FA" w:rsidP="00F86D63">
      <w:pPr>
        <w:pStyle w:val="Bullet1"/>
        <w:spacing w:before="60" w:after="60" w:line="240" w:lineRule="auto"/>
      </w:pPr>
      <w:r w:rsidRPr="009F1970">
        <w:t>Prioritise by determining which gaps are most critical to focus on based on organizational priorities and</w:t>
      </w:r>
      <w:r w:rsidR="005B635C">
        <w:t xml:space="preserve"> the training needs of the individual</w:t>
      </w:r>
      <w:r w:rsidRPr="009F1970">
        <w:t>.</w:t>
      </w:r>
    </w:p>
    <w:p w14:paraId="7F932C3F" w14:textId="580FDB12" w:rsidR="009F1970" w:rsidRPr="00F86D63" w:rsidRDefault="009F1970" w:rsidP="00F86D63">
      <w:pPr>
        <w:pStyle w:val="List1"/>
        <w:spacing w:before="60" w:after="60"/>
        <w:rPr>
          <w:u w:val="single"/>
        </w:rPr>
      </w:pPr>
      <w:r w:rsidRPr="00F86D63">
        <w:rPr>
          <w:u w:val="single"/>
        </w:rPr>
        <w:t>Develop Training solutions</w:t>
      </w:r>
    </w:p>
    <w:p w14:paraId="61834351" w14:textId="040BA79C" w:rsidR="009F1970" w:rsidRPr="009F1970" w:rsidRDefault="009F1970" w:rsidP="00F86D63">
      <w:pPr>
        <w:pStyle w:val="Bullet1"/>
        <w:spacing w:before="60" w:after="60" w:line="240" w:lineRule="auto"/>
      </w:pPr>
      <w:r w:rsidRPr="009F1970">
        <w:t>Review and assess existing training programs to identify areas for improvement, while also considering programs that can be used as is or tailored to meet current needs.</w:t>
      </w:r>
    </w:p>
    <w:p w14:paraId="103098AA" w14:textId="42917222" w:rsidR="009F1970" w:rsidRPr="009F1970" w:rsidRDefault="009F1970" w:rsidP="00F86D63">
      <w:pPr>
        <w:pStyle w:val="Bullet1"/>
        <w:spacing w:before="60" w:after="60" w:line="240" w:lineRule="auto"/>
      </w:pPr>
      <w:r w:rsidRPr="009F1970">
        <w:t xml:space="preserve">Identify </w:t>
      </w:r>
      <w:r w:rsidR="0009338E">
        <w:t xml:space="preserve">other </w:t>
      </w:r>
      <w:r w:rsidRPr="009F1970">
        <w:t xml:space="preserve">appropriate training methods and resources to address the </w:t>
      </w:r>
      <w:r w:rsidR="0009338E">
        <w:t>identified gaps</w:t>
      </w:r>
      <w:r w:rsidRPr="009F1970">
        <w:t>.</w:t>
      </w:r>
    </w:p>
    <w:p w14:paraId="4AB39E51" w14:textId="149B89F0" w:rsidR="009F1970" w:rsidRPr="009F1970" w:rsidRDefault="009F1970" w:rsidP="00F86D63">
      <w:pPr>
        <w:pStyle w:val="Bullet1"/>
        <w:spacing w:before="60" w:after="60" w:line="240" w:lineRule="auto"/>
      </w:pPr>
      <w:r w:rsidRPr="009F1970">
        <w:t xml:space="preserve">Consider budget, time, and available resources when planning the training </w:t>
      </w:r>
      <w:r w:rsidR="0009338E">
        <w:t>solution</w:t>
      </w:r>
      <w:r w:rsidRPr="009F1970">
        <w:t xml:space="preserve">. It may also be necessary to assign </w:t>
      </w:r>
      <w:r w:rsidR="0009338E">
        <w:t xml:space="preserve">someone the </w:t>
      </w:r>
      <w:r w:rsidRPr="009F1970">
        <w:t>responsibility for facilitating and managing the training.</w:t>
      </w:r>
    </w:p>
    <w:p w14:paraId="0C414E38" w14:textId="0C90E5EC" w:rsidR="009F1970" w:rsidRPr="009F1970" w:rsidRDefault="009F1970" w:rsidP="00F86D63">
      <w:pPr>
        <w:pStyle w:val="Bullet1"/>
        <w:spacing w:before="60" w:after="60" w:line="240" w:lineRule="auto"/>
      </w:pPr>
      <w:r w:rsidRPr="009F1970">
        <w:t xml:space="preserve">Work with the individual to establish specific, measurable, achievable, relevant, and time-bound (SMART) goals for their development.  Document a plan that outlines specific areas where the individual needs improvement, </w:t>
      </w:r>
      <w:r w:rsidR="0009338E">
        <w:t xml:space="preserve">the </w:t>
      </w:r>
      <w:r w:rsidRPr="009F1970">
        <w:t>recommended training solutions, timelines, and how progress will be measured.</w:t>
      </w:r>
    </w:p>
    <w:p w14:paraId="5DCCAFCB" w14:textId="0848886A" w:rsidR="0073349E" w:rsidRPr="00F86D63" w:rsidRDefault="00BC708B" w:rsidP="00F86D63">
      <w:pPr>
        <w:pStyle w:val="List1"/>
        <w:spacing w:before="60" w:after="60"/>
        <w:rPr>
          <w:u w:val="single"/>
        </w:rPr>
      </w:pPr>
      <w:r w:rsidRPr="00F86D63">
        <w:rPr>
          <w:u w:val="single"/>
        </w:rPr>
        <w:t>Monitor Progress and Evaluate Training</w:t>
      </w:r>
    </w:p>
    <w:p w14:paraId="64AC0659" w14:textId="0E2C70EC" w:rsidR="009F1970" w:rsidRPr="009F1970" w:rsidRDefault="009F1970" w:rsidP="00F86D63">
      <w:pPr>
        <w:pStyle w:val="Bullet1"/>
        <w:spacing w:before="60" w:after="60" w:line="240" w:lineRule="auto"/>
        <w:rPr>
          <w:lang w:val="en-AU"/>
        </w:rPr>
      </w:pPr>
      <w:r w:rsidRPr="009F1970">
        <w:rPr>
          <w:lang w:val="en-AU"/>
        </w:rPr>
        <w:t xml:space="preserve">After the training, evaluate whether the individual’s performance has improved, their confidence has increased in the targeted areas, and the training objectives were met. </w:t>
      </w:r>
    </w:p>
    <w:p w14:paraId="35F9013E" w14:textId="0B7B972D" w:rsidR="005431FA" w:rsidRPr="00F86D63" w:rsidRDefault="009F1970" w:rsidP="00F86D63">
      <w:pPr>
        <w:pStyle w:val="Bullet1"/>
        <w:spacing w:before="60" w:after="60" w:line="240" w:lineRule="auto"/>
        <w:rPr>
          <w:lang w:val="en-AU"/>
        </w:rPr>
      </w:pPr>
      <w:r w:rsidRPr="009F1970">
        <w:rPr>
          <w:lang w:val="en-AU"/>
        </w:rPr>
        <w:t xml:space="preserve">Document findings </w:t>
      </w:r>
      <w:r w:rsidRPr="009F1970">
        <w:t>for future reference and accountability.</w:t>
      </w:r>
    </w:p>
    <w:sectPr w:rsidR="005431FA" w:rsidRPr="00F86D63" w:rsidSect="003A6A32">
      <w:headerReference w:type="even" r:id="rId33"/>
      <w:headerReference w:type="default" r:id="rId34"/>
      <w:footerReference w:type="default" r:id="rId35"/>
      <w:headerReference w:type="first" r:id="rId36"/>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23" w:author="Abercrombie, Kerrie" w:date="2025-09-06T09:07:00Z" w:initials="KA">
    <w:p w14:paraId="59E772F6" w14:textId="77777777" w:rsidR="002F3407" w:rsidRDefault="002F3407" w:rsidP="002F3407">
      <w:pPr>
        <w:pStyle w:val="CommentText"/>
      </w:pPr>
      <w:r>
        <w:rPr>
          <w:rStyle w:val="CommentReference"/>
        </w:rPr>
        <w:annotationRef/>
      </w:r>
      <w:r>
        <w:t xml:space="preserve">The Introduction has the potential to be improved as it appears to be restating the same text again later in the main body of the document. </w:t>
      </w:r>
    </w:p>
    <w:p w14:paraId="1F3227E1" w14:textId="77777777" w:rsidR="002F3407" w:rsidRDefault="002F3407" w:rsidP="002F3407">
      <w:pPr>
        <w:pStyle w:val="CommentText"/>
      </w:pPr>
    </w:p>
    <w:p w14:paraId="45A0665D" w14:textId="77777777" w:rsidR="002F3407" w:rsidRDefault="002F3407" w:rsidP="002F3407">
      <w:pPr>
        <w:pStyle w:val="CommentText"/>
      </w:pPr>
      <w:r>
        <w:t xml:space="preserve">As a first cut - here is some proposed words to reword section 1 - Introduction.  Perhaps this can be considered and further edited at VTS58. </w:t>
      </w:r>
    </w:p>
  </w:comment>
  <w:comment w:id="271" w:author="Abercrombie, Kerrie" w:date="2025-09-06T09:09:00Z" w:initials="KA">
    <w:p w14:paraId="1D19D9F9" w14:textId="77777777" w:rsidR="002F3407" w:rsidRDefault="002F3407" w:rsidP="002F3407">
      <w:pPr>
        <w:pStyle w:val="CommentText"/>
      </w:pPr>
      <w:r>
        <w:rPr>
          <w:rStyle w:val="CommentReference"/>
        </w:rPr>
        <w:annotationRef/>
      </w:r>
      <w:r>
        <w:t>It really needs the “Who” described</w:t>
      </w:r>
    </w:p>
  </w:comment>
  <w:comment w:id="276" w:author="Abercrombie, Kerrie" w:date="2025-09-06T09:08:00Z" w:initials="KA">
    <w:p w14:paraId="50687485" w14:textId="29B5CAE5" w:rsidR="002F3407" w:rsidRDefault="002F3407" w:rsidP="002F3407">
      <w:pPr>
        <w:pStyle w:val="CommentText"/>
      </w:pPr>
      <w:r>
        <w:rPr>
          <w:rStyle w:val="CommentReference"/>
        </w:rPr>
        <w:annotationRef/>
      </w:r>
      <w:r>
        <w:t xml:space="preserve">Trying to link the title of the Guideline to the doc purpose. </w:t>
      </w:r>
    </w:p>
  </w:comment>
  <w:comment w:id="282" w:author="Abercrombie, Kerrie" w:date="2025-09-06T09:12:00Z" w:initials="KA">
    <w:p w14:paraId="0376A8AD" w14:textId="77777777" w:rsidR="002F3407" w:rsidRDefault="002F3407" w:rsidP="002F3407">
      <w:pPr>
        <w:pStyle w:val="CommentText"/>
      </w:pPr>
      <w:r>
        <w:rPr>
          <w:rStyle w:val="CommentReference"/>
        </w:rPr>
        <w:annotationRef/>
      </w:r>
      <w:r>
        <w:t>Minor tweaks to be consistent with recent revision of G1027 and other IALA Guidelines</w:t>
      </w:r>
    </w:p>
  </w:comment>
  <w:comment w:id="305" w:author="Abercrombie, Kerrie" w:date="2025-09-06T09:14:00Z" w:initials="KA">
    <w:p w14:paraId="0A8829B4" w14:textId="77777777" w:rsidR="002F3407" w:rsidRDefault="002F3407" w:rsidP="002F3407">
      <w:pPr>
        <w:pStyle w:val="CommentText"/>
      </w:pPr>
      <w:r>
        <w:rPr>
          <w:rStyle w:val="CommentReference"/>
        </w:rPr>
        <w:annotationRef/>
      </w:r>
      <w:r>
        <w:t>This message is already conveyed in the intro and it is questionable to whether this adds value</w:t>
      </w:r>
    </w:p>
  </w:comment>
  <w:comment w:id="330" w:author="Abercrombie, Kerrie" w:date="2025-09-06T09:16:00Z" w:initials="KA">
    <w:p w14:paraId="2D9A8688" w14:textId="77777777" w:rsidR="002F3407" w:rsidRDefault="002F3407" w:rsidP="002F3407">
      <w:pPr>
        <w:pStyle w:val="CommentText"/>
      </w:pPr>
      <w:r>
        <w:rPr>
          <w:rStyle w:val="CommentReference"/>
        </w:rPr>
        <w:annotationRef/>
      </w:r>
      <w:r>
        <w:t xml:space="preserve">This dot point doesn’t appear to add value, noting that the focus and the purpose of the document is aimed at VTS providers and CAs.   </w:t>
      </w:r>
    </w:p>
    <w:p w14:paraId="1C27DB16" w14:textId="77777777" w:rsidR="002F3407" w:rsidRDefault="002F3407" w:rsidP="002F3407">
      <w:pPr>
        <w:pStyle w:val="CommentText"/>
      </w:pPr>
    </w:p>
    <w:p w14:paraId="400CA000" w14:textId="77777777" w:rsidR="002F3407" w:rsidRDefault="002F3407" w:rsidP="002F3407">
      <w:pPr>
        <w:pStyle w:val="CommentText"/>
      </w:pPr>
      <w:r>
        <w:t>It would appear to be more important to quote from section 8.2 in IMO Res</w:t>
      </w:r>
    </w:p>
    <w:p w14:paraId="3F630501" w14:textId="77777777" w:rsidR="002F3407" w:rsidRDefault="002F3407" w:rsidP="002F3407">
      <w:pPr>
        <w:pStyle w:val="CommentText"/>
      </w:pPr>
    </w:p>
    <w:p w14:paraId="540150E1" w14:textId="77777777" w:rsidR="002F3407" w:rsidRDefault="002F3407" w:rsidP="002F3407">
      <w:pPr>
        <w:pStyle w:val="CommentText"/>
      </w:pPr>
      <w:r>
        <w:t xml:space="preserve">Plus, this text is already stated in many other VTS documents such as G1150, the VTS manual, the resolution. </w:t>
      </w:r>
    </w:p>
  </w:comment>
  <w:comment w:id="336" w:author="Abercrombie, Kerrie" w:date="2025-09-06T09:17:00Z" w:initials="KA">
    <w:p w14:paraId="3733FBC2" w14:textId="77777777" w:rsidR="002F3407" w:rsidRDefault="002F3407" w:rsidP="002F3407">
      <w:pPr>
        <w:pStyle w:val="CommentText"/>
      </w:pPr>
      <w:r>
        <w:rPr>
          <w:rStyle w:val="CommentReference"/>
        </w:rPr>
        <w:annotationRef/>
      </w:r>
      <w:r>
        <w:t>This text has been brought down from the previous intro</w:t>
      </w:r>
    </w:p>
  </w:comment>
  <w:comment w:id="351" w:author="Abercrombie, Kerrie" w:date="2025-09-06T09:18:00Z" w:initials="KA">
    <w:p w14:paraId="094C0692" w14:textId="77777777" w:rsidR="002F3407" w:rsidRDefault="002F3407" w:rsidP="002F3407">
      <w:pPr>
        <w:pStyle w:val="CommentText"/>
      </w:pPr>
      <w:r>
        <w:rPr>
          <w:rStyle w:val="CommentReference"/>
        </w:rPr>
        <w:annotationRef/>
      </w:r>
      <w:r>
        <w:t>If we are quoting then this should be the same as what is currently in R0103 otherwise perhaps we need to request Secretariat to update R0103 accordingly.</w:t>
      </w:r>
    </w:p>
  </w:comment>
  <w:comment w:id="408" w:author="Abercrombie, Kerrie" w:date="2025-09-06T09:23:00Z" w:initials="KA">
    <w:p w14:paraId="17CEEFC9" w14:textId="77777777" w:rsidR="002F3407" w:rsidRDefault="002F3407" w:rsidP="002F3407">
      <w:pPr>
        <w:pStyle w:val="CommentText"/>
      </w:pPr>
      <w:r>
        <w:rPr>
          <w:rStyle w:val="CommentReference"/>
        </w:rPr>
        <w:annotationRef/>
      </w:r>
      <w:r>
        <w:t>Suggest this may be misleading to have a VTS manager listed here in these dot points as they may not fit the definition above (eg it may be a Harbour master, with master mariner skills but they does not conform with 8.2 of the resolution)</w:t>
      </w:r>
    </w:p>
    <w:p w14:paraId="78D1AAE3" w14:textId="77777777" w:rsidR="002F3407" w:rsidRDefault="002F3407" w:rsidP="002F3407">
      <w:pPr>
        <w:pStyle w:val="CommentText"/>
      </w:pPr>
    </w:p>
    <w:p w14:paraId="4753420F" w14:textId="77777777" w:rsidR="002F3407" w:rsidRDefault="002F3407" w:rsidP="002F3407">
      <w:pPr>
        <w:pStyle w:val="CommentText"/>
      </w:pPr>
      <w:r>
        <w:t>Perhaps VTS manager needs to be removed from this dot point list and a separate para written .  Some suggested text is below</w:t>
      </w:r>
    </w:p>
  </w:comment>
  <w:comment w:id="411" w:author="Abercrombie, Kerrie" w:date="2025-09-06T09:23:00Z" w:initials="KA">
    <w:p w14:paraId="197ADD93" w14:textId="77777777" w:rsidR="002F3407" w:rsidRDefault="002F3407" w:rsidP="002F3407">
      <w:pPr>
        <w:pStyle w:val="CommentText"/>
      </w:pPr>
      <w:r>
        <w:rPr>
          <w:rStyle w:val="CommentReference"/>
        </w:rPr>
        <w:annotationRef/>
      </w:r>
      <w:r>
        <w:t xml:space="preserve">This is not a set list of people that need to be employed at a VTS centre.  Therefore, the “and” needs to go.  </w:t>
      </w:r>
    </w:p>
  </w:comment>
  <w:comment w:id="420" w:author="Abercrombie, Kerrie" w:date="2025-09-06T09:25:00Z" w:initials="KA">
    <w:p w14:paraId="26FEC59C" w14:textId="77777777" w:rsidR="002F3407" w:rsidRDefault="002F3407" w:rsidP="002F3407">
      <w:pPr>
        <w:pStyle w:val="CommentText"/>
      </w:pPr>
      <w:r>
        <w:rPr>
          <w:rStyle w:val="CommentReference"/>
        </w:rPr>
        <w:annotationRef/>
      </w:r>
      <w:r>
        <w:t>Do we need this section?  How important is it?</w:t>
      </w:r>
    </w:p>
    <w:p w14:paraId="16EFBD94" w14:textId="77777777" w:rsidR="002F3407" w:rsidRDefault="002F3407" w:rsidP="002F3407">
      <w:pPr>
        <w:pStyle w:val="CommentText"/>
      </w:pPr>
    </w:p>
    <w:p w14:paraId="06488A52" w14:textId="77777777" w:rsidR="002F3407" w:rsidRDefault="002F3407" w:rsidP="002F3407">
      <w:pPr>
        <w:pStyle w:val="CommentText"/>
      </w:pPr>
      <w:r>
        <w:t xml:space="preserve">Two suggestions, either </w:t>
      </w:r>
    </w:p>
    <w:p w14:paraId="27EF1E11" w14:textId="77777777" w:rsidR="002F3407" w:rsidRDefault="002F3407" w:rsidP="002F3407">
      <w:pPr>
        <w:pStyle w:val="CommentText"/>
        <w:ind w:left="300"/>
      </w:pPr>
      <w:r>
        <w:t xml:space="preserve">Place it as the last paragraph under section 4, or </w:t>
      </w:r>
    </w:p>
    <w:p w14:paraId="0898E476" w14:textId="77777777" w:rsidR="002F3407" w:rsidRDefault="002F3407" w:rsidP="002F3407">
      <w:pPr>
        <w:pStyle w:val="CommentText"/>
        <w:ind w:left="300"/>
      </w:pPr>
      <w:r>
        <w:t>Move it down and it becomes the new section 4.5</w:t>
      </w:r>
    </w:p>
  </w:comment>
  <w:comment w:id="430" w:author="Abercrombie, Kerrie" w:date="2025-09-06T09:25:00Z" w:initials="KA">
    <w:p w14:paraId="5EAFDE8C" w14:textId="77777777" w:rsidR="002F3407" w:rsidRDefault="002F3407" w:rsidP="002F3407">
      <w:pPr>
        <w:pStyle w:val="CommentText"/>
      </w:pPr>
      <w:r>
        <w:rPr>
          <w:rStyle w:val="CommentReference"/>
        </w:rPr>
        <w:annotationRef/>
      </w:r>
      <w:r>
        <w:t>Suggest this text is moved up  to straight under section 4 as this defines what are VTS personnel</w:t>
      </w:r>
    </w:p>
  </w:comment>
  <w:comment w:id="442" w:author="Jillian Carson-Jackson" w:date="2025-08-21T18:54:00Z" w:initials="JCJ">
    <w:p w14:paraId="04DEA6E1" w14:textId="66BA442A" w:rsidR="002007E8" w:rsidRDefault="002007E8" w:rsidP="002007E8">
      <w:pPr>
        <w:pStyle w:val="CommentText"/>
      </w:pPr>
      <w:r>
        <w:rPr>
          <w:rStyle w:val="CommentReference"/>
        </w:rPr>
        <w:annotationRef/>
      </w:r>
      <w:r>
        <w:rPr>
          <w:lang w:val="en-US"/>
        </w:rPr>
        <w:t xml:space="preserve">It is proposed to remove this section as it duplicates the Resolution and is included in the introduction. </w:t>
      </w:r>
    </w:p>
  </w:comment>
  <w:comment w:id="461" w:author="Abercrombie, Kerrie" w:date="2025-09-06T09:27:00Z" w:initials="KA">
    <w:p w14:paraId="5D150E26" w14:textId="77777777" w:rsidR="002F3407" w:rsidRDefault="002F3407" w:rsidP="002F3407">
      <w:pPr>
        <w:pStyle w:val="CommentText"/>
      </w:pPr>
      <w:r>
        <w:rPr>
          <w:rStyle w:val="CommentReference"/>
        </w:rPr>
        <w:annotationRef/>
      </w:r>
      <w:r>
        <w:t xml:space="preserve">Suggest that we don’t recraft words - but instead lets use what is described in IMO Res. </w:t>
      </w:r>
    </w:p>
  </w:comment>
  <w:comment w:id="470" w:author="Abercrombie, Kerrie" w:date="2025-09-05T19:13:00Z" w:initials="KA">
    <w:p w14:paraId="4C93F3E9" w14:textId="6929C7E9" w:rsidR="00EB4F35" w:rsidRDefault="00EB4F35" w:rsidP="00EB4F35">
      <w:pPr>
        <w:pStyle w:val="CommentText"/>
      </w:pPr>
      <w:r>
        <w:rPr>
          <w:rStyle w:val="CommentReference"/>
        </w:rPr>
        <w:annotationRef/>
      </w:r>
      <w:r>
        <w:t xml:space="preserve">Content came from C0103-2 model course, section 3. </w:t>
      </w:r>
    </w:p>
  </w:comment>
  <w:comment w:id="474" w:author="Abercrombie, Kerrie" w:date="2025-09-05T19:09:00Z" w:initials="KA">
    <w:p w14:paraId="3E21E086" w14:textId="523B8F8D" w:rsidR="0053736D" w:rsidRDefault="0053736D" w:rsidP="0053736D">
      <w:pPr>
        <w:pStyle w:val="CommentText"/>
      </w:pPr>
      <w:r>
        <w:rPr>
          <w:rStyle w:val="CommentReference"/>
        </w:rPr>
        <w:annotationRef/>
      </w:r>
      <w:r>
        <w:t>Content extracted from C0103-2 model course, section 3</w:t>
      </w:r>
    </w:p>
  </w:comment>
  <w:comment w:id="491" w:author="Abercrombie, Kerrie" w:date="2025-09-03T11:14:00Z" w:initials="KA">
    <w:p w14:paraId="37BC06C4" w14:textId="77777777" w:rsidR="009C4A4B" w:rsidRDefault="00631879" w:rsidP="009C4A4B">
      <w:pPr>
        <w:pStyle w:val="CommentText"/>
      </w:pPr>
      <w:r>
        <w:rPr>
          <w:rStyle w:val="CommentReference"/>
        </w:rPr>
        <w:annotationRef/>
      </w:r>
      <w:r w:rsidR="009C4A4B">
        <w:t xml:space="preserve">Suggest this whole section is brought down after OJT instructor as a VTS Manager is an optional role. </w:t>
      </w:r>
    </w:p>
  </w:comment>
  <w:comment w:id="494" w:author="Abercrombie, Kerrie" w:date="2025-09-09T07:58:00Z" w:initials="KA">
    <w:p w14:paraId="71C17E7C" w14:textId="77777777" w:rsidR="00CF47B3" w:rsidRDefault="00CF47B3" w:rsidP="00CF47B3">
      <w:pPr>
        <w:pStyle w:val="CommentText"/>
      </w:pPr>
      <w:r>
        <w:rPr>
          <w:rStyle w:val="CommentReference"/>
        </w:rPr>
        <w:annotationRef/>
      </w:r>
      <w:r>
        <w:t>IALA have moved away from Blue boxes and this is now inline with text.  Suggest this may also need a linked reference at the end</w:t>
      </w:r>
    </w:p>
  </w:comment>
  <w:comment w:id="506" w:author="Jillian Carson-Jackson" w:date="2025-08-21T19:11:00Z" w:initials="JCJ">
    <w:p w14:paraId="0229AF74" w14:textId="04021365" w:rsidR="00172C88" w:rsidRDefault="00172C88" w:rsidP="00172C88">
      <w:pPr>
        <w:pStyle w:val="CommentText"/>
      </w:pPr>
      <w:r>
        <w:rPr>
          <w:rStyle w:val="CommentReference"/>
        </w:rPr>
        <w:annotationRef/>
      </w:r>
      <w:r>
        <w:rPr>
          <w:lang w:val="en-US"/>
        </w:rPr>
        <w:t>Revised to reflect the recently updated C0103-4</w:t>
      </w:r>
    </w:p>
  </w:comment>
  <w:comment w:id="535" w:author="Abercrombie, Kerrie" w:date="2025-09-06T09:31:00Z" w:initials="KA">
    <w:p w14:paraId="6D642BCB" w14:textId="77777777" w:rsidR="00990DD6" w:rsidRDefault="00990DD6" w:rsidP="00990DD6">
      <w:pPr>
        <w:pStyle w:val="CommentText"/>
      </w:pPr>
      <w:r>
        <w:rPr>
          <w:rStyle w:val="CommentReference"/>
        </w:rPr>
        <w:annotationRef/>
      </w:r>
      <w:r>
        <w:t>This is simply a list of things that may be included as minimum entry requirements.  The “and” is not needed</w:t>
      </w:r>
    </w:p>
  </w:comment>
  <w:comment w:id="538" w:author="Abercrombie, Kerrie" w:date="2025-09-06T09:32:00Z" w:initials="KA">
    <w:p w14:paraId="537A0E50" w14:textId="77777777" w:rsidR="00990DD6" w:rsidRDefault="00990DD6" w:rsidP="00990DD6">
      <w:pPr>
        <w:pStyle w:val="CommentText"/>
      </w:pPr>
      <w:r>
        <w:rPr>
          <w:rStyle w:val="CommentReference"/>
        </w:rPr>
        <w:annotationRef/>
      </w:r>
      <w:r>
        <w:t>Suggested amendments to improve readability and simplicity</w:t>
      </w:r>
    </w:p>
  </w:comment>
  <w:comment w:id="557" w:author="Abercrombie, Kerrie" w:date="2025-09-05T22:18:00Z" w:initials="KA">
    <w:p w14:paraId="604B2658" w14:textId="1D0183AB" w:rsidR="008017D9" w:rsidRDefault="008017D9" w:rsidP="008017D9">
      <w:pPr>
        <w:pStyle w:val="CommentText"/>
      </w:pPr>
      <w:r>
        <w:rPr>
          <w:rStyle w:val="CommentReference"/>
        </w:rPr>
        <w:annotationRef/>
      </w:r>
      <w:r>
        <w:t>Can any of this section be updated based on the direction which the new guideline is heading??</w:t>
      </w:r>
    </w:p>
  </w:comment>
  <w:comment w:id="562" w:author="Abercrombie, Kerrie" w:date="2025-09-05T19:14:00Z" w:initials="KA">
    <w:p w14:paraId="2FC6012A" w14:textId="2A5797D3" w:rsidR="00EB4F35" w:rsidRDefault="00EB4F35" w:rsidP="00EB4F35">
      <w:pPr>
        <w:pStyle w:val="CommentText"/>
      </w:pPr>
      <w:r>
        <w:rPr>
          <w:rStyle w:val="CommentReference"/>
        </w:rPr>
        <w:annotationRef/>
      </w:r>
      <w:r>
        <w:t xml:space="preserve">It’s a non-descript list of things </w:t>
      </w:r>
    </w:p>
  </w:comment>
  <w:comment w:id="574" w:author="Abercrombie, Kerrie" w:date="2025-09-06T09:45:00Z" w:initials="KA">
    <w:p w14:paraId="37650EBB" w14:textId="77777777" w:rsidR="00990DD6" w:rsidRDefault="00990DD6" w:rsidP="00990DD6">
      <w:pPr>
        <w:pStyle w:val="CommentText"/>
      </w:pPr>
      <w:r>
        <w:rPr>
          <w:rStyle w:val="CommentReference"/>
        </w:rPr>
        <w:annotationRef/>
      </w:r>
      <w:r>
        <w:t>Again, this is a list of things that someone may choose to do.  The  “and” implies that all must be complied with</w:t>
      </w:r>
    </w:p>
  </w:comment>
  <w:comment w:id="736" w:author="Abercrombie, Kerrie" w:date="2025-09-06T09:37:00Z" w:initials="KA">
    <w:p w14:paraId="1CE4D314" w14:textId="52CC2E6A" w:rsidR="00990DD6" w:rsidRDefault="00990DD6" w:rsidP="00990DD6">
      <w:pPr>
        <w:pStyle w:val="CommentText"/>
      </w:pPr>
      <w:r>
        <w:rPr>
          <w:rStyle w:val="CommentReference"/>
        </w:rPr>
        <w:annotationRef/>
      </w:r>
      <w:r>
        <w:t xml:space="preserve">This whole section needs to be refocussed as its difficult to see what contributes to implementing the practices recommendation R0103.   </w:t>
      </w:r>
    </w:p>
    <w:p w14:paraId="1182765E" w14:textId="77777777" w:rsidR="00990DD6" w:rsidRDefault="00990DD6" w:rsidP="00990DD6">
      <w:pPr>
        <w:pStyle w:val="CommentText"/>
      </w:pPr>
    </w:p>
    <w:p w14:paraId="5503AE4B" w14:textId="77777777" w:rsidR="00990DD6" w:rsidRDefault="00990DD6" w:rsidP="00990DD6">
      <w:pPr>
        <w:pStyle w:val="CommentText"/>
      </w:pPr>
      <w:r>
        <w:t xml:space="preserve">Our job is to describe the practices we want VTS providers  / competent authorities to comply with - as oppose to a section that contains a whole heap of general information. </w:t>
      </w:r>
    </w:p>
    <w:p w14:paraId="09424B4A" w14:textId="77777777" w:rsidR="00990DD6" w:rsidRDefault="00990DD6" w:rsidP="00990DD6">
      <w:pPr>
        <w:pStyle w:val="CommentText"/>
      </w:pPr>
    </w:p>
    <w:p w14:paraId="323FB02F" w14:textId="77777777" w:rsidR="00990DD6" w:rsidRDefault="00990DD6" w:rsidP="00990DD6">
      <w:pPr>
        <w:pStyle w:val="CommentText"/>
      </w:pPr>
      <w:r>
        <w:t>Here are some suggested words to refocus and replace the existing section</w:t>
      </w:r>
    </w:p>
  </w:comment>
  <w:comment w:id="1115" w:author="Jillian Carson-Jackson" w:date="2025-08-21T19:33:00Z" w:initials="JCJ">
    <w:p w14:paraId="69744D77" w14:textId="289C63C6" w:rsidR="00802436" w:rsidRDefault="00802436" w:rsidP="00802436">
      <w:pPr>
        <w:pStyle w:val="CommentText"/>
      </w:pPr>
      <w:r>
        <w:rPr>
          <w:rStyle w:val="CommentReference"/>
        </w:rPr>
        <w:annotationRef/>
      </w:r>
      <w:r>
        <w:rPr>
          <w:lang w:val="en-US"/>
        </w:rPr>
        <w:t>Note - if this is agreed, consequential change required to model courses</w:t>
      </w:r>
      <w:r>
        <w:t xml:space="preserve"> as it refers to:</w:t>
      </w:r>
    </w:p>
    <w:p w14:paraId="2DCCAB85" w14:textId="77777777" w:rsidR="00802436" w:rsidRDefault="00802436" w:rsidP="00802436">
      <w:pPr>
        <w:pStyle w:val="CommentText"/>
      </w:pPr>
    </w:p>
    <w:p w14:paraId="1FDCC644" w14:textId="77777777" w:rsidR="00802436" w:rsidRDefault="00802436" w:rsidP="00802436">
      <w:pPr>
        <w:pStyle w:val="CommentText"/>
      </w:pPr>
      <w:r>
        <w:rPr>
          <w:i/>
          <w:iCs/>
        </w:rPr>
        <w:t xml:space="preserve">Guideline G1156 Recruitment, training and certification of VTS personnel states that “Model courses provided by accredited training organizations should be approved by the competent authority.” </w:t>
      </w:r>
    </w:p>
  </w:comment>
  <w:comment w:id="1201" w:author="Jillian Carson-Jackson" w:date="2025-08-21T19:13:00Z" w:initials="JCJ">
    <w:p w14:paraId="639C7F38" w14:textId="433582CA" w:rsidR="00BD218A" w:rsidRDefault="00BD218A" w:rsidP="00BD218A">
      <w:pPr>
        <w:pStyle w:val="CommentText"/>
      </w:pPr>
      <w:r>
        <w:rPr>
          <w:rStyle w:val="CommentReference"/>
        </w:rPr>
        <w:annotationRef/>
      </w:r>
      <w:r>
        <w:rPr>
          <w:lang w:val="en-US"/>
        </w:rPr>
        <w:t>Note - IMO Res. A.1158(32) states that the VTS Provider: s</w:t>
      </w:r>
      <w:r>
        <w:rPr>
          <w:i/>
          <w:iCs/>
        </w:rPr>
        <w:t xml:space="preserve">hould ensure that VTS are adequately staffed and that VTS personnel are appropriately trained and qualified. </w:t>
      </w:r>
    </w:p>
    <w:p w14:paraId="4669866C" w14:textId="77777777" w:rsidR="00BD218A" w:rsidRDefault="00BD218A" w:rsidP="00BD218A">
      <w:pPr>
        <w:pStyle w:val="CommentText"/>
      </w:pPr>
      <w:r>
        <w:rPr>
          <w:lang w:val="en-US"/>
        </w:rPr>
        <w:t xml:space="preserve">Therefore it is proposed that this sentence is no longer required. </w:t>
      </w:r>
    </w:p>
  </w:comment>
  <w:comment w:id="1543" w:author="Jillian Carson-Jackson" w:date="2025-08-21T19:33:00Z" w:initials="JCJ">
    <w:p w14:paraId="1BEBD796" w14:textId="4FEBF42F" w:rsidR="00434310" w:rsidRDefault="00434310" w:rsidP="00434310">
      <w:pPr>
        <w:pStyle w:val="CommentText"/>
      </w:pPr>
      <w:r>
        <w:rPr>
          <w:rStyle w:val="CommentReference"/>
        </w:rPr>
        <w:annotationRef/>
      </w:r>
      <w:r>
        <w:rPr>
          <w:lang w:val="en-US"/>
        </w:rPr>
        <w:t>Note - if this is agreed, consequential change required to model courses</w:t>
      </w:r>
      <w:r>
        <w:t xml:space="preserve"> as it refers to:</w:t>
      </w:r>
    </w:p>
    <w:p w14:paraId="41BA4FA3" w14:textId="77777777" w:rsidR="00434310" w:rsidRDefault="00434310" w:rsidP="00434310">
      <w:pPr>
        <w:pStyle w:val="CommentText"/>
      </w:pPr>
    </w:p>
    <w:p w14:paraId="548F4AB8" w14:textId="77777777" w:rsidR="00434310" w:rsidRDefault="00434310" w:rsidP="00434310">
      <w:pPr>
        <w:pStyle w:val="CommentText"/>
      </w:pPr>
      <w:r>
        <w:rPr>
          <w:i/>
          <w:iCs/>
        </w:rPr>
        <w:t xml:space="preserve">Guideline G1156 Recruitment, training and certification of VTS personnel states that “Model courses provided by accredited training organizations should be approved by the competent authority.” </w:t>
      </w:r>
    </w:p>
  </w:comment>
  <w:comment w:id="1566" w:author="Abercrombie, Kerrie" w:date="2025-09-05T16:51:00Z" w:initials="KA">
    <w:p w14:paraId="1595C5A3" w14:textId="77777777" w:rsidR="009B1DC4" w:rsidRDefault="00565D78" w:rsidP="009B1DC4">
      <w:pPr>
        <w:pStyle w:val="CommentText"/>
      </w:pPr>
      <w:r>
        <w:rPr>
          <w:rStyle w:val="CommentReference"/>
        </w:rPr>
        <w:annotationRef/>
      </w:r>
      <w:r w:rsidR="009B1DC4">
        <w:t xml:space="preserve">Some suggested text to replace the existing sections 7.3 and 7.4.  </w:t>
      </w:r>
    </w:p>
    <w:p w14:paraId="2DCBB331" w14:textId="77777777" w:rsidR="009B1DC4" w:rsidRDefault="009B1DC4" w:rsidP="009B1DC4">
      <w:pPr>
        <w:pStyle w:val="CommentText"/>
      </w:pPr>
    </w:p>
    <w:p w14:paraId="6F5CD467" w14:textId="77777777" w:rsidR="009B1DC4" w:rsidRDefault="009B1DC4" w:rsidP="009B1DC4">
      <w:pPr>
        <w:pStyle w:val="CommentText"/>
      </w:pPr>
      <w:r>
        <w:t>Further, additional comments have made against the old section 7.3 below</w:t>
      </w:r>
    </w:p>
  </w:comment>
  <w:comment w:id="1614" w:author="Abercrombie, Kerrie" w:date="2025-09-06T10:01:00Z" w:initials="KA">
    <w:p w14:paraId="334C2E75" w14:textId="77777777" w:rsidR="009B1DC4" w:rsidRDefault="009B1DC4" w:rsidP="009B1DC4">
      <w:pPr>
        <w:pStyle w:val="CommentText"/>
      </w:pPr>
      <w:r>
        <w:rPr>
          <w:rStyle w:val="CommentReference"/>
        </w:rPr>
        <w:annotationRef/>
      </w:r>
      <w:r>
        <w:t>Suggest this para is replaced by pointing the reader straight to G1014.   This means when G1014 is updated, then consequential changes are not required.</w:t>
      </w:r>
    </w:p>
    <w:p w14:paraId="0C9F0910" w14:textId="77777777" w:rsidR="009B1DC4" w:rsidRDefault="009B1DC4" w:rsidP="009B1DC4">
      <w:pPr>
        <w:pStyle w:val="CommentText"/>
      </w:pPr>
    </w:p>
    <w:p w14:paraId="752B9388" w14:textId="77777777" w:rsidR="009B1DC4" w:rsidRDefault="009B1DC4" w:rsidP="009B1DC4">
      <w:pPr>
        <w:pStyle w:val="CommentText"/>
      </w:pPr>
      <w:r>
        <w:t>Further, this new para now describes the practices that a CA need to undertake.</w:t>
      </w:r>
    </w:p>
  </w:comment>
  <w:comment w:id="1631" w:author="Abercrombie, Kerrie" w:date="2025-09-06T09:56:00Z" w:initials="KA">
    <w:p w14:paraId="5C4F72A9" w14:textId="77777777" w:rsidR="00D46838" w:rsidRDefault="009B1DC4" w:rsidP="00D46838">
      <w:pPr>
        <w:pStyle w:val="CommentText"/>
      </w:pPr>
      <w:r>
        <w:rPr>
          <w:rStyle w:val="CommentReference"/>
        </w:rPr>
        <w:annotationRef/>
      </w:r>
      <w:r w:rsidR="00D46838">
        <w:t xml:space="preserve">Sections 7.3 and 7.4 never really seemed to fit in that well … it just simply existed as it was text that had come from the previous old version of R103 document.  Suggest that in this revision it may be timely to remove these two sections and replace it with some general intro text under section 7, then anything else that may be considered worthy from these lists to be incorporated into section 4.5 G1014 when it is reviewed (eg soon, noting the revision of the model courses are almost complete) or similarly to section 7.2 above. </w:t>
      </w:r>
    </w:p>
    <w:p w14:paraId="6EEE9CB3" w14:textId="77777777" w:rsidR="00D46838" w:rsidRDefault="00D46838" w:rsidP="00D46838">
      <w:pPr>
        <w:pStyle w:val="CommentText"/>
      </w:pPr>
    </w:p>
    <w:p w14:paraId="60DA00F0" w14:textId="77777777" w:rsidR="00D46838" w:rsidRDefault="00D46838" w:rsidP="00D46838">
      <w:pPr>
        <w:pStyle w:val="CommentText"/>
      </w:pPr>
      <w:r>
        <w:t>A major concern with these information paragraphs - Is how can a Competent Authority / VTS provider ensure that these requirements are being met .  For example,  how would these be assessed during the G1014 approval process, what do we do and how do we assess that an individual has all these skills</w:t>
      </w:r>
    </w:p>
  </w:comment>
  <w:comment w:id="1675" w:author="Jillian Carson-Jackson" w:date="2025-02-10T22:41:00Z" w:initials="JCJ">
    <w:p w14:paraId="70CA25C3" w14:textId="008616FF" w:rsidR="00672FBB" w:rsidRDefault="00C61132" w:rsidP="00672FBB">
      <w:pPr>
        <w:pStyle w:val="CommentText"/>
      </w:pPr>
      <w:r>
        <w:rPr>
          <w:rStyle w:val="CommentReference"/>
        </w:rPr>
        <w:annotationRef/>
      </w:r>
      <w:r w:rsidR="00672FBB">
        <w:t>Confirm with IALA Secretariate - any possible impact of IALA moving to an IGO on this aspect.  (Tom / Minsu - comments?)</w:t>
      </w:r>
    </w:p>
  </w:comment>
  <w:comment w:id="1681" w:author="Abercrombie, Kerrie" w:date="2025-09-09T07:42:00Z" w:initials="KA">
    <w:p w14:paraId="4E4499F7" w14:textId="77777777" w:rsidR="00A0629F" w:rsidRDefault="00A0629F" w:rsidP="00A0629F">
      <w:pPr>
        <w:pStyle w:val="CommentText"/>
      </w:pPr>
      <w:r>
        <w:rPr>
          <w:rStyle w:val="CommentReference"/>
        </w:rPr>
        <w:annotationRef/>
      </w:r>
      <w:r>
        <w:t xml:space="preserve">Suggest this section could be deleted given that Section 9 is more detailed and describes how to maintain qualifications. </w:t>
      </w:r>
    </w:p>
    <w:p w14:paraId="38D364EF" w14:textId="77777777" w:rsidR="00A0629F" w:rsidRDefault="00A0629F" w:rsidP="00A0629F">
      <w:pPr>
        <w:pStyle w:val="CommentText"/>
      </w:pPr>
    </w:p>
    <w:p w14:paraId="08F9EE04" w14:textId="77777777" w:rsidR="00A0629F" w:rsidRDefault="00A0629F" w:rsidP="00A0629F">
      <w:pPr>
        <w:pStyle w:val="CommentText"/>
      </w:pPr>
      <w:r>
        <w:t xml:space="preserve">Further, there is no scope for a CA to “re-issue”  a certificate as this is awarded by a training organisation to a person when they successfully complete a Model course.  This qualification is to revalidated at intervals between 3 to 5 years.  </w:t>
      </w:r>
    </w:p>
  </w:comment>
  <w:comment w:id="1703" w:author="Jillian Carson-Jackson" w:date="2025-08-21T19:37:00Z" w:initials="JCJ">
    <w:p w14:paraId="402FAED8" w14:textId="7E4E0367" w:rsidR="00561E1E" w:rsidRDefault="00561E1E" w:rsidP="00561E1E">
      <w:pPr>
        <w:pStyle w:val="CommentText"/>
      </w:pPr>
      <w:r>
        <w:rPr>
          <w:rStyle w:val="CommentReference"/>
        </w:rPr>
        <w:annotationRef/>
      </w:r>
      <w:r>
        <w:rPr>
          <w:lang w:val="en-US"/>
        </w:rPr>
        <w:t xml:space="preserve">To review - address what to do when a certificate has expired. </w:t>
      </w:r>
    </w:p>
  </w:comment>
  <w:comment w:id="1723" w:author="Abercrombie, Kerrie" w:date="2025-09-09T07:39:00Z" w:initials="KA">
    <w:p w14:paraId="5ED83996" w14:textId="77777777" w:rsidR="00A0629F" w:rsidRDefault="00A0629F" w:rsidP="00A0629F">
      <w:pPr>
        <w:pStyle w:val="CommentText"/>
      </w:pPr>
      <w:r>
        <w:rPr>
          <w:rStyle w:val="CommentReference"/>
        </w:rPr>
        <w:annotationRef/>
      </w:r>
      <w:r>
        <w:t>This simply list but it is not all inclusive.  Its just a list the “and” implies it should all be adhered to</w:t>
      </w:r>
    </w:p>
  </w:comment>
  <w:comment w:id="1736" w:author="Abercrombie, Kerrie" w:date="2025-09-09T07:38:00Z" w:initials="KA">
    <w:p w14:paraId="68A47F2A" w14:textId="11C118F0" w:rsidR="00A0629F" w:rsidRDefault="00A0629F" w:rsidP="00A0629F">
      <w:pPr>
        <w:pStyle w:val="CommentText"/>
      </w:pPr>
      <w:r>
        <w:rPr>
          <w:rStyle w:val="CommentReference"/>
        </w:rPr>
        <w:annotationRef/>
      </w:r>
      <w:r>
        <w:t>Again, this simply list but it is not all inclusive.  Its just a list the “and” implies it should all be adhered to</w:t>
      </w:r>
    </w:p>
  </w:comment>
  <w:comment w:id="1739" w:author="Jillian Carson-Jackson" w:date="2025-08-21T20:14:00Z" w:initials="JCJ">
    <w:p w14:paraId="46BA92E3" w14:textId="42226089" w:rsidR="0023049A" w:rsidRDefault="0023049A" w:rsidP="0023049A">
      <w:pPr>
        <w:pStyle w:val="CommentText"/>
      </w:pPr>
      <w:r>
        <w:rPr>
          <w:rStyle w:val="CommentReference"/>
        </w:rPr>
        <w:annotationRef/>
      </w:r>
      <w:r>
        <w:rPr>
          <w:lang w:val="en-US"/>
        </w:rPr>
        <w:t>Revisions to this section to reflect the work on C0103-5</w:t>
      </w:r>
    </w:p>
  </w:comment>
  <w:comment w:id="1744" w:author="Abercrombie, Kerrie" w:date="2025-09-10T11:30:00Z" w:initials="KA">
    <w:p w14:paraId="1035811E" w14:textId="77777777" w:rsidR="00587883" w:rsidRDefault="00587883" w:rsidP="00587883">
      <w:pPr>
        <w:pStyle w:val="CommentText"/>
      </w:pPr>
      <w:r>
        <w:rPr>
          <w:rStyle w:val="CommentReference"/>
        </w:rPr>
        <w:annotationRef/>
      </w:r>
      <w:r>
        <w:t>It an IMO requirement 5.3.4 for the VTS provider to ensure that VTS are adequately staff and that VTS personnel are appropriately training and qualified.   The focus in this paragraph should be on the VTS provider</w:t>
      </w:r>
    </w:p>
    <w:p w14:paraId="6FA7057B" w14:textId="77777777" w:rsidR="00587883" w:rsidRDefault="00587883" w:rsidP="00587883">
      <w:pPr>
        <w:pStyle w:val="CommentText"/>
      </w:pPr>
    </w:p>
    <w:p w14:paraId="758A389D" w14:textId="77777777" w:rsidR="00587883" w:rsidRDefault="00587883" w:rsidP="00587883">
      <w:pPr>
        <w:pStyle w:val="CommentText"/>
      </w:pPr>
      <w:r>
        <w:t>Competent Authorities may describe additional requirements that need to be taken into account.   Suggest this focus for the CA is secondary in this paragraph</w:t>
      </w:r>
    </w:p>
    <w:p w14:paraId="1B5119FC" w14:textId="77777777" w:rsidR="00587883" w:rsidRDefault="00587883" w:rsidP="00587883">
      <w:pPr>
        <w:pStyle w:val="CommentText"/>
      </w:pPr>
    </w:p>
  </w:comment>
  <w:comment w:id="1754" w:author="Abercrombie, Kerrie" w:date="2025-09-09T07:38:00Z" w:initials="KA">
    <w:p w14:paraId="340A6880" w14:textId="013FED88" w:rsidR="00A0629F" w:rsidRDefault="00A0629F" w:rsidP="00A0629F">
      <w:pPr>
        <w:pStyle w:val="CommentText"/>
      </w:pPr>
      <w:r>
        <w:rPr>
          <w:rStyle w:val="CommentReference"/>
        </w:rPr>
        <w:annotationRef/>
      </w:r>
      <w:r>
        <w:t xml:space="preserve">Some proposed text to address concerns raised in the China MSA Input paper VTS58-10.1.8, section 3.1. </w:t>
      </w:r>
    </w:p>
  </w:comment>
  <w:comment w:id="1795" w:author="Abercrombie, Kerrie" w:date="2025-09-09T07:33:00Z" w:initials="KA">
    <w:p w14:paraId="378B5958" w14:textId="78D410AA" w:rsidR="00A0629F" w:rsidRDefault="00A0629F" w:rsidP="00A0629F">
      <w:pPr>
        <w:pStyle w:val="CommentText"/>
      </w:pPr>
      <w:r>
        <w:rPr>
          <w:rStyle w:val="CommentReference"/>
        </w:rPr>
        <w:annotationRef/>
      </w:r>
      <w:r>
        <w:t>Noting there is a section for 9.2 - I would suggest there is probably a need to have an additional row in the table.  As these tests I don’t believe fall under a performance assessment?</w:t>
      </w:r>
    </w:p>
  </w:comment>
  <w:comment w:id="1801" w:author="Abercrombie, Kerrie" w:date="2025-08-29T13:58:00Z" w:initials="KA">
    <w:p w14:paraId="57DD784C" w14:textId="55210E54" w:rsidR="00694F82" w:rsidRDefault="00694F82" w:rsidP="00694F82">
      <w:pPr>
        <w:pStyle w:val="CommentText"/>
      </w:pPr>
      <w:r>
        <w:rPr>
          <w:rStyle w:val="CommentReference"/>
        </w:rPr>
        <w:annotationRef/>
      </w:r>
      <w:r>
        <w:t>Does this need to be here?</w:t>
      </w:r>
    </w:p>
  </w:comment>
  <w:comment w:id="1813" w:author="Jillian Carson-Jackson" w:date="2025-03-19T09:59:00Z" w:initials="JCJ">
    <w:p w14:paraId="703A69C6" w14:textId="1353B8DF" w:rsidR="00382E0C" w:rsidRDefault="00382E0C" w:rsidP="00382E0C">
      <w:pPr>
        <w:pStyle w:val="CommentText"/>
      </w:pPr>
      <w:r>
        <w:rPr>
          <w:rStyle w:val="CommentReference"/>
        </w:rPr>
        <w:annotationRef/>
      </w:r>
      <w:r>
        <w:rPr>
          <w:lang w:val="en-US"/>
        </w:rPr>
        <w:t>Refer to annex</w:t>
      </w:r>
    </w:p>
  </w:comment>
  <w:comment w:id="1847" w:author="Jillian Carson-Jackson" w:date="2025-03-19T10:02:00Z" w:initials="JCJ">
    <w:p w14:paraId="4A5F98DC" w14:textId="24703541" w:rsidR="000835B9" w:rsidRDefault="000835B9" w:rsidP="000835B9">
      <w:pPr>
        <w:pStyle w:val="CommentText"/>
      </w:pPr>
      <w:r>
        <w:rPr>
          <w:rStyle w:val="CommentReference"/>
        </w:rPr>
        <w:annotationRef/>
      </w:r>
      <w:r>
        <w:rPr>
          <w:lang w:val="en-US"/>
        </w:rPr>
        <w:t xml:space="preserve">Annex reference - confirm in any instance where task analysis is referenced. </w:t>
      </w:r>
    </w:p>
  </w:comment>
  <w:comment w:id="1852" w:author="Jillian Carson-Jackson" w:date="2025-03-19T10:06:00Z" w:initials="JCJ">
    <w:p w14:paraId="58C6CEF5" w14:textId="2C67658A" w:rsidR="006315DF" w:rsidRDefault="006315DF" w:rsidP="006315DF">
      <w:pPr>
        <w:pStyle w:val="CommentText"/>
      </w:pPr>
      <w:r>
        <w:rPr>
          <w:rStyle w:val="CommentReference"/>
        </w:rPr>
        <w:annotationRef/>
      </w:r>
      <w:r>
        <w:rPr>
          <w:lang w:val="en-US"/>
        </w:rPr>
        <w:t xml:space="preserve">Confirm reference requirement </w:t>
      </w:r>
    </w:p>
  </w:comment>
  <w:comment w:id="1853" w:author="Abercrombie, Kerrie" w:date="2025-09-09T07:26:00Z" w:initials="KA">
    <w:p w14:paraId="110601F4" w14:textId="77777777" w:rsidR="00A0629F" w:rsidRDefault="00A0629F" w:rsidP="00A0629F">
      <w:pPr>
        <w:pStyle w:val="CommentText"/>
      </w:pPr>
      <w:r>
        <w:rPr>
          <w:rStyle w:val="CommentReference"/>
        </w:rPr>
        <w:annotationRef/>
      </w:r>
      <w:r>
        <w:t>Agree - is it needed?</w:t>
      </w:r>
    </w:p>
  </w:comment>
  <w:comment w:id="1939" w:author="Jillian Carson-Jackson" w:date="2025-03-19T10:13:00Z" w:initials="JCJ">
    <w:p w14:paraId="2AFD49BE" w14:textId="0F2E8284" w:rsidR="00CC79E3" w:rsidRDefault="00CC79E3" w:rsidP="00CC79E3">
      <w:pPr>
        <w:pStyle w:val="CommentText"/>
      </w:pPr>
      <w:r>
        <w:rPr>
          <w:rStyle w:val="CommentReference"/>
        </w:rPr>
        <w:annotationRef/>
      </w:r>
      <w:r>
        <w:rPr>
          <w:lang w:val="en-US"/>
        </w:rPr>
        <w:t xml:space="preserve">Check IALA style guide re capitals </w:t>
      </w:r>
    </w:p>
  </w:comment>
  <w:comment w:id="2032" w:author="Jillian Carson-Jackson" w:date="2025-05-06T21:23:00Z" w:initials="JCJ">
    <w:p w14:paraId="620E9085" w14:textId="77777777" w:rsidR="00432EC4" w:rsidRDefault="00E00224" w:rsidP="00432EC4">
      <w:pPr>
        <w:pStyle w:val="CommentText"/>
      </w:pPr>
      <w:r>
        <w:rPr>
          <w:rStyle w:val="CommentReference"/>
        </w:rPr>
        <w:annotationRef/>
      </w:r>
      <w:r w:rsidR="00432EC4">
        <w:t xml:space="preserve">Updated to reflect C0103 terminology </w:t>
      </w:r>
    </w:p>
  </w:comment>
  <w:comment w:id="2046" w:author="Jillian Carson-Jackson" w:date="2024-11-05T22:23:00Z" w:initials="JCJ">
    <w:p w14:paraId="32A724C9" w14:textId="4ECADED2" w:rsidR="002C5FA5" w:rsidRDefault="002C5FA5" w:rsidP="002C5FA5">
      <w:pPr>
        <w:pStyle w:val="CommentText"/>
      </w:pPr>
      <w:r>
        <w:rPr>
          <w:rStyle w:val="CommentReference"/>
        </w:rPr>
        <w:annotationRef/>
      </w:r>
      <w:r>
        <w:rPr>
          <w:lang w:val="en-US"/>
        </w:rPr>
        <w:t>Review / may need to update definitions (this will affect the IALA dictionary)</w:t>
      </w:r>
    </w:p>
  </w:comment>
  <w:comment w:id="2047" w:author="Abercrombie, Kerrie" w:date="2025-09-03T16:16:00Z" w:initials="KA">
    <w:p w14:paraId="3DF5C283" w14:textId="77777777" w:rsidR="00D8595E" w:rsidRDefault="00D8595E" w:rsidP="00D8595E">
      <w:pPr>
        <w:pStyle w:val="CommentText"/>
      </w:pPr>
      <w:r>
        <w:rPr>
          <w:rStyle w:val="CommentReference"/>
        </w:rPr>
        <w:annotationRef/>
      </w:r>
      <w:r>
        <w:t>Check if this wording is the same as the latest IALA template</w:t>
      </w:r>
    </w:p>
  </w:comment>
  <w:comment w:id="2049" w:author="Abercrombie, Kerrie" w:date="2025-09-09T07:06:00Z" w:initials="KA">
    <w:p w14:paraId="7F99266F" w14:textId="77777777" w:rsidR="00A0629F" w:rsidRDefault="00A0629F" w:rsidP="00A0629F">
      <w:pPr>
        <w:pStyle w:val="CommentText"/>
      </w:pPr>
      <w:r>
        <w:rPr>
          <w:rStyle w:val="CommentReference"/>
        </w:rPr>
        <w:annotationRef/>
      </w:r>
      <w:r>
        <w:t>Defn from G1014</w:t>
      </w:r>
    </w:p>
  </w:comment>
  <w:comment w:id="2055" w:author="Abercrombie, Kerrie" w:date="2025-09-09T07:06:00Z" w:initials="KA">
    <w:p w14:paraId="4E3E439F" w14:textId="302E617E" w:rsidR="00A0629F" w:rsidRDefault="00A0629F" w:rsidP="00A0629F">
      <w:pPr>
        <w:pStyle w:val="CommentText"/>
      </w:pPr>
      <w:r>
        <w:rPr>
          <w:rStyle w:val="CommentReference"/>
        </w:rPr>
        <w:annotationRef/>
      </w:r>
      <w:r>
        <w:t>Defn from G1014</w:t>
      </w:r>
    </w:p>
  </w:comment>
  <w:comment w:id="2061" w:author="Abercrombie, Kerrie" w:date="2025-09-09T07:07:00Z" w:initials="KA">
    <w:p w14:paraId="0D383FD4" w14:textId="77777777" w:rsidR="00A0629F" w:rsidRDefault="00A0629F" w:rsidP="00A0629F">
      <w:pPr>
        <w:pStyle w:val="CommentText"/>
      </w:pPr>
      <w:r>
        <w:rPr>
          <w:rStyle w:val="CommentReference"/>
        </w:rPr>
        <w:annotationRef/>
      </w:r>
      <w:r>
        <w:t>From section 9.2.1</w:t>
      </w:r>
    </w:p>
  </w:comment>
  <w:comment w:id="2064" w:author="Abercrombie, Kerrie" w:date="2025-09-09T07:08:00Z" w:initials="KA">
    <w:p w14:paraId="2EA0A461" w14:textId="77777777" w:rsidR="00A0629F" w:rsidRDefault="00A0629F" w:rsidP="00A0629F">
      <w:pPr>
        <w:pStyle w:val="CommentText"/>
      </w:pPr>
      <w:r>
        <w:rPr>
          <w:rStyle w:val="CommentReference"/>
        </w:rPr>
        <w:annotationRef/>
      </w:r>
      <w:r>
        <w:t>From section 8.2</w:t>
      </w:r>
    </w:p>
  </w:comment>
  <w:comment w:id="2067" w:author="Abercrombie, Kerrie" w:date="2025-09-09T07:09:00Z" w:initials="KA">
    <w:p w14:paraId="08BEF7D1" w14:textId="77777777" w:rsidR="00A0629F" w:rsidRDefault="00A0629F" w:rsidP="00A0629F">
      <w:pPr>
        <w:pStyle w:val="CommentText"/>
      </w:pPr>
      <w:r>
        <w:rPr>
          <w:rStyle w:val="CommentReference"/>
        </w:rPr>
        <w:annotationRef/>
      </w:r>
      <w:r>
        <w:t>Same Defn from the IMO Resolution</w:t>
      </w:r>
    </w:p>
  </w:comment>
  <w:comment w:id="2068" w:author="Abercrombie, Kerrie" w:date="2025-09-09T07:09:00Z" w:initials="KA">
    <w:p w14:paraId="117A7C17" w14:textId="77777777" w:rsidR="00A0629F" w:rsidRDefault="00A0629F" w:rsidP="00A0629F">
      <w:pPr>
        <w:pStyle w:val="CommentText"/>
      </w:pPr>
      <w:r>
        <w:rPr>
          <w:rStyle w:val="CommentReference"/>
        </w:rPr>
        <w:annotationRef/>
      </w:r>
      <w:r>
        <w:t xml:space="preserve">Looked up the IALA dictionary and it contains this defn and a similar one for ATON. </w:t>
      </w:r>
    </w:p>
    <w:p w14:paraId="22F742D8" w14:textId="77777777" w:rsidR="00A0629F" w:rsidRDefault="00A0629F" w:rsidP="00A0629F">
      <w:pPr>
        <w:pStyle w:val="CommentText"/>
      </w:pPr>
      <w:r>
        <w:t>Is the definition still OK?  or should it be more tailored to VTS by linking to the definition of VTS personnel as defined in the IMO Res?</w:t>
      </w:r>
    </w:p>
    <w:p w14:paraId="02CC0CB3" w14:textId="77777777" w:rsidR="00A0629F" w:rsidRDefault="00A0629F" w:rsidP="00A0629F">
      <w:pPr>
        <w:pStyle w:val="CommentText"/>
      </w:pPr>
    </w:p>
    <w:p w14:paraId="690FD34A" w14:textId="77777777" w:rsidR="00A0629F" w:rsidRDefault="00A0629F" w:rsidP="00A0629F">
      <w:pPr>
        <w:pStyle w:val="CommentText"/>
      </w:pPr>
      <w:r>
        <w:t>For example:</w:t>
      </w:r>
    </w:p>
    <w:p w14:paraId="0579378B" w14:textId="77777777" w:rsidR="00A0629F" w:rsidRDefault="00A0629F" w:rsidP="00A0629F">
      <w:pPr>
        <w:pStyle w:val="CommentText"/>
      </w:pPr>
      <w:r>
        <w:rPr>
          <w:i/>
          <w:iCs/>
        </w:rPr>
        <w:t>Competence</w:t>
      </w:r>
      <w:r>
        <w:rPr>
          <w:b/>
          <w:bCs/>
          <w:i/>
          <w:iCs/>
        </w:rPr>
        <w:t xml:space="preserve"> </w:t>
      </w:r>
      <w:r>
        <w:rPr>
          <w:i/>
          <w:iCs/>
        </w:rPr>
        <w:t xml:space="preserve">is having the knowledge, skills, attitude and personal attributes necessary to safely, effectively and efficiently </w:t>
      </w:r>
      <w:r>
        <w:rPr>
          <w:i/>
          <w:iCs/>
          <w:strike/>
        </w:rPr>
        <w:t xml:space="preserve">carry out the functions or sub-functions assigned to a specific VTS position </w:t>
      </w:r>
      <w:r>
        <w:rPr>
          <w:i/>
          <w:iCs/>
        </w:rPr>
        <w:t xml:space="preserve"> perform the tasks associated with VTS.  </w:t>
      </w:r>
    </w:p>
  </w:comment>
  <w:comment w:id="2070" w:author="Abercrombie, Kerrie" w:date="2025-09-09T07:10:00Z" w:initials="KA">
    <w:p w14:paraId="1EDA6559" w14:textId="77777777" w:rsidR="00A0629F" w:rsidRDefault="00A0629F" w:rsidP="00A0629F">
      <w:pPr>
        <w:pStyle w:val="CommentText"/>
      </w:pPr>
      <w:r>
        <w:rPr>
          <w:rStyle w:val="CommentReference"/>
        </w:rPr>
        <w:annotationRef/>
      </w:r>
      <w:r>
        <w:t>From Section 6.2.3</w:t>
      </w:r>
    </w:p>
  </w:comment>
  <w:comment w:id="2074" w:author="Abercrombie, Kerrie" w:date="2025-09-09T07:22:00Z" w:initials="KA">
    <w:p w14:paraId="1C7D0BBD" w14:textId="77777777" w:rsidR="00A0629F" w:rsidRDefault="00A0629F" w:rsidP="00A0629F">
      <w:pPr>
        <w:pStyle w:val="CommentText"/>
      </w:pPr>
      <w:r>
        <w:rPr>
          <w:rStyle w:val="CommentReference"/>
        </w:rPr>
        <w:annotationRef/>
      </w:r>
      <w:r>
        <w:t>From section 9.1.1</w:t>
      </w:r>
    </w:p>
  </w:comment>
  <w:comment w:id="2080" w:author="Abercrombie, Kerrie" w:date="2025-09-09T07:23:00Z" w:initials="KA">
    <w:p w14:paraId="7C497E9E" w14:textId="77777777" w:rsidR="00A0629F" w:rsidRDefault="00A0629F" w:rsidP="00A0629F">
      <w:pPr>
        <w:pStyle w:val="CommentText"/>
      </w:pPr>
      <w:r>
        <w:rPr>
          <w:rStyle w:val="CommentReference"/>
        </w:rPr>
        <w:annotationRef/>
      </w:r>
      <w:r>
        <w:t>Interesting - section 8.1 doesn’t mention VTS provider - Should it?</w:t>
      </w:r>
    </w:p>
  </w:comment>
  <w:comment w:id="2089" w:author="Abercrombie, Kerrie" w:date="2025-09-09T07:21:00Z" w:initials="KA">
    <w:p w14:paraId="0D53CD80" w14:textId="73192E79" w:rsidR="00A0629F" w:rsidRDefault="00A0629F" w:rsidP="00A0629F">
      <w:pPr>
        <w:pStyle w:val="CommentText"/>
      </w:pPr>
      <w:r>
        <w:rPr>
          <w:rStyle w:val="CommentReference"/>
        </w:rPr>
        <w:annotationRef/>
      </w:r>
      <w:r>
        <w:t>Defn from G1017</w:t>
      </w:r>
    </w:p>
  </w:comment>
  <w:comment w:id="2093" w:author="Abercrombie, Kerrie" w:date="2025-09-09T07:20:00Z" w:initials="KA">
    <w:p w14:paraId="5FD81A71" w14:textId="7E1B07C4" w:rsidR="00A0629F" w:rsidRDefault="00A0629F" w:rsidP="00A0629F">
      <w:pPr>
        <w:pStyle w:val="CommentText"/>
      </w:pPr>
      <w:r>
        <w:rPr>
          <w:rStyle w:val="CommentReference"/>
        </w:rPr>
        <w:annotationRef/>
      </w:r>
      <w:r>
        <w:t>Replaced with the definition below for revalidation training</w:t>
      </w:r>
    </w:p>
  </w:comment>
  <w:comment w:id="2095" w:author="Abercrombie, Kerrie" w:date="2025-09-09T07:13:00Z" w:initials="KA">
    <w:p w14:paraId="7675C52F" w14:textId="7F9F3F21" w:rsidR="00A0629F" w:rsidRDefault="00A0629F" w:rsidP="00A0629F">
      <w:pPr>
        <w:pStyle w:val="CommentText"/>
      </w:pPr>
      <w:r>
        <w:rPr>
          <w:rStyle w:val="CommentReference"/>
        </w:rPr>
        <w:annotationRef/>
      </w:r>
      <w:r>
        <w:t>Working proposal from section 9 - This will be discussed further at VTS58</w:t>
      </w:r>
    </w:p>
  </w:comment>
  <w:comment w:id="2101" w:author="Abercrombie, Kerrie" w:date="2025-09-09T07:14:00Z" w:initials="KA">
    <w:p w14:paraId="0C8700F6" w14:textId="77777777" w:rsidR="00A0629F" w:rsidRDefault="00A0629F" w:rsidP="00A0629F">
      <w:pPr>
        <w:pStyle w:val="CommentText"/>
      </w:pPr>
      <w:r>
        <w:rPr>
          <w:rStyle w:val="CommentReference"/>
        </w:rPr>
        <w:annotationRef/>
      </w:r>
      <w:r>
        <w:t>As per G1027</w:t>
      </w:r>
    </w:p>
  </w:comment>
  <w:comment w:id="2114" w:author="Abercrombie, Kerrie" w:date="2025-09-09T07:16:00Z" w:initials="KA">
    <w:p w14:paraId="5E8DF485" w14:textId="77777777" w:rsidR="00A0629F" w:rsidRDefault="00A0629F" w:rsidP="00A0629F">
      <w:pPr>
        <w:pStyle w:val="CommentText"/>
      </w:pPr>
      <w:r>
        <w:rPr>
          <w:rStyle w:val="CommentReference"/>
        </w:rPr>
        <w:annotationRef/>
      </w:r>
      <w:r>
        <w:t>From Annex A</w:t>
      </w:r>
    </w:p>
  </w:comment>
  <w:comment w:id="2117" w:author="Abercrombie, Kerrie" w:date="2025-09-09T07:19:00Z" w:initials="KA">
    <w:p w14:paraId="3770EAD4" w14:textId="77777777" w:rsidR="00A0629F" w:rsidRDefault="00A0629F" w:rsidP="00A0629F">
      <w:pPr>
        <w:pStyle w:val="CommentText"/>
      </w:pPr>
      <w:r>
        <w:rPr>
          <w:rStyle w:val="CommentReference"/>
        </w:rPr>
        <w:annotationRef/>
      </w:r>
      <w:r>
        <w:t>From G1014</w:t>
      </w:r>
    </w:p>
  </w:comment>
  <w:comment w:id="2120" w:author="Abercrombie, Kerrie" w:date="2025-09-09T07:19:00Z" w:initials="KA">
    <w:p w14:paraId="2D70D086" w14:textId="77777777" w:rsidR="00A0629F" w:rsidRDefault="00A0629F" w:rsidP="00A0629F">
      <w:pPr>
        <w:pStyle w:val="CommentText"/>
      </w:pPr>
      <w:r>
        <w:rPr>
          <w:rStyle w:val="CommentReference"/>
        </w:rPr>
        <w:annotationRef/>
      </w:r>
      <w:r>
        <w:t>From section 9.4</w:t>
      </w:r>
    </w:p>
  </w:comment>
  <w:comment w:id="2122" w:author="Abercrombie, Kerrie" w:date="2025-09-09T07:18:00Z" w:initials="KA">
    <w:p w14:paraId="78684D00" w14:textId="73072D2E" w:rsidR="00A0629F" w:rsidRDefault="00A0629F" w:rsidP="00A0629F">
      <w:pPr>
        <w:pStyle w:val="CommentText"/>
      </w:pPr>
      <w:r>
        <w:rPr>
          <w:rStyle w:val="CommentReference"/>
        </w:rPr>
        <w:annotationRef/>
      </w:r>
      <w:r>
        <w:t>From section 9.2.2</w:t>
      </w:r>
    </w:p>
  </w:comment>
  <w:comment w:id="2127" w:author="Abercrombie, Kerrie" w:date="2025-09-09T07:16:00Z" w:initials="KA">
    <w:p w14:paraId="34C5E72C" w14:textId="51F449DE" w:rsidR="00A0629F" w:rsidRDefault="00A0629F" w:rsidP="00A0629F">
      <w:pPr>
        <w:pStyle w:val="CommentText"/>
      </w:pPr>
      <w:r>
        <w:rPr>
          <w:rStyle w:val="CommentReference"/>
        </w:rPr>
        <w:annotationRef/>
      </w:r>
      <w:r>
        <w:t>Same defn from the IMO Res</w:t>
      </w:r>
    </w:p>
  </w:comment>
  <w:comment w:id="2130" w:author="Abercrombie, Kerrie" w:date="2025-09-09T07:15:00Z" w:initials="KA">
    <w:p w14:paraId="43ADCCDF" w14:textId="591F72BA" w:rsidR="00A0629F" w:rsidRDefault="00A0629F" w:rsidP="00A0629F">
      <w:pPr>
        <w:pStyle w:val="CommentText"/>
      </w:pPr>
      <w:r>
        <w:rPr>
          <w:rStyle w:val="CommentReference"/>
        </w:rPr>
        <w:annotationRef/>
      </w:r>
      <w:r>
        <w:t>Is this needed?  Have aligned it more with content in section 8.5</w:t>
      </w:r>
    </w:p>
  </w:comment>
  <w:comment w:id="2137" w:author="Abercrombie, Kerrie" w:date="2025-09-09T07:14:00Z" w:initials="KA">
    <w:p w14:paraId="592985F5" w14:textId="14852397" w:rsidR="00A0629F" w:rsidRDefault="00A0629F" w:rsidP="00A0629F">
      <w:pPr>
        <w:pStyle w:val="CommentText"/>
      </w:pPr>
      <w:r>
        <w:rPr>
          <w:rStyle w:val="CommentReference"/>
        </w:rPr>
        <w:annotationRef/>
      </w:r>
      <w:r>
        <w:t>No longer appears to be relevant</w:t>
      </w:r>
    </w:p>
  </w:comment>
  <w:comment w:id="2140" w:author="Abercrombie, Kerrie" w:date="2025-09-09T07:12:00Z" w:initials="KA">
    <w:p w14:paraId="0F62763F" w14:textId="50326807" w:rsidR="00A0629F" w:rsidRDefault="00A0629F" w:rsidP="00A0629F">
      <w:pPr>
        <w:pStyle w:val="CommentText"/>
      </w:pPr>
      <w:r>
        <w:rPr>
          <w:rStyle w:val="CommentReference"/>
        </w:rPr>
        <w:annotationRef/>
      </w:r>
      <w:r>
        <w:t>Section 8.3</w:t>
      </w:r>
    </w:p>
  </w:comment>
  <w:comment w:id="2141" w:author="Abercrombie, Kerrie" w:date="2025-09-09T07:11:00Z" w:initials="KA">
    <w:p w14:paraId="6C482AE8" w14:textId="2226B851" w:rsidR="00A0629F" w:rsidRDefault="00A0629F" w:rsidP="00A0629F">
      <w:pPr>
        <w:pStyle w:val="CommentText"/>
      </w:pPr>
      <w:r>
        <w:rPr>
          <w:rStyle w:val="CommentReference"/>
        </w:rPr>
        <w:annotationRef/>
      </w:r>
      <w:r>
        <w:t>Same defn from the IMO Res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5A0665D" w15:done="0"/>
  <w15:commentEx w15:paraId="1D19D9F9" w15:done="0"/>
  <w15:commentEx w15:paraId="50687485" w15:done="0"/>
  <w15:commentEx w15:paraId="0376A8AD" w15:done="0"/>
  <w15:commentEx w15:paraId="0A8829B4" w15:done="0"/>
  <w15:commentEx w15:paraId="540150E1" w15:done="0"/>
  <w15:commentEx w15:paraId="3733FBC2" w15:done="0"/>
  <w15:commentEx w15:paraId="094C0692" w15:done="0"/>
  <w15:commentEx w15:paraId="4753420F" w15:done="0"/>
  <w15:commentEx w15:paraId="197ADD93" w15:done="0"/>
  <w15:commentEx w15:paraId="0898E476" w15:done="0"/>
  <w15:commentEx w15:paraId="5EAFDE8C" w15:done="0"/>
  <w15:commentEx w15:paraId="04DEA6E1" w15:done="0"/>
  <w15:commentEx w15:paraId="5D150E26" w15:done="0"/>
  <w15:commentEx w15:paraId="4C93F3E9" w15:done="0"/>
  <w15:commentEx w15:paraId="3E21E086" w15:done="0"/>
  <w15:commentEx w15:paraId="37BC06C4" w15:done="0"/>
  <w15:commentEx w15:paraId="71C17E7C" w15:done="0"/>
  <w15:commentEx w15:paraId="0229AF74" w15:done="0"/>
  <w15:commentEx w15:paraId="6D642BCB" w15:done="0"/>
  <w15:commentEx w15:paraId="537A0E50" w15:done="0"/>
  <w15:commentEx w15:paraId="604B2658" w15:done="0"/>
  <w15:commentEx w15:paraId="2FC6012A" w15:done="0"/>
  <w15:commentEx w15:paraId="37650EBB" w15:done="0"/>
  <w15:commentEx w15:paraId="323FB02F" w15:done="0"/>
  <w15:commentEx w15:paraId="1FDCC644" w15:done="0"/>
  <w15:commentEx w15:paraId="4669866C" w15:done="0"/>
  <w15:commentEx w15:paraId="548F4AB8" w15:done="0"/>
  <w15:commentEx w15:paraId="6F5CD467" w15:done="0"/>
  <w15:commentEx w15:paraId="752B9388" w15:done="0"/>
  <w15:commentEx w15:paraId="60DA00F0" w15:done="0"/>
  <w15:commentEx w15:paraId="70CA25C3" w15:done="0"/>
  <w15:commentEx w15:paraId="08F9EE04" w15:done="0"/>
  <w15:commentEx w15:paraId="402FAED8" w15:done="0"/>
  <w15:commentEx w15:paraId="5ED83996" w15:done="0"/>
  <w15:commentEx w15:paraId="68A47F2A" w15:done="0"/>
  <w15:commentEx w15:paraId="46BA92E3" w15:done="0"/>
  <w15:commentEx w15:paraId="1B5119FC" w15:done="0"/>
  <w15:commentEx w15:paraId="340A6880" w15:done="0"/>
  <w15:commentEx w15:paraId="378B5958" w15:done="0"/>
  <w15:commentEx w15:paraId="57DD784C" w15:done="0"/>
  <w15:commentEx w15:paraId="703A69C6" w15:done="0"/>
  <w15:commentEx w15:paraId="4A5F98DC" w15:done="0"/>
  <w15:commentEx w15:paraId="58C6CEF5" w15:done="0"/>
  <w15:commentEx w15:paraId="110601F4" w15:paraIdParent="58C6CEF5" w15:done="0"/>
  <w15:commentEx w15:paraId="2AFD49BE" w15:done="0"/>
  <w15:commentEx w15:paraId="620E9085" w15:done="0"/>
  <w15:commentEx w15:paraId="32A724C9" w15:done="0"/>
  <w15:commentEx w15:paraId="3DF5C283" w15:done="0"/>
  <w15:commentEx w15:paraId="7F99266F" w15:done="0"/>
  <w15:commentEx w15:paraId="4E3E439F" w15:done="0"/>
  <w15:commentEx w15:paraId="0D383FD4" w15:done="0"/>
  <w15:commentEx w15:paraId="2EA0A461" w15:done="0"/>
  <w15:commentEx w15:paraId="08BEF7D1" w15:done="0"/>
  <w15:commentEx w15:paraId="0579378B" w15:done="0"/>
  <w15:commentEx w15:paraId="1EDA6559" w15:done="0"/>
  <w15:commentEx w15:paraId="1C7D0BBD" w15:done="0"/>
  <w15:commentEx w15:paraId="7C497E9E" w15:done="0"/>
  <w15:commentEx w15:paraId="0D53CD80" w15:done="0"/>
  <w15:commentEx w15:paraId="5FD81A71" w15:done="0"/>
  <w15:commentEx w15:paraId="7675C52F" w15:done="0"/>
  <w15:commentEx w15:paraId="0C8700F6" w15:done="0"/>
  <w15:commentEx w15:paraId="5E8DF485" w15:done="0"/>
  <w15:commentEx w15:paraId="3770EAD4" w15:done="0"/>
  <w15:commentEx w15:paraId="2D70D086" w15:done="0"/>
  <w15:commentEx w15:paraId="78684D00" w15:done="0"/>
  <w15:commentEx w15:paraId="34C5E72C" w15:done="0"/>
  <w15:commentEx w15:paraId="43ADCCDF" w15:done="0"/>
  <w15:commentEx w15:paraId="592985F5" w15:done="0"/>
  <w15:commentEx w15:paraId="0F62763F" w15:done="0"/>
  <w15:commentEx w15:paraId="6C482AE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B30BC51" w16cex:dateUtc="2025-09-05T23:07:00Z"/>
  <w16cex:commentExtensible w16cex:durableId="3D17FF1A" w16cex:dateUtc="2025-09-05T23:09:00Z"/>
  <w16cex:commentExtensible w16cex:durableId="1F6B681C" w16cex:dateUtc="2025-09-05T23:08:00Z"/>
  <w16cex:commentExtensible w16cex:durableId="1C7E7B96" w16cex:dateUtc="2025-09-05T23:12:00Z"/>
  <w16cex:commentExtensible w16cex:durableId="67B031EF" w16cex:dateUtc="2025-09-05T23:14:00Z"/>
  <w16cex:commentExtensible w16cex:durableId="6E5EFF38" w16cex:dateUtc="2025-09-05T23:16:00Z"/>
  <w16cex:commentExtensible w16cex:durableId="1B660FC7" w16cex:dateUtc="2025-09-05T23:17:00Z"/>
  <w16cex:commentExtensible w16cex:durableId="0396A327" w16cex:dateUtc="2025-09-05T23:18:00Z"/>
  <w16cex:commentExtensible w16cex:durableId="78066AF5" w16cex:dateUtc="2025-09-05T23:23:00Z"/>
  <w16cex:commentExtensible w16cex:durableId="17750F25" w16cex:dateUtc="2025-09-05T23:23:00Z"/>
  <w16cex:commentExtensible w16cex:durableId="01A2A14B" w16cex:dateUtc="2025-09-05T23:25:00Z"/>
  <w16cex:commentExtensible w16cex:durableId="2B46E11D" w16cex:dateUtc="2025-09-05T23:25:00Z"/>
  <w16cex:commentExtensible w16cex:durableId="5672ED07" w16cex:dateUtc="2025-08-21T22:54:00Z">
    <w16cex:extLst>
      <w16:ext w16:uri="{CE6994B0-6A32-4C9F-8C6B-6E91EDA988CE}">
        <cr:reactions xmlns:cr="http://schemas.microsoft.com/office/comments/2020/reactions">
          <cr:reaction reactionType="1">
            <cr:reactionInfo dateUtc="2025-09-03T05:09:19Z">
              <cr:user userId="S::kerrie.abercrombie@amsa.gov.au::8693a515-a31e-4d38-ad1e-a653fba997c3" userProvider="AD" userName="Abercrombie, Kerrie"/>
            </cr:reactionInfo>
          </cr:reaction>
        </cr:reactions>
      </w16:ext>
    </w16cex:extLst>
  </w16cex:commentExtensible>
  <w16cex:commentExtensible w16cex:durableId="6A3CBD02" w16cex:dateUtc="2025-09-05T23:27:00Z"/>
  <w16cex:commentExtensible w16cex:durableId="7559DE41" w16cex:dateUtc="2025-09-05T09:13:00Z"/>
  <w16cex:commentExtensible w16cex:durableId="4AFBD710" w16cex:dateUtc="2025-09-05T09:09:00Z"/>
  <w16cex:commentExtensible w16cex:durableId="7A0C64BF" w16cex:dateUtc="2025-09-03T01:14:00Z"/>
  <w16cex:commentExtensible w16cex:durableId="1392E5F7" w16cex:dateUtc="2025-09-08T21:58:00Z"/>
  <w16cex:commentExtensible w16cex:durableId="03B6F29E" w16cex:dateUtc="2025-08-21T23:11:00Z"/>
  <w16cex:commentExtensible w16cex:durableId="13DC05F2" w16cex:dateUtc="2025-09-05T23:31:00Z"/>
  <w16cex:commentExtensible w16cex:durableId="512F988A" w16cex:dateUtc="2025-09-05T23:32:00Z"/>
  <w16cex:commentExtensible w16cex:durableId="77042444" w16cex:dateUtc="2025-09-05T12:18:00Z"/>
  <w16cex:commentExtensible w16cex:durableId="6981D592" w16cex:dateUtc="2025-09-05T09:14:00Z"/>
  <w16cex:commentExtensible w16cex:durableId="4DD95A92" w16cex:dateUtc="2025-09-05T23:45:00Z"/>
  <w16cex:commentExtensible w16cex:durableId="33B5AA1C" w16cex:dateUtc="2025-09-05T23:37:00Z"/>
  <w16cex:commentExtensible w16cex:durableId="67AB1645" w16cex:dateUtc="2025-08-21T23:33:00Z"/>
  <w16cex:commentExtensible w16cex:durableId="04155083" w16cex:dateUtc="2025-08-21T23:13:00Z"/>
  <w16cex:commentExtensible w16cex:durableId="6710D7AE" w16cex:dateUtc="2025-08-21T23:33:00Z"/>
  <w16cex:commentExtensible w16cex:durableId="22E56649" w16cex:dateUtc="2025-09-05T06:51:00Z"/>
  <w16cex:commentExtensible w16cex:durableId="6EF59D87" w16cex:dateUtc="2025-09-06T00:01:00Z"/>
  <w16cex:commentExtensible w16cex:durableId="31885053" w16cex:dateUtc="2025-09-05T23:56:00Z"/>
  <w16cex:commentExtensible w16cex:durableId="1D37064B" w16cex:dateUtc="2025-02-10T11:41:00Z"/>
  <w16cex:commentExtensible w16cex:durableId="37EC0383" w16cex:dateUtc="2025-09-08T21:42:00Z"/>
  <w16cex:commentExtensible w16cex:durableId="60330718" w16cex:dateUtc="2025-08-21T23:37:00Z"/>
  <w16cex:commentExtensible w16cex:durableId="229CBB16" w16cex:dateUtc="2025-09-08T21:39:00Z"/>
  <w16cex:commentExtensible w16cex:durableId="316AF75C" w16cex:dateUtc="2025-09-08T21:38:00Z"/>
  <w16cex:commentExtensible w16cex:durableId="70F31847" w16cex:dateUtc="2025-08-22T00:14:00Z"/>
  <w16cex:commentExtensible w16cex:durableId="700B9D36" w16cex:dateUtc="2025-09-10T01:30:00Z"/>
  <w16cex:commentExtensible w16cex:durableId="25226F34" w16cex:dateUtc="2025-09-08T21:38:00Z"/>
  <w16cex:commentExtensible w16cex:durableId="686D2DD4" w16cex:dateUtc="2025-09-08T21:33:00Z"/>
  <w16cex:commentExtensible w16cex:durableId="4EA53E5C" w16cex:dateUtc="2025-08-29T03:58:00Z"/>
  <w16cex:commentExtensible w16cex:durableId="5AB2D26A" w16cex:dateUtc="2025-03-19T08:59:00Z"/>
  <w16cex:commentExtensible w16cex:durableId="30D63DD9" w16cex:dateUtc="2025-03-19T09:02:00Z"/>
  <w16cex:commentExtensible w16cex:durableId="0E88E7CD" w16cex:dateUtc="2025-03-19T09:06:00Z"/>
  <w16cex:commentExtensible w16cex:durableId="79581ECA" w16cex:dateUtc="2025-09-08T21:26:00Z"/>
  <w16cex:commentExtensible w16cex:durableId="1AC03988" w16cex:dateUtc="2025-03-19T09:13:00Z"/>
  <w16cex:commentExtensible w16cex:durableId="72F4FD93" w16cex:dateUtc="2025-05-06T11:23:00Z"/>
  <w16cex:commentExtensible w16cex:durableId="3E7E9E87" w16cex:dateUtc="2024-11-05T11:23:00Z"/>
  <w16cex:commentExtensible w16cex:durableId="3C353B53" w16cex:dateUtc="2025-09-03T06:16:00Z"/>
  <w16cex:commentExtensible w16cex:durableId="2090D830" w16cex:dateUtc="2025-09-08T21:06:00Z"/>
  <w16cex:commentExtensible w16cex:durableId="75C71620" w16cex:dateUtc="2025-09-08T21:06:00Z"/>
  <w16cex:commentExtensible w16cex:durableId="5B7DD53B" w16cex:dateUtc="2025-09-08T21:07:00Z"/>
  <w16cex:commentExtensible w16cex:durableId="6B4C9DD2" w16cex:dateUtc="2025-09-08T21:08:00Z"/>
  <w16cex:commentExtensible w16cex:durableId="1D010EE3" w16cex:dateUtc="2025-09-08T21:09:00Z"/>
  <w16cex:commentExtensible w16cex:durableId="5C33090A" w16cex:dateUtc="2025-09-08T21:09:00Z"/>
  <w16cex:commentExtensible w16cex:durableId="1D27DB98" w16cex:dateUtc="2025-09-08T21:10:00Z"/>
  <w16cex:commentExtensible w16cex:durableId="3AF93C09" w16cex:dateUtc="2025-09-08T21:22:00Z"/>
  <w16cex:commentExtensible w16cex:durableId="6A8DF1EB" w16cex:dateUtc="2025-09-08T21:23:00Z"/>
  <w16cex:commentExtensible w16cex:durableId="5F5B6CFC" w16cex:dateUtc="2025-09-08T21:21:00Z"/>
  <w16cex:commentExtensible w16cex:durableId="43C57885" w16cex:dateUtc="2025-09-08T21:20:00Z"/>
  <w16cex:commentExtensible w16cex:durableId="0C5EFF80" w16cex:dateUtc="2025-09-08T21:13:00Z"/>
  <w16cex:commentExtensible w16cex:durableId="364F3222" w16cex:dateUtc="2025-09-08T21:14:00Z"/>
  <w16cex:commentExtensible w16cex:durableId="62392A54" w16cex:dateUtc="2025-09-08T21:16:00Z"/>
  <w16cex:commentExtensible w16cex:durableId="439B47E0" w16cex:dateUtc="2025-09-08T21:19:00Z"/>
  <w16cex:commentExtensible w16cex:durableId="6B2B5A87" w16cex:dateUtc="2025-09-08T21:19:00Z"/>
  <w16cex:commentExtensible w16cex:durableId="324595CD" w16cex:dateUtc="2025-09-08T21:18:00Z"/>
  <w16cex:commentExtensible w16cex:durableId="577D4A44" w16cex:dateUtc="2025-09-08T21:16:00Z"/>
  <w16cex:commentExtensible w16cex:durableId="40B18F3E" w16cex:dateUtc="2025-09-08T21:15:00Z"/>
  <w16cex:commentExtensible w16cex:durableId="4B341317" w16cex:dateUtc="2025-09-08T21:14:00Z"/>
  <w16cex:commentExtensible w16cex:durableId="0978DFB4" w16cex:dateUtc="2025-09-08T21:12:00Z"/>
  <w16cex:commentExtensible w16cex:durableId="53784645" w16cex:dateUtc="2025-09-08T21: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5A0665D" w16cid:durableId="6B30BC51"/>
  <w16cid:commentId w16cid:paraId="1D19D9F9" w16cid:durableId="3D17FF1A"/>
  <w16cid:commentId w16cid:paraId="50687485" w16cid:durableId="1F6B681C"/>
  <w16cid:commentId w16cid:paraId="0376A8AD" w16cid:durableId="1C7E7B96"/>
  <w16cid:commentId w16cid:paraId="0A8829B4" w16cid:durableId="67B031EF"/>
  <w16cid:commentId w16cid:paraId="540150E1" w16cid:durableId="6E5EFF38"/>
  <w16cid:commentId w16cid:paraId="3733FBC2" w16cid:durableId="1B660FC7"/>
  <w16cid:commentId w16cid:paraId="094C0692" w16cid:durableId="0396A327"/>
  <w16cid:commentId w16cid:paraId="4753420F" w16cid:durableId="78066AF5"/>
  <w16cid:commentId w16cid:paraId="197ADD93" w16cid:durableId="17750F25"/>
  <w16cid:commentId w16cid:paraId="0898E476" w16cid:durableId="01A2A14B"/>
  <w16cid:commentId w16cid:paraId="5EAFDE8C" w16cid:durableId="2B46E11D"/>
  <w16cid:commentId w16cid:paraId="04DEA6E1" w16cid:durableId="5672ED07"/>
  <w16cid:commentId w16cid:paraId="5D150E26" w16cid:durableId="6A3CBD02"/>
  <w16cid:commentId w16cid:paraId="4C93F3E9" w16cid:durableId="7559DE41"/>
  <w16cid:commentId w16cid:paraId="3E21E086" w16cid:durableId="4AFBD710"/>
  <w16cid:commentId w16cid:paraId="37BC06C4" w16cid:durableId="7A0C64BF"/>
  <w16cid:commentId w16cid:paraId="71C17E7C" w16cid:durableId="1392E5F7"/>
  <w16cid:commentId w16cid:paraId="0229AF74" w16cid:durableId="03B6F29E"/>
  <w16cid:commentId w16cid:paraId="6D642BCB" w16cid:durableId="13DC05F2"/>
  <w16cid:commentId w16cid:paraId="537A0E50" w16cid:durableId="512F988A"/>
  <w16cid:commentId w16cid:paraId="604B2658" w16cid:durableId="77042444"/>
  <w16cid:commentId w16cid:paraId="2FC6012A" w16cid:durableId="6981D592"/>
  <w16cid:commentId w16cid:paraId="37650EBB" w16cid:durableId="4DD95A92"/>
  <w16cid:commentId w16cid:paraId="323FB02F" w16cid:durableId="33B5AA1C"/>
  <w16cid:commentId w16cid:paraId="1FDCC644" w16cid:durableId="67AB1645"/>
  <w16cid:commentId w16cid:paraId="4669866C" w16cid:durableId="04155083"/>
  <w16cid:commentId w16cid:paraId="548F4AB8" w16cid:durableId="6710D7AE"/>
  <w16cid:commentId w16cid:paraId="6F5CD467" w16cid:durableId="22E56649"/>
  <w16cid:commentId w16cid:paraId="752B9388" w16cid:durableId="6EF59D87"/>
  <w16cid:commentId w16cid:paraId="60DA00F0" w16cid:durableId="31885053"/>
  <w16cid:commentId w16cid:paraId="70CA25C3" w16cid:durableId="1D37064B"/>
  <w16cid:commentId w16cid:paraId="08F9EE04" w16cid:durableId="37EC0383"/>
  <w16cid:commentId w16cid:paraId="402FAED8" w16cid:durableId="60330718"/>
  <w16cid:commentId w16cid:paraId="5ED83996" w16cid:durableId="229CBB16"/>
  <w16cid:commentId w16cid:paraId="68A47F2A" w16cid:durableId="316AF75C"/>
  <w16cid:commentId w16cid:paraId="46BA92E3" w16cid:durableId="70F31847"/>
  <w16cid:commentId w16cid:paraId="1B5119FC" w16cid:durableId="700B9D36"/>
  <w16cid:commentId w16cid:paraId="340A6880" w16cid:durableId="25226F34"/>
  <w16cid:commentId w16cid:paraId="378B5958" w16cid:durableId="686D2DD4"/>
  <w16cid:commentId w16cid:paraId="57DD784C" w16cid:durableId="4EA53E5C"/>
  <w16cid:commentId w16cid:paraId="703A69C6" w16cid:durableId="5AB2D26A"/>
  <w16cid:commentId w16cid:paraId="4A5F98DC" w16cid:durableId="30D63DD9"/>
  <w16cid:commentId w16cid:paraId="58C6CEF5" w16cid:durableId="0E88E7CD"/>
  <w16cid:commentId w16cid:paraId="110601F4" w16cid:durableId="79581ECA"/>
  <w16cid:commentId w16cid:paraId="2AFD49BE" w16cid:durableId="1AC03988"/>
  <w16cid:commentId w16cid:paraId="620E9085" w16cid:durableId="72F4FD93"/>
  <w16cid:commentId w16cid:paraId="32A724C9" w16cid:durableId="3E7E9E87"/>
  <w16cid:commentId w16cid:paraId="3DF5C283" w16cid:durableId="3C353B53"/>
  <w16cid:commentId w16cid:paraId="7F99266F" w16cid:durableId="2090D830"/>
  <w16cid:commentId w16cid:paraId="4E3E439F" w16cid:durableId="75C71620"/>
  <w16cid:commentId w16cid:paraId="0D383FD4" w16cid:durableId="5B7DD53B"/>
  <w16cid:commentId w16cid:paraId="2EA0A461" w16cid:durableId="6B4C9DD2"/>
  <w16cid:commentId w16cid:paraId="08BEF7D1" w16cid:durableId="1D010EE3"/>
  <w16cid:commentId w16cid:paraId="0579378B" w16cid:durableId="5C33090A"/>
  <w16cid:commentId w16cid:paraId="1EDA6559" w16cid:durableId="1D27DB98"/>
  <w16cid:commentId w16cid:paraId="1C7D0BBD" w16cid:durableId="3AF93C09"/>
  <w16cid:commentId w16cid:paraId="7C497E9E" w16cid:durableId="6A8DF1EB"/>
  <w16cid:commentId w16cid:paraId="0D53CD80" w16cid:durableId="5F5B6CFC"/>
  <w16cid:commentId w16cid:paraId="5FD81A71" w16cid:durableId="43C57885"/>
  <w16cid:commentId w16cid:paraId="7675C52F" w16cid:durableId="0C5EFF80"/>
  <w16cid:commentId w16cid:paraId="0C8700F6" w16cid:durableId="364F3222"/>
  <w16cid:commentId w16cid:paraId="5E8DF485" w16cid:durableId="62392A54"/>
  <w16cid:commentId w16cid:paraId="3770EAD4" w16cid:durableId="439B47E0"/>
  <w16cid:commentId w16cid:paraId="2D70D086" w16cid:durableId="6B2B5A87"/>
  <w16cid:commentId w16cid:paraId="78684D00" w16cid:durableId="324595CD"/>
  <w16cid:commentId w16cid:paraId="34C5E72C" w16cid:durableId="577D4A44"/>
  <w16cid:commentId w16cid:paraId="43ADCCDF" w16cid:durableId="40B18F3E"/>
  <w16cid:commentId w16cid:paraId="592985F5" w16cid:durableId="4B341317"/>
  <w16cid:commentId w16cid:paraId="0F62763F" w16cid:durableId="0978DFB4"/>
  <w16cid:commentId w16cid:paraId="6C482AE8" w16cid:durableId="5378464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A29E57" w14:textId="77777777" w:rsidR="00936B90" w:rsidRDefault="00936B90" w:rsidP="003274DB">
      <w:r>
        <w:separator/>
      </w:r>
    </w:p>
    <w:p w14:paraId="46A147CC" w14:textId="77777777" w:rsidR="00936B90" w:rsidRDefault="00936B90"/>
  </w:endnote>
  <w:endnote w:type="continuationSeparator" w:id="0">
    <w:p w14:paraId="69B147C9" w14:textId="77777777" w:rsidR="00936B90" w:rsidRDefault="00936B90" w:rsidP="003274DB">
      <w:r>
        <w:continuationSeparator/>
      </w:r>
    </w:p>
    <w:p w14:paraId="511BD65D" w14:textId="77777777" w:rsidR="00936B90" w:rsidRDefault="00936B90"/>
  </w:endnote>
  <w:endnote w:type="continuationNotice" w:id="1">
    <w:p w14:paraId="574EEB9A" w14:textId="77777777" w:rsidR="00936B90" w:rsidRDefault="00936B9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Body)">
    <w:altName w:val="Calibri"/>
    <w:charset w:val="00"/>
    <w:family w:val="roman"/>
    <w:pitch w:val="default"/>
  </w:font>
  <w:font w:name="Arial">
    <w:panose1 w:val="020B0604020202020204"/>
    <w:charset w:val="00"/>
    <w:family w:val="swiss"/>
    <w:pitch w:val="variable"/>
    <w:sig w:usb0="E0002EFF" w:usb1="C000785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6AC97" w14:textId="77777777" w:rsidR="00774E9B" w:rsidRDefault="00774E9B"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774E9B" w:rsidRDefault="00774E9B"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774E9B" w:rsidRDefault="00774E9B"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774E9B" w:rsidRDefault="00774E9B"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774E9B" w:rsidRDefault="00774E9B"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5386AA" w14:textId="0EA69338" w:rsidR="00774E9B" w:rsidRDefault="00774E9B" w:rsidP="008747E0">
    <w:pPr>
      <w:pStyle w:val="Footer"/>
    </w:pPr>
    <w:r w:rsidRPr="00442889">
      <w:rPr>
        <w:noProof/>
        <w:lang w:val="en-AU" w:eastAsia="en-AU"/>
      </w:rPr>
      <w:drawing>
        <wp:anchor distT="0" distB="0" distL="114300" distR="114300" simplePos="0" relativeHeight="251658243" behindDoc="1" locked="0" layoutInCell="1" allowOverlap="1" wp14:anchorId="278B4932" wp14:editId="56958193">
          <wp:simplePos x="0" y="0"/>
          <wp:positionH relativeFrom="page">
            <wp:posOffset>786696</wp:posOffset>
          </wp:positionH>
          <wp:positionV relativeFrom="page">
            <wp:posOffset>9725025</wp:posOffset>
          </wp:positionV>
          <wp:extent cx="3247200" cy="723600"/>
          <wp:effectExtent l="0" t="0" r="0" b="6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mc:AlternateContent>
        <mc:Choice Requires="wps">
          <w:drawing>
            <wp:anchor distT="0" distB="0" distL="114300" distR="114300" simplePos="0" relativeHeight="251658244" behindDoc="0" locked="0" layoutInCell="1" allowOverlap="1" wp14:anchorId="6632812E" wp14:editId="3A92A9DD">
              <wp:simplePos x="0" y="0"/>
              <wp:positionH relativeFrom="page">
                <wp:posOffset>215900</wp:posOffset>
              </wp:positionH>
              <wp:positionV relativeFrom="page">
                <wp:posOffset>9249410</wp:posOffset>
              </wp:positionV>
              <wp:extent cx="7128000" cy="0"/>
              <wp:effectExtent l="0" t="0" r="15875" b="19050"/>
              <wp:wrapNone/>
              <wp:docPr id="11" name="Straight Connector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598F28" id="Straight Connector 11" o:spid="_x0000_s1026" style="position:absolute;z-index:2516582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" strokecolor="#00558c [3204]" strokeweight="1pt">
              <w10:wrap anchorx="page" anchory="page"/>
            </v:line>
          </w:pict>
        </mc:Fallback>
      </mc:AlternateContent>
    </w:r>
  </w:p>
  <w:p w14:paraId="236216F4" w14:textId="04857357" w:rsidR="00774E9B" w:rsidRPr="00ED2A8D" w:rsidRDefault="00774E9B" w:rsidP="008747E0">
    <w:pPr>
      <w:pStyle w:val="Footer"/>
    </w:pPr>
  </w:p>
  <w:p w14:paraId="05175766" w14:textId="4098D326" w:rsidR="00774E9B" w:rsidRPr="00ED2A8D" w:rsidRDefault="00774E9B" w:rsidP="002735DD">
    <w:pPr>
      <w:pStyle w:val="Footer"/>
      <w:tabs>
        <w:tab w:val="left" w:pos="1781"/>
      </w:tabs>
    </w:pPr>
    <w:r>
      <w:tab/>
    </w:r>
  </w:p>
  <w:p w14:paraId="6B80A5D7" w14:textId="77777777" w:rsidR="00774E9B" w:rsidRPr="00ED2A8D" w:rsidRDefault="00774E9B" w:rsidP="008747E0">
    <w:pPr>
      <w:pStyle w:val="Footer"/>
    </w:pPr>
  </w:p>
  <w:p w14:paraId="41671561" w14:textId="6F50965C" w:rsidR="00774E9B" w:rsidRPr="00ED2A8D" w:rsidRDefault="00774E9B"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D9A86" w14:textId="77777777" w:rsidR="00774E9B" w:rsidRDefault="00774E9B" w:rsidP="00525922">
    <w:pPr>
      <w:pStyle w:val="Footerlandscape"/>
    </w:pPr>
    <w:r>
      <w:rPr>
        <w:noProof/>
        <w:lang w:val="en-AU" w:eastAsia="en-AU"/>
      </w:rPr>
      <mc:AlternateContent>
        <mc:Choice Requires="wps">
          <w:drawing>
            <wp:anchor distT="0" distB="0" distL="114300" distR="114300" simplePos="0" relativeHeight="251658247"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Straight Connector 16"/>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CCCE108" id="Straight Connector 16" o:spid="_x0000_s1026" style="position:absolute;z-index:251658247;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4FDD847" w14:textId="59534113" w:rsidR="00774E9B" w:rsidRPr="00C907DF" w:rsidRDefault="00774E9B"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004E76">
      <w:rPr>
        <w:szCs w:val="15"/>
      </w:rPr>
      <w:t xml:space="preserve"> </w:t>
    </w:r>
    <w:r>
      <w:rPr>
        <w:szCs w:val="15"/>
      </w:rPr>
      <w:fldChar w:fldCharType="begin"/>
    </w:r>
    <w:r w:rsidRPr="00004E76">
      <w:rPr>
        <w:szCs w:val="15"/>
      </w:rPr>
      <w:instrText xml:space="preserve"> STYLEREF "Document number" \* MERGEFORMAT </w:instrText>
    </w:r>
    <w:r>
      <w:rPr>
        <w:szCs w:val="15"/>
      </w:rPr>
      <w:fldChar w:fldCharType="separate"/>
    </w:r>
    <w:r w:rsidRPr="000768D0">
      <w:rPr>
        <w:noProof/>
        <w:szCs w:val="15"/>
      </w:rPr>
      <w:t>Guideline</w:t>
    </w:r>
    <w:r w:rsidRPr="00004E76">
      <w:rPr>
        <w:noProof/>
        <w:szCs w:val="15"/>
        <w:lang w:val="en-US"/>
      </w:rPr>
      <w:t xml:space="preserve"> number</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95EEE38" w14:textId="5E2AEC1B" w:rsidR="00774E9B" w:rsidRPr="00525922" w:rsidRDefault="00774E9B"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A075A" w14:textId="77777777" w:rsidR="00774E9B" w:rsidRPr="00C716E5" w:rsidRDefault="00774E9B" w:rsidP="00C716E5">
    <w:pPr>
      <w:pStyle w:val="Footer"/>
      <w:rPr>
        <w:sz w:val="15"/>
        <w:szCs w:val="15"/>
      </w:rPr>
    </w:pPr>
  </w:p>
  <w:p w14:paraId="6FC904F9" w14:textId="77777777" w:rsidR="00774E9B" w:rsidRDefault="00774E9B" w:rsidP="00C716E5">
    <w:pPr>
      <w:pStyle w:val="Footerportrait"/>
    </w:pPr>
  </w:p>
  <w:p w14:paraId="0DD0B946" w14:textId="31F00CE4" w:rsidR="00774E9B" w:rsidRPr="00C907DF" w:rsidRDefault="00CF47B3" w:rsidP="00C716E5">
    <w:pPr>
      <w:pStyle w:val="Footerportrait"/>
      <w:rPr>
        <w:rStyle w:val="PageNumber"/>
        <w:szCs w:val="15"/>
      </w:rPr>
    </w:pPr>
    <w:fldSimple w:instr=" STYLEREF &quot;Document type&quot; \* MERGEFORMAT ">
      <w:r w:rsidR="0001707D">
        <w:t>IALA Guideline</w:t>
      </w:r>
    </w:fldSimple>
    <w:r w:rsidR="00774E9B" w:rsidRPr="00C907DF">
      <w:t xml:space="preserve"> </w:t>
    </w:r>
    <w:fldSimple w:instr=" STYLEREF  &quot;docu number&quot;  \* MERGEFORMAT ">
      <w:r w:rsidR="0001707D">
        <w:t>G1156</w:t>
      </w:r>
    </w:fldSimple>
    <w:r w:rsidR="006D7E51">
      <w:t xml:space="preserve"> </w:t>
    </w:r>
    <w:fldSimple w:instr=" STYLEREF &quot;Document name&quot; \* MERGEFORMAT ">
      <w:r w:rsidR="0001707D">
        <w:t>Recruitment, Training and Certification of VTS Personnel</w:t>
      </w:r>
    </w:fldSimple>
  </w:p>
  <w:p w14:paraId="1B606CCD" w14:textId="1F2F3C90" w:rsidR="00774E9B" w:rsidRPr="00C907DF" w:rsidRDefault="00CF47B3" w:rsidP="00C716E5">
    <w:pPr>
      <w:pStyle w:val="Footerportrait"/>
    </w:pPr>
    <w:fldSimple w:instr=" STYLEREF &quot;Edition number&quot; \* MERGEFORMAT ">
      <w:r w:rsidR="0001707D">
        <w:t>Edition 2.01.1</w:t>
      </w:r>
    </w:fldSimple>
    <w:r w:rsidR="00774E9B">
      <w:t xml:space="preserve"> </w:t>
    </w:r>
    <w:fldSimple w:instr=" STYLEREF  MRN  \* MERGEFORMAT ">
      <w:r w:rsidR="0001707D">
        <w:t>urn:mrn:iala:pub:g1156:ed1.1</w:t>
      </w:r>
    </w:fldSimple>
    <w:r w:rsidR="00774E9B" w:rsidRPr="00C907DF">
      <w:tab/>
    </w:r>
    <w:r w:rsidR="00774E9B">
      <w:t xml:space="preserve">P </w:t>
    </w:r>
    <w:r w:rsidR="00774E9B" w:rsidRPr="00C907DF">
      <w:rPr>
        <w:rStyle w:val="PageNumber"/>
        <w:szCs w:val="15"/>
      </w:rPr>
      <w:fldChar w:fldCharType="begin"/>
    </w:r>
    <w:r w:rsidR="00774E9B" w:rsidRPr="00C907DF">
      <w:rPr>
        <w:rStyle w:val="PageNumber"/>
        <w:szCs w:val="15"/>
      </w:rPr>
      <w:instrText xml:space="preserve">PAGE  </w:instrText>
    </w:r>
    <w:r w:rsidR="00774E9B" w:rsidRPr="00C907DF">
      <w:rPr>
        <w:rStyle w:val="PageNumber"/>
        <w:szCs w:val="15"/>
      </w:rPr>
      <w:fldChar w:fldCharType="separate"/>
    </w:r>
    <w:r w:rsidR="00774E9B">
      <w:rPr>
        <w:rStyle w:val="PageNumber"/>
        <w:szCs w:val="15"/>
      </w:rPr>
      <w:t>4</w:t>
    </w:r>
    <w:r w:rsidR="00774E9B"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65AF4" w14:textId="77777777" w:rsidR="00774E9B" w:rsidRDefault="00774E9B" w:rsidP="00C716E5">
    <w:pPr>
      <w:pStyle w:val="Footer"/>
    </w:pPr>
  </w:p>
  <w:p w14:paraId="4D7BEBDA" w14:textId="77777777" w:rsidR="00774E9B" w:rsidRDefault="00774E9B" w:rsidP="00C716E5">
    <w:pPr>
      <w:pStyle w:val="Footerportrait"/>
    </w:pPr>
  </w:p>
  <w:p w14:paraId="10D7FC6C" w14:textId="09596FD4" w:rsidR="006D7E51" w:rsidRPr="00C907DF" w:rsidRDefault="00CF47B3" w:rsidP="006D7E51">
    <w:pPr>
      <w:pStyle w:val="Footerportrait"/>
      <w:rPr>
        <w:rStyle w:val="PageNumber"/>
        <w:szCs w:val="15"/>
      </w:rPr>
    </w:pPr>
    <w:fldSimple w:instr=" STYLEREF &quot;Document type&quot; \* MERGEFORMAT ">
      <w:r w:rsidR="0001707D">
        <w:t>IALA Guideline</w:t>
      </w:r>
    </w:fldSimple>
    <w:r w:rsidR="006D7E51" w:rsidRPr="00C907DF">
      <w:t xml:space="preserve"> </w:t>
    </w:r>
    <w:fldSimple w:instr=" STYLEREF  &quot;docu number&quot;  \* MERGEFORMAT ">
      <w:r w:rsidR="0001707D">
        <w:t>G1156</w:t>
      </w:r>
    </w:fldSimple>
    <w:r w:rsidR="006D7E51">
      <w:t xml:space="preserve"> </w:t>
    </w:r>
    <w:fldSimple w:instr=" STYLEREF &quot;Document name&quot; \* MERGEFORMAT ">
      <w:r w:rsidR="0001707D">
        <w:t>Recruitment, Training and Certification of VTS Personnel</w:t>
      </w:r>
    </w:fldSimple>
  </w:p>
  <w:p w14:paraId="63904568" w14:textId="62FDA6A5" w:rsidR="00774E9B" w:rsidRPr="00525922" w:rsidRDefault="00CF47B3" w:rsidP="00C716E5">
    <w:pPr>
      <w:pStyle w:val="Footerportrait"/>
    </w:pPr>
    <w:fldSimple w:instr=" STYLEREF &quot;Edition number&quot; \* MERGEFORMAT ">
      <w:r w:rsidR="0001707D">
        <w:t>Edition 2.01.1</w:t>
      </w:r>
    </w:fldSimple>
    <w:r w:rsidR="006D7E51">
      <w:t xml:space="preserve"> </w:t>
    </w:r>
    <w:fldSimple w:instr=" STYLEREF  MRN  \* MERGEFORMAT ">
      <w:r w:rsidR="0001707D">
        <w:t>urn:mrn:iala:pub:g1156:ed1.1</w:t>
      </w:r>
    </w:fldSimple>
    <w:r w:rsidR="00774E9B" w:rsidRPr="00C907DF">
      <w:tab/>
    </w:r>
    <w:r w:rsidR="00774E9B">
      <w:t xml:space="preserve">P </w:t>
    </w:r>
    <w:r w:rsidR="00774E9B" w:rsidRPr="00C907DF">
      <w:rPr>
        <w:rStyle w:val="PageNumber"/>
        <w:szCs w:val="15"/>
      </w:rPr>
      <w:fldChar w:fldCharType="begin"/>
    </w:r>
    <w:r w:rsidR="00774E9B" w:rsidRPr="00C907DF">
      <w:rPr>
        <w:rStyle w:val="PageNumber"/>
        <w:szCs w:val="15"/>
      </w:rPr>
      <w:instrText xml:space="preserve">PAGE  </w:instrText>
    </w:r>
    <w:r w:rsidR="00774E9B" w:rsidRPr="00C907DF">
      <w:rPr>
        <w:rStyle w:val="PageNumber"/>
        <w:szCs w:val="15"/>
      </w:rPr>
      <w:fldChar w:fldCharType="separate"/>
    </w:r>
    <w:r w:rsidR="00774E9B">
      <w:rPr>
        <w:rStyle w:val="PageNumber"/>
        <w:szCs w:val="15"/>
      </w:rPr>
      <w:t>3</w:t>
    </w:r>
    <w:r w:rsidR="00774E9B"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60C83" w14:textId="77777777" w:rsidR="00774E9B" w:rsidRDefault="00774E9B" w:rsidP="00C716E5">
    <w:pPr>
      <w:pStyle w:val="Footer"/>
    </w:pPr>
  </w:p>
  <w:p w14:paraId="663AE836" w14:textId="77777777" w:rsidR="00774E9B" w:rsidRDefault="00774E9B" w:rsidP="00C716E5">
    <w:pPr>
      <w:pStyle w:val="Footerportrait"/>
    </w:pPr>
  </w:p>
  <w:p w14:paraId="2904519F" w14:textId="51EFFAE7" w:rsidR="006D7E51" w:rsidRPr="00C907DF" w:rsidRDefault="00CF47B3" w:rsidP="006D7E51">
    <w:pPr>
      <w:pStyle w:val="Footerportrait"/>
      <w:rPr>
        <w:rStyle w:val="PageNumber"/>
        <w:szCs w:val="15"/>
      </w:rPr>
    </w:pPr>
    <w:fldSimple w:instr=" STYLEREF &quot;Document type&quot; \* MERGEFORMAT ">
      <w:r w:rsidR="0001707D">
        <w:t>IALA Guideline</w:t>
      </w:r>
    </w:fldSimple>
    <w:r w:rsidR="006D7E51" w:rsidRPr="00C907DF">
      <w:t xml:space="preserve"> </w:t>
    </w:r>
    <w:fldSimple w:instr=" STYLEREF  &quot;docu number&quot;  \* MERGEFORMAT ">
      <w:r w:rsidR="0001707D">
        <w:t>G1156</w:t>
      </w:r>
    </w:fldSimple>
    <w:r w:rsidR="006D7E51">
      <w:t xml:space="preserve"> </w:t>
    </w:r>
    <w:fldSimple w:instr=" STYLEREF &quot;Document name&quot; \* MERGEFORMAT ">
      <w:r w:rsidR="0001707D">
        <w:t>Recruitment, Training and Certification of VTS Personnel</w:t>
      </w:r>
    </w:fldSimple>
  </w:p>
  <w:p w14:paraId="5C4D6700" w14:textId="01B3E56D" w:rsidR="00774E9B" w:rsidRDefault="00CF47B3" w:rsidP="00004E76">
    <w:pPr>
      <w:pStyle w:val="Footerportrait"/>
      <w:tabs>
        <w:tab w:val="clear" w:pos="10206"/>
        <w:tab w:val="left" w:pos="3350"/>
        <w:tab w:val="right" w:pos="15704"/>
      </w:tabs>
    </w:pPr>
    <w:fldSimple w:instr=" STYLEREF &quot;Edition number&quot; \* MERGEFORMAT ">
      <w:r w:rsidR="0001707D">
        <w:t>Edition 2.01.1</w:t>
      </w:r>
    </w:fldSimple>
    <w:r w:rsidR="006D7E51">
      <w:t xml:space="preserve"> </w:t>
    </w:r>
    <w:fldSimple w:instr=" STYLEREF  MRN  \* MERGEFORMAT ">
      <w:r w:rsidR="0001707D">
        <w:t>urn:mrn:iala:pub:g1156:ed1.1</w:t>
      </w:r>
    </w:fldSimple>
    <w:r w:rsidR="00774E9B">
      <w:tab/>
    </w:r>
    <w:r w:rsidR="00774E9B">
      <w:tab/>
    </w:r>
    <w:r w:rsidR="00774E9B">
      <w:rPr>
        <w:rStyle w:val="PageNumber"/>
        <w:szCs w:val="15"/>
      </w:rPr>
      <w:t xml:space="preserve">P </w:t>
    </w:r>
    <w:r w:rsidR="00774E9B" w:rsidRPr="00C907DF">
      <w:rPr>
        <w:rStyle w:val="PageNumber"/>
        <w:b w:val="0"/>
        <w:szCs w:val="15"/>
      </w:rPr>
      <w:fldChar w:fldCharType="begin"/>
    </w:r>
    <w:r w:rsidR="00774E9B" w:rsidRPr="00C907DF">
      <w:rPr>
        <w:rStyle w:val="PageNumber"/>
        <w:szCs w:val="15"/>
      </w:rPr>
      <w:instrText xml:space="preserve">PAGE  </w:instrText>
    </w:r>
    <w:r w:rsidR="00774E9B" w:rsidRPr="00C907DF">
      <w:rPr>
        <w:rStyle w:val="PageNumber"/>
        <w:b w:val="0"/>
        <w:szCs w:val="15"/>
      </w:rPr>
      <w:fldChar w:fldCharType="separate"/>
    </w:r>
    <w:r w:rsidR="00774E9B">
      <w:rPr>
        <w:rStyle w:val="PageNumber"/>
        <w:szCs w:val="15"/>
      </w:rPr>
      <w:t>29</w:t>
    </w:r>
    <w:r w:rsidR="00774E9B" w:rsidRPr="00C907DF">
      <w:rPr>
        <w:rStyle w:val="PageNumber"/>
        <w:b w:val="0"/>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90DC01" w14:textId="77777777" w:rsidR="00936B90" w:rsidRDefault="00936B90" w:rsidP="003274DB">
      <w:r>
        <w:separator/>
      </w:r>
    </w:p>
    <w:p w14:paraId="6154F6FE" w14:textId="77777777" w:rsidR="00936B90" w:rsidRDefault="00936B90"/>
  </w:footnote>
  <w:footnote w:type="continuationSeparator" w:id="0">
    <w:p w14:paraId="3A4BF5F5" w14:textId="77777777" w:rsidR="00936B90" w:rsidRDefault="00936B90" w:rsidP="003274DB">
      <w:r>
        <w:continuationSeparator/>
      </w:r>
    </w:p>
    <w:p w14:paraId="0F2795D1" w14:textId="77777777" w:rsidR="00936B90" w:rsidRDefault="00936B90"/>
  </w:footnote>
  <w:footnote w:type="continuationNotice" w:id="1">
    <w:p w14:paraId="4F4E73AC" w14:textId="77777777" w:rsidR="00936B90" w:rsidRDefault="00936B9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B1184" w14:textId="22E1F43B" w:rsidR="00774E9B" w:rsidRDefault="0001707D">
    <w:pPr>
      <w:pStyle w:val="Header"/>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49.6pt;height:269.75pt;rotation:315;z-index:-25165822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35749" w14:textId="2675E150" w:rsidR="00774E9B" w:rsidRDefault="00774E9B">
    <w:pPr>
      <w:pStyle w:val="Header"/>
    </w:pPr>
    <w:r>
      <w:rPr>
        <w:noProof/>
        <w:lang w:val="en-AU" w:eastAsia="en-AU"/>
      </w:rPr>
      <mc:AlternateContent>
        <mc:Choice Requires="wps">
          <w:drawing>
            <wp:anchor distT="0" distB="0" distL="114300" distR="114300" simplePos="0" relativeHeight="251658256" behindDoc="1" locked="0" layoutInCell="0" allowOverlap="1" wp14:anchorId="0AD7923B" wp14:editId="52AF344A">
              <wp:simplePos x="0" y="0"/>
              <wp:positionH relativeFrom="margin">
                <wp:align>center</wp:align>
              </wp:positionH>
              <wp:positionV relativeFrom="margin">
                <wp:align>center</wp:align>
              </wp:positionV>
              <wp:extent cx="5709920" cy="3425825"/>
              <wp:effectExtent l="0" t="1247775" r="0" b="7175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13A6423" w14:textId="77777777" w:rsidR="00774E9B" w:rsidRDefault="00774E9B"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10" o:spid="_x0000_s1036" type="#_x0000_t202" style="position:absolute;margin-left:0;margin-top:0;width:449.6pt;height:269.75pt;rotation:-45;z-index:-2516582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413A6423" w14:textId="77777777" w:rsidR="00774E9B" w:rsidRDefault="00774E9B"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13FED91B" w14:textId="77777777" w:rsidR="00774E9B" w:rsidRDefault="00774E9B"/>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7582F" w14:textId="0B523FED" w:rsidR="00774E9B" w:rsidRPr="00667792" w:rsidRDefault="00774E9B" w:rsidP="00667792">
    <w:pPr>
      <w:pStyle w:val="Header"/>
    </w:pPr>
    <w:r>
      <w:rPr>
        <w:noProof/>
        <w:lang w:val="en-AU" w:eastAsia="en-AU"/>
      </w:rPr>
      <w:drawing>
        <wp:anchor distT="0" distB="0" distL="114300" distR="114300" simplePos="0" relativeHeight="251658250"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4E51A77" w14:textId="77777777" w:rsidR="00774E9B" w:rsidRDefault="00774E9B"/>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645FA" w14:textId="151B96D7" w:rsidR="00774E9B" w:rsidRDefault="00774E9B">
    <w:pPr>
      <w:pStyle w:val="Header"/>
    </w:pPr>
    <w:r>
      <w:rPr>
        <w:noProof/>
        <w:lang w:val="en-AU" w:eastAsia="en-AU"/>
      </w:rPr>
      <mc:AlternateContent>
        <mc:Choice Requires="wps">
          <w:drawing>
            <wp:anchor distT="0" distB="0" distL="114300" distR="114300" simplePos="0" relativeHeight="251658255" behindDoc="1" locked="0" layoutInCell="0" allowOverlap="1" wp14:anchorId="5C25084A" wp14:editId="0EACC559">
              <wp:simplePos x="0" y="0"/>
              <wp:positionH relativeFrom="margin">
                <wp:align>center</wp:align>
              </wp:positionH>
              <wp:positionV relativeFrom="margin">
                <wp:align>center</wp:align>
              </wp:positionV>
              <wp:extent cx="5709920" cy="3425825"/>
              <wp:effectExtent l="0" t="1247775" r="0" b="7175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480D494" w14:textId="77777777" w:rsidR="00774E9B" w:rsidRDefault="00774E9B"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9" o:spid="_x0000_s1037" type="#_x0000_t202" style="position:absolute;margin-left:0;margin-top:0;width:449.6pt;height:269.75pt;rotation:-45;z-index:-251658225;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xK9g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" o:allowincell="f" filled="f" stroked="f">
              <v:stroke joinstyle="round"/>
              <o:lock v:ext="edit" shapetype="t"/>
              <v:textbox style="mso-fit-shape-to-text:t">
                <w:txbxContent>
                  <w:p w14:paraId="7480D494" w14:textId="77777777" w:rsidR="00774E9B" w:rsidRDefault="00774E9B"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41E80" w14:textId="7FA479B0" w:rsidR="00774E9B" w:rsidRDefault="00774E9B" w:rsidP="00B6066D">
    <w:pPr>
      <w:pStyle w:val="Header"/>
      <w:jc w:val="right"/>
    </w:pPr>
    <w:r w:rsidRPr="00442889">
      <w:rPr>
        <w:noProof/>
        <w:lang w:val="en-AU" w:eastAsia="en-AU"/>
      </w:rPr>
      <w:drawing>
        <wp:anchor distT="0" distB="0" distL="114300" distR="114300" simplePos="0" relativeHeight="251658241"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7B6579F" w14:textId="77777777" w:rsidR="00774E9B" w:rsidRDefault="00774E9B" w:rsidP="00B6066D">
    <w:pPr>
      <w:pStyle w:val="Header"/>
      <w:jc w:val="right"/>
    </w:pPr>
  </w:p>
  <w:p w14:paraId="294C62FA" w14:textId="33738D52" w:rsidR="00774E9B" w:rsidRDefault="00774E9B" w:rsidP="00B6066D">
    <w:pPr>
      <w:pStyle w:val="Header"/>
      <w:jc w:val="right"/>
    </w:pPr>
  </w:p>
  <w:p w14:paraId="36C3E9FB" w14:textId="379BEF4B" w:rsidR="00774E9B" w:rsidRDefault="00774E9B" w:rsidP="008747E0">
    <w:pPr>
      <w:pStyle w:val="Header"/>
    </w:pPr>
  </w:p>
  <w:p w14:paraId="14F42252" w14:textId="6D14E74F" w:rsidR="00774E9B" w:rsidRDefault="00774E9B" w:rsidP="008747E0">
    <w:pPr>
      <w:pStyle w:val="Header"/>
    </w:pPr>
  </w:p>
  <w:p w14:paraId="74D558FC" w14:textId="55FAA32E" w:rsidR="00774E9B" w:rsidRDefault="00774E9B" w:rsidP="008747E0">
    <w:pPr>
      <w:pStyle w:val="Header"/>
    </w:pPr>
    <w:r>
      <w:rPr>
        <w:noProof/>
        <w:lang w:val="en-AU" w:eastAsia="en-AU"/>
      </w:rPr>
      <w:drawing>
        <wp:anchor distT="0" distB="0" distL="114300" distR="114300" simplePos="0" relativeHeight="251658240" behindDoc="1" locked="0" layoutInCell="1" allowOverlap="1" wp14:anchorId="421992AC" wp14:editId="09B8E1D8">
          <wp:simplePos x="0" y="0"/>
          <wp:positionH relativeFrom="page">
            <wp:posOffset>0</wp:posOffset>
          </wp:positionH>
          <wp:positionV relativeFrom="page">
            <wp:posOffset>1367350</wp:posOffset>
          </wp:positionV>
          <wp:extent cx="7555865" cy="2339975"/>
          <wp:effectExtent l="0" t="0" r="6985" b="317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774E9B" w:rsidRPr="00ED2A8D" w:rsidRDefault="00774E9B" w:rsidP="008747E0">
    <w:pPr>
      <w:pStyle w:val="Header"/>
    </w:pPr>
  </w:p>
  <w:p w14:paraId="6AD2C8D3" w14:textId="681F1255" w:rsidR="00774E9B" w:rsidRPr="00ED2A8D" w:rsidRDefault="00774E9B"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D27DC" w14:textId="2EE84D73" w:rsidR="00774E9B" w:rsidRDefault="00774E9B">
    <w:pPr>
      <w:pStyle w:val="Header"/>
    </w:pPr>
    <w:r>
      <w:rPr>
        <w:noProof/>
        <w:lang w:val="en-AU" w:eastAsia="en-AU"/>
      </w:rPr>
      <w:drawing>
        <wp:anchor distT="0" distB="0" distL="114300" distR="114300" simplePos="0" relativeHeight="251658246"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774E9B" w:rsidRDefault="00774E9B">
    <w:pPr>
      <w:pStyle w:val="Header"/>
    </w:pPr>
  </w:p>
  <w:p w14:paraId="60B8593E" w14:textId="77777777" w:rsidR="00774E9B" w:rsidRDefault="00774E9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B2813E" w14:textId="049D6A65" w:rsidR="00774E9B" w:rsidRDefault="0001707D">
    <w:pPr>
      <w:pStyle w:val="Header"/>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0;margin-top:0;width:449.6pt;height:269.75pt;rotation:315;z-index:-251658227;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F0FE5" w14:textId="69198225" w:rsidR="00774E9B" w:rsidRPr="00ED2A8D" w:rsidRDefault="00774E9B" w:rsidP="008747E0">
    <w:pPr>
      <w:pStyle w:val="Header"/>
    </w:pPr>
    <w:r>
      <w:rPr>
        <w:noProof/>
        <w:lang w:val="en-AU" w:eastAsia="en-AU"/>
      </w:rPr>
      <w:drawing>
        <wp:anchor distT="0" distB="0" distL="114300" distR="114300" simplePos="0" relativeHeight="25165824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774E9B" w:rsidRPr="00ED2A8D" w:rsidRDefault="00774E9B" w:rsidP="008747E0">
    <w:pPr>
      <w:pStyle w:val="Header"/>
    </w:pPr>
  </w:p>
  <w:p w14:paraId="20BBBC6D" w14:textId="77777777" w:rsidR="00774E9B" w:rsidRDefault="00774E9B" w:rsidP="008747E0">
    <w:pPr>
      <w:pStyle w:val="Header"/>
    </w:pPr>
  </w:p>
  <w:p w14:paraId="5D38743E" w14:textId="77777777" w:rsidR="00774E9B" w:rsidRDefault="00774E9B" w:rsidP="008747E0">
    <w:pPr>
      <w:pStyle w:val="Header"/>
    </w:pPr>
  </w:p>
  <w:p w14:paraId="59D055C6" w14:textId="77777777" w:rsidR="00774E9B" w:rsidRDefault="00774E9B" w:rsidP="008747E0">
    <w:pPr>
      <w:pStyle w:val="Header"/>
    </w:pPr>
  </w:p>
  <w:p w14:paraId="2877724F" w14:textId="048B4A31" w:rsidR="00774E9B" w:rsidRPr="00441393" w:rsidRDefault="00774E9B" w:rsidP="00441393">
    <w:pPr>
      <w:pStyle w:val="Contents"/>
    </w:pPr>
    <w:r>
      <w:t xml:space="preserve">DOCUMENT </w:t>
    </w:r>
    <w:r w:rsidR="00B72BF6">
      <w:t>Revision</w:t>
    </w:r>
  </w:p>
  <w:p w14:paraId="09691153" w14:textId="77777777" w:rsidR="00774E9B" w:rsidRPr="00ED2A8D" w:rsidRDefault="00774E9B" w:rsidP="008747E0">
    <w:pPr>
      <w:pStyle w:val="Header"/>
    </w:pPr>
  </w:p>
  <w:p w14:paraId="1ECA61B7" w14:textId="77777777" w:rsidR="00774E9B" w:rsidRPr="00AC33A2" w:rsidRDefault="00774E9B"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AD1AA" w14:textId="62BFB40D" w:rsidR="00774E9B" w:rsidRDefault="0001707D">
    <w:pPr>
      <w:pStyle w:val="Header"/>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449.6pt;height:269.75pt;rotation:315;z-index:-2516582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F8321" w14:textId="63341AB2" w:rsidR="00774E9B" w:rsidRDefault="0001707D">
    <w:pPr>
      <w:pStyle w:val="Header"/>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449.6pt;height:269.75pt;rotation:315;z-index:-25165822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6E5F9" w14:textId="0637C13B" w:rsidR="00774E9B" w:rsidRPr="00ED2A8D" w:rsidRDefault="00774E9B" w:rsidP="008747E0">
    <w:pPr>
      <w:pStyle w:val="Header"/>
    </w:pPr>
    <w:r>
      <w:rPr>
        <w:noProof/>
        <w:lang w:val="en-AU" w:eastAsia="en-AU"/>
      </w:rPr>
      <w:drawing>
        <wp:anchor distT="0" distB="0" distL="114300" distR="114300" simplePos="0" relativeHeight="251658245"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774E9B" w:rsidRPr="00ED2A8D" w:rsidRDefault="00774E9B" w:rsidP="008747E0">
    <w:pPr>
      <w:pStyle w:val="Header"/>
    </w:pPr>
  </w:p>
  <w:p w14:paraId="15D53F0E" w14:textId="77777777" w:rsidR="00774E9B" w:rsidRDefault="00774E9B" w:rsidP="008747E0">
    <w:pPr>
      <w:pStyle w:val="Header"/>
    </w:pPr>
  </w:p>
  <w:p w14:paraId="30E0B82E" w14:textId="77777777" w:rsidR="00774E9B" w:rsidRDefault="00774E9B" w:rsidP="008747E0">
    <w:pPr>
      <w:pStyle w:val="Header"/>
    </w:pPr>
  </w:p>
  <w:p w14:paraId="38068A1D" w14:textId="77777777" w:rsidR="00774E9B" w:rsidRDefault="00774E9B" w:rsidP="008747E0">
    <w:pPr>
      <w:pStyle w:val="Header"/>
    </w:pPr>
  </w:p>
  <w:p w14:paraId="6DED465C" w14:textId="77777777" w:rsidR="00774E9B" w:rsidRPr="00441393" w:rsidRDefault="00774E9B" w:rsidP="00441393">
    <w:pPr>
      <w:pStyle w:val="Contents"/>
    </w:pPr>
    <w:r>
      <w:t>CONTENTS</w:t>
    </w:r>
  </w:p>
  <w:p w14:paraId="42B130BB" w14:textId="77777777" w:rsidR="00774E9B" w:rsidRDefault="00774E9B" w:rsidP="0078486B">
    <w:pPr>
      <w:pStyle w:val="Header"/>
      <w:spacing w:line="140" w:lineRule="exact"/>
    </w:pPr>
  </w:p>
  <w:p w14:paraId="22A752C6" w14:textId="77777777" w:rsidR="00774E9B" w:rsidRPr="00AC33A2" w:rsidRDefault="00774E9B"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1E8F6" w14:textId="0BAB61D8" w:rsidR="00774E9B" w:rsidRPr="00ED2A8D" w:rsidRDefault="00774E9B" w:rsidP="00C716E5">
    <w:pPr>
      <w:pStyle w:val="Header"/>
    </w:pPr>
    <w:r>
      <w:rPr>
        <w:noProof/>
        <w:lang w:val="en-AU" w:eastAsia="en-AU"/>
      </w:rPr>
      <w:drawing>
        <wp:anchor distT="0" distB="0" distL="114300" distR="114300" simplePos="0" relativeHeight="251658249"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774E9B" w:rsidRPr="00ED2A8D" w:rsidRDefault="00774E9B" w:rsidP="00C716E5">
    <w:pPr>
      <w:pStyle w:val="Header"/>
    </w:pPr>
  </w:p>
  <w:p w14:paraId="30E6C01B" w14:textId="77777777" w:rsidR="00774E9B" w:rsidRDefault="00774E9B" w:rsidP="00C716E5">
    <w:pPr>
      <w:pStyle w:val="Header"/>
    </w:pPr>
  </w:p>
  <w:p w14:paraId="1F64AB92" w14:textId="77777777" w:rsidR="00774E9B" w:rsidRDefault="00774E9B" w:rsidP="00C716E5">
    <w:pPr>
      <w:pStyle w:val="Header"/>
    </w:pPr>
  </w:p>
  <w:p w14:paraId="7416B8C2" w14:textId="77777777" w:rsidR="00774E9B" w:rsidRDefault="00774E9B" w:rsidP="00C716E5">
    <w:pPr>
      <w:pStyle w:val="Header"/>
    </w:pPr>
  </w:p>
  <w:p w14:paraId="26BAD793" w14:textId="77777777" w:rsidR="00774E9B" w:rsidRPr="00441393" w:rsidRDefault="00774E9B" w:rsidP="00C716E5">
    <w:pPr>
      <w:pStyle w:val="Contents"/>
    </w:pPr>
    <w:r>
      <w:t>CONTENTS</w:t>
    </w:r>
  </w:p>
  <w:p w14:paraId="68ECE7DC" w14:textId="77777777" w:rsidR="00774E9B" w:rsidRPr="00ED2A8D" w:rsidRDefault="00774E9B" w:rsidP="00C716E5">
    <w:pPr>
      <w:pStyle w:val="Header"/>
    </w:pPr>
  </w:p>
  <w:p w14:paraId="6387CB5F" w14:textId="77777777" w:rsidR="00774E9B" w:rsidRPr="00AC33A2" w:rsidRDefault="00774E9B" w:rsidP="00C716E5">
    <w:pPr>
      <w:pStyle w:val="Header"/>
      <w:spacing w:line="140" w:lineRule="exact"/>
    </w:pPr>
  </w:p>
  <w:p w14:paraId="6B91DD4A" w14:textId="77777777" w:rsidR="00774E9B" w:rsidRDefault="00774E9B">
    <w:pPr>
      <w:pStyle w:val="Header"/>
    </w:pPr>
    <w:r>
      <w:rPr>
        <w:noProof/>
        <w:lang w:val="en-AU" w:eastAsia="en-AU"/>
      </w:rPr>
      <w:drawing>
        <wp:anchor distT="0" distB="0" distL="114300" distR="114300" simplePos="0" relativeHeight="251658248"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09329A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2"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3"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0CC4692"/>
    <w:multiLevelType w:val="multilevel"/>
    <w:tmpl w:val="32FAF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6146610"/>
    <w:multiLevelType w:val="multilevel"/>
    <w:tmpl w:val="8842B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9385E40"/>
    <w:multiLevelType w:val="multilevel"/>
    <w:tmpl w:val="22B49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9CB6BAA"/>
    <w:multiLevelType w:val="multilevel"/>
    <w:tmpl w:val="609CB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A41132E"/>
    <w:multiLevelType w:val="multilevel"/>
    <w:tmpl w:val="128CF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BEC10F5"/>
    <w:multiLevelType w:val="multilevel"/>
    <w:tmpl w:val="8B84F148"/>
    <w:lvl w:ilvl="0">
      <w:start w:val="1"/>
      <w:numFmt w:val="decimal"/>
      <w:lvlText w:val="%1."/>
      <w:lvlJc w:val="left"/>
      <w:pPr>
        <w:ind w:left="709" w:hanging="709"/>
      </w:pPr>
      <w:rPr>
        <w:rFonts w:hint="default"/>
        <w:color w:val="407EDA"/>
      </w:rPr>
    </w:lvl>
    <w:lvl w:ilvl="1">
      <w:start w:val="1"/>
      <w:numFmt w:val="decimal"/>
      <w:lvlText w:val="%1.%2."/>
      <w:lvlJc w:val="left"/>
      <w:pPr>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21"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2"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192C5072"/>
    <w:multiLevelType w:val="multilevel"/>
    <w:tmpl w:val="CDF47E0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A351078"/>
    <w:multiLevelType w:val="multilevel"/>
    <w:tmpl w:val="0ECAD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1E8345E2"/>
    <w:multiLevelType w:val="multilevel"/>
    <w:tmpl w:val="8202F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43072F0"/>
    <w:multiLevelType w:val="multilevel"/>
    <w:tmpl w:val="67BAC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25CC3E01"/>
    <w:multiLevelType w:val="multilevel"/>
    <w:tmpl w:val="E988C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6A252A3"/>
    <w:multiLevelType w:val="hybridMultilevel"/>
    <w:tmpl w:val="05D29F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27036714"/>
    <w:multiLevelType w:val="multilevel"/>
    <w:tmpl w:val="664A7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2AD60FA9"/>
    <w:multiLevelType w:val="multilevel"/>
    <w:tmpl w:val="0DCA5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2FB26DC1"/>
    <w:multiLevelType w:val="hybridMultilevel"/>
    <w:tmpl w:val="347AB1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74F070A"/>
    <w:multiLevelType w:val="hybridMultilevel"/>
    <w:tmpl w:val="8A26552A"/>
    <w:lvl w:ilvl="0" w:tplc="1FBE1872">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45"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37893554"/>
    <w:multiLevelType w:val="hybridMultilevel"/>
    <w:tmpl w:val="29B463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37C95D93"/>
    <w:multiLevelType w:val="multilevel"/>
    <w:tmpl w:val="3FE6E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9B51FE9"/>
    <w:multiLevelType w:val="multilevel"/>
    <w:tmpl w:val="C4987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BBC48B8"/>
    <w:multiLevelType w:val="multilevel"/>
    <w:tmpl w:val="1C4C0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C402DF5"/>
    <w:multiLevelType w:val="multilevel"/>
    <w:tmpl w:val="98C8E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3F916F3A"/>
    <w:multiLevelType w:val="hybridMultilevel"/>
    <w:tmpl w:val="96640A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41D537AE"/>
    <w:multiLevelType w:val="multilevel"/>
    <w:tmpl w:val="8EEA1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3B71243"/>
    <w:multiLevelType w:val="hybridMultilevel"/>
    <w:tmpl w:val="40100A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15:restartNumberingAfterBreak="0">
    <w:nsid w:val="43E43AA3"/>
    <w:multiLevelType w:val="multilevel"/>
    <w:tmpl w:val="92F65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47F42FF7"/>
    <w:multiLevelType w:val="multilevel"/>
    <w:tmpl w:val="B55AB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889020F"/>
    <w:multiLevelType w:val="hybridMultilevel"/>
    <w:tmpl w:val="6ADC162C"/>
    <w:lvl w:ilvl="0" w:tplc="E30E1686">
      <w:start w:val="1"/>
      <w:numFmt w:val="decimal"/>
      <w:lvlText w:val="%1."/>
      <w:lvlJc w:val="left"/>
      <w:pPr>
        <w:ind w:left="867" w:hanging="361"/>
      </w:pPr>
      <w:rPr>
        <w:rFonts w:ascii="Calibri" w:eastAsia="Calibri" w:hAnsi="Calibri" w:hint="default"/>
        <w:sz w:val="22"/>
        <w:szCs w:val="22"/>
      </w:rPr>
    </w:lvl>
    <w:lvl w:ilvl="1" w:tplc="8C3E9AD6">
      <w:start w:val="1"/>
      <w:numFmt w:val="bullet"/>
      <w:lvlText w:val="•"/>
      <w:lvlJc w:val="left"/>
      <w:pPr>
        <w:ind w:left="1831" w:hanging="361"/>
      </w:pPr>
      <w:rPr>
        <w:rFonts w:hint="default"/>
      </w:rPr>
    </w:lvl>
    <w:lvl w:ilvl="2" w:tplc="9942FB14">
      <w:start w:val="1"/>
      <w:numFmt w:val="bullet"/>
      <w:lvlText w:val="•"/>
      <w:lvlJc w:val="left"/>
      <w:pPr>
        <w:ind w:left="2795" w:hanging="361"/>
      </w:pPr>
      <w:rPr>
        <w:rFonts w:hint="default"/>
      </w:rPr>
    </w:lvl>
    <w:lvl w:ilvl="3" w:tplc="B6A0CD2E">
      <w:start w:val="1"/>
      <w:numFmt w:val="bullet"/>
      <w:lvlText w:val="•"/>
      <w:lvlJc w:val="left"/>
      <w:pPr>
        <w:ind w:left="3759" w:hanging="361"/>
      </w:pPr>
      <w:rPr>
        <w:rFonts w:hint="default"/>
      </w:rPr>
    </w:lvl>
    <w:lvl w:ilvl="4" w:tplc="F3E6437A">
      <w:start w:val="1"/>
      <w:numFmt w:val="bullet"/>
      <w:lvlText w:val="•"/>
      <w:lvlJc w:val="left"/>
      <w:pPr>
        <w:ind w:left="4722" w:hanging="361"/>
      </w:pPr>
      <w:rPr>
        <w:rFonts w:hint="default"/>
      </w:rPr>
    </w:lvl>
    <w:lvl w:ilvl="5" w:tplc="F7D06B1E">
      <w:start w:val="1"/>
      <w:numFmt w:val="bullet"/>
      <w:lvlText w:val="•"/>
      <w:lvlJc w:val="left"/>
      <w:pPr>
        <w:ind w:left="5686" w:hanging="361"/>
      </w:pPr>
      <w:rPr>
        <w:rFonts w:hint="default"/>
      </w:rPr>
    </w:lvl>
    <w:lvl w:ilvl="6" w:tplc="F528C41C">
      <w:start w:val="1"/>
      <w:numFmt w:val="bullet"/>
      <w:lvlText w:val="•"/>
      <w:lvlJc w:val="left"/>
      <w:pPr>
        <w:ind w:left="6650" w:hanging="361"/>
      </w:pPr>
      <w:rPr>
        <w:rFonts w:hint="default"/>
      </w:rPr>
    </w:lvl>
    <w:lvl w:ilvl="7" w:tplc="E39C8CE4">
      <w:start w:val="1"/>
      <w:numFmt w:val="bullet"/>
      <w:lvlText w:val="•"/>
      <w:lvlJc w:val="left"/>
      <w:pPr>
        <w:ind w:left="7614" w:hanging="361"/>
      </w:pPr>
      <w:rPr>
        <w:rFonts w:hint="default"/>
      </w:rPr>
    </w:lvl>
    <w:lvl w:ilvl="8" w:tplc="98382050">
      <w:start w:val="1"/>
      <w:numFmt w:val="bullet"/>
      <w:lvlText w:val="•"/>
      <w:lvlJc w:val="left"/>
      <w:pPr>
        <w:ind w:left="8578" w:hanging="361"/>
      </w:pPr>
      <w:rPr>
        <w:rFonts w:hint="default"/>
      </w:rPr>
    </w:lvl>
  </w:abstractNum>
  <w:abstractNum w:abstractNumId="60"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62" w15:restartNumberingAfterBreak="0">
    <w:nsid w:val="4C8A2147"/>
    <w:multiLevelType w:val="multilevel"/>
    <w:tmpl w:val="D51E8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4"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66"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7" w15:restartNumberingAfterBreak="0">
    <w:nsid w:val="59072B3A"/>
    <w:multiLevelType w:val="hybridMultilevel"/>
    <w:tmpl w:val="77A6C0EE"/>
    <w:lvl w:ilvl="0" w:tplc="25C0C3A0">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8"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5EF9330A"/>
    <w:multiLevelType w:val="hybridMultilevel"/>
    <w:tmpl w:val="69FEB258"/>
    <w:lvl w:ilvl="0" w:tplc="3EF49124">
      <w:start w:val="1"/>
      <w:numFmt w:val="bullet"/>
      <w:lvlText w:val=""/>
      <w:lvlJc w:val="left"/>
      <w:pPr>
        <w:ind w:left="425" w:hanging="425"/>
      </w:pPr>
      <w:rPr>
        <w:rFonts w:ascii="Symbol" w:hAnsi="Symbol" w:hint="default"/>
        <w:color w:val="00558C"/>
      </w:rPr>
    </w:lvl>
    <w:lvl w:ilvl="1" w:tplc="08090003">
      <w:start w:val="1"/>
      <w:numFmt w:val="bullet"/>
      <w:lvlText w:val="o"/>
      <w:lvlJc w:val="left"/>
      <w:pPr>
        <w:ind w:left="1440" w:hanging="360"/>
      </w:pPr>
      <w:rPr>
        <w:rFonts w:ascii="Courier New" w:hAnsi="Courier New" w:cs="Courier New" w:hint="default"/>
        <w:color w:val="A6A6A6" w:themeColor="background1" w:themeShade="A6"/>
      </w:rPr>
    </w:lvl>
    <w:lvl w:ilvl="2" w:tplc="0809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61DF7EE7"/>
    <w:multiLevelType w:val="multilevel"/>
    <w:tmpl w:val="8586EB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668D746C"/>
    <w:multiLevelType w:val="hybridMultilevel"/>
    <w:tmpl w:val="F2AC56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3"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4"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75" w15:restartNumberingAfterBreak="0">
    <w:nsid w:val="6EA33DD9"/>
    <w:multiLevelType w:val="hybridMultilevel"/>
    <w:tmpl w:val="BCCEA39C"/>
    <w:lvl w:ilvl="0" w:tplc="0C090019">
      <w:start w:val="1"/>
      <w:numFmt w:val="lowerLetter"/>
      <w:lvlText w:val="%1."/>
      <w:lvlJc w:val="left"/>
      <w:pPr>
        <w:ind w:left="775" w:hanging="360"/>
      </w:pPr>
    </w:lvl>
    <w:lvl w:ilvl="1" w:tplc="CF0A39EA">
      <w:start w:val="4"/>
      <w:numFmt w:val="bullet"/>
      <w:lvlText w:val="•"/>
      <w:lvlJc w:val="left"/>
      <w:pPr>
        <w:ind w:left="1855" w:hanging="720"/>
      </w:pPr>
      <w:rPr>
        <w:rFonts w:ascii="Calibri" w:eastAsia="Calibri" w:hAnsi="Calibri" w:cs="Calibri" w:hint="default"/>
      </w:rPr>
    </w:lvl>
    <w:lvl w:ilvl="2" w:tplc="0C09001B" w:tentative="1">
      <w:start w:val="1"/>
      <w:numFmt w:val="lowerRoman"/>
      <w:lvlText w:val="%3."/>
      <w:lvlJc w:val="right"/>
      <w:pPr>
        <w:ind w:left="2215" w:hanging="180"/>
      </w:pPr>
    </w:lvl>
    <w:lvl w:ilvl="3" w:tplc="0C09000F" w:tentative="1">
      <w:start w:val="1"/>
      <w:numFmt w:val="decimal"/>
      <w:lvlText w:val="%4."/>
      <w:lvlJc w:val="left"/>
      <w:pPr>
        <w:ind w:left="2935" w:hanging="360"/>
      </w:pPr>
    </w:lvl>
    <w:lvl w:ilvl="4" w:tplc="0C090019" w:tentative="1">
      <w:start w:val="1"/>
      <w:numFmt w:val="lowerLetter"/>
      <w:lvlText w:val="%5."/>
      <w:lvlJc w:val="left"/>
      <w:pPr>
        <w:ind w:left="3655" w:hanging="360"/>
      </w:pPr>
    </w:lvl>
    <w:lvl w:ilvl="5" w:tplc="0C09001B" w:tentative="1">
      <w:start w:val="1"/>
      <w:numFmt w:val="lowerRoman"/>
      <w:lvlText w:val="%6."/>
      <w:lvlJc w:val="right"/>
      <w:pPr>
        <w:ind w:left="4375" w:hanging="180"/>
      </w:pPr>
    </w:lvl>
    <w:lvl w:ilvl="6" w:tplc="0C09000F" w:tentative="1">
      <w:start w:val="1"/>
      <w:numFmt w:val="decimal"/>
      <w:lvlText w:val="%7."/>
      <w:lvlJc w:val="left"/>
      <w:pPr>
        <w:ind w:left="5095" w:hanging="360"/>
      </w:pPr>
    </w:lvl>
    <w:lvl w:ilvl="7" w:tplc="0C090019" w:tentative="1">
      <w:start w:val="1"/>
      <w:numFmt w:val="lowerLetter"/>
      <w:lvlText w:val="%8."/>
      <w:lvlJc w:val="left"/>
      <w:pPr>
        <w:ind w:left="5815" w:hanging="360"/>
      </w:pPr>
    </w:lvl>
    <w:lvl w:ilvl="8" w:tplc="0C09001B" w:tentative="1">
      <w:start w:val="1"/>
      <w:numFmt w:val="lowerRoman"/>
      <w:lvlText w:val="%9."/>
      <w:lvlJc w:val="right"/>
      <w:pPr>
        <w:ind w:left="6535" w:hanging="180"/>
      </w:pPr>
    </w:lvl>
  </w:abstractNum>
  <w:abstractNum w:abstractNumId="76" w15:restartNumberingAfterBreak="0">
    <w:nsid w:val="717560C3"/>
    <w:multiLevelType w:val="hybridMultilevel"/>
    <w:tmpl w:val="B5225B68"/>
    <w:lvl w:ilvl="0" w:tplc="F0BABD0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0" w15:restartNumberingAfterBreak="0">
    <w:nsid w:val="78A536FA"/>
    <w:multiLevelType w:val="hybridMultilevel"/>
    <w:tmpl w:val="8714A9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1" w15:restartNumberingAfterBreak="0">
    <w:nsid w:val="793E05D8"/>
    <w:multiLevelType w:val="multilevel"/>
    <w:tmpl w:val="D938F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A166D08"/>
    <w:multiLevelType w:val="multilevel"/>
    <w:tmpl w:val="2200D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7A282B53"/>
    <w:multiLevelType w:val="hybridMultilevel"/>
    <w:tmpl w:val="760052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7E4A207B"/>
    <w:multiLevelType w:val="multilevel"/>
    <w:tmpl w:val="9DFEC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7FAE7B9D"/>
    <w:multiLevelType w:val="multilevel"/>
    <w:tmpl w:val="2F82D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5796568">
    <w:abstractNumId w:val="60"/>
  </w:num>
  <w:num w:numId="2" w16cid:durableId="2129738227">
    <w:abstractNumId w:val="84"/>
  </w:num>
  <w:num w:numId="3" w16cid:durableId="77102341">
    <w:abstractNumId w:val="20"/>
  </w:num>
  <w:num w:numId="4" w16cid:durableId="977882520">
    <w:abstractNumId w:val="45"/>
  </w:num>
  <w:num w:numId="5" w16cid:durableId="864051605">
    <w:abstractNumId w:val="36"/>
  </w:num>
  <w:num w:numId="6" w16cid:durableId="1819959300">
    <w:abstractNumId w:val="21"/>
  </w:num>
  <w:num w:numId="7" w16cid:durableId="537621980">
    <w:abstractNumId w:val="31"/>
  </w:num>
  <w:num w:numId="8" w16cid:durableId="1988431122">
    <w:abstractNumId w:val="52"/>
  </w:num>
  <w:num w:numId="9" w16cid:durableId="300235221">
    <w:abstractNumId w:val="19"/>
  </w:num>
  <w:num w:numId="10" w16cid:durableId="128517818">
    <w:abstractNumId w:val="29"/>
  </w:num>
  <w:num w:numId="11" w16cid:durableId="723717271">
    <w:abstractNumId w:val="37"/>
  </w:num>
  <w:num w:numId="12" w16cid:durableId="1418287233">
    <w:abstractNumId w:val="17"/>
  </w:num>
  <w:num w:numId="13" w16cid:durableId="872306588">
    <w:abstractNumId w:val="57"/>
  </w:num>
  <w:num w:numId="14" w16cid:durableId="483746055">
    <w:abstractNumId w:val="8"/>
  </w:num>
  <w:num w:numId="15" w16cid:durableId="792095275">
    <w:abstractNumId w:val="73"/>
  </w:num>
  <w:num w:numId="16" w16cid:durableId="2143115462">
    <w:abstractNumId w:val="77"/>
  </w:num>
  <w:num w:numId="17" w16cid:durableId="1399088383">
    <w:abstractNumId w:val="27"/>
  </w:num>
  <w:num w:numId="18" w16cid:durableId="1855193906">
    <w:abstractNumId w:val="25"/>
  </w:num>
  <w:num w:numId="19" w16cid:durableId="1285388251">
    <w:abstractNumId w:val="78"/>
  </w:num>
  <w:num w:numId="20" w16cid:durableId="54397030">
    <w:abstractNumId w:val="51"/>
  </w:num>
  <w:num w:numId="21" w16cid:durableId="1155924301">
    <w:abstractNumId w:val="12"/>
  </w:num>
  <w:num w:numId="22" w16cid:durableId="802692050">
    <w:abstractNumId w:val="23"/>
  </w:num>
  <w:num w:numId="23" w16cid:durableId="672417947">
    <w:abstractNumId w:val="66"/>
  </w:num>
  <w:num w:numId="24" w16cid:durableId="938098077">
    <w:abstractNumId w:val="22"/>
  </w:num>
  <w:num w:numId="25" w16cid:durableId="623193476">
    <w:abstractNumId w:val="79"/>
  </w:num>
  <w:num w:numId="26" w16cid:durableId="1346400263">
    <w:abstractNumId w:val="10"/>
  </w:num>
  <w:num w:numId="27" w16cid:durableId="143741769">
    <w:abstractNumId w:val="43"/>
  </w:num>
  <w:num w:numId="28" w16cid:durableId="1964077391">
    <w:abstractNumId w:val="33"/>
  </w:num>
  <w:num w:numId="29" w16cid:durableId="445123893">
    <w:abstractNumId w:val="64"/>
  </w:num>
  <w:num w:numId="30" w16cid:durableId="193857078">
    <w:abstractNumId w:val="68"/>
  </w:num>
  <w:num w:numId="31" w16cid:durableId="1328174648">
    <w:abstractNumId w:val="18"/>
  </w:num>
  <w:num w:numId="32" w16cid:durableId="532309443">
    <w:abstractNumId w:val="59"/>
  </w:num>
  <w:num w:numId="33" w16cid:durableId="497621881">
    <w:abstractNumId w:val="53"/>
  </w:num>
  <w:num w:numId="34" w16cid:durableId="709964217">
    <w:abstractNumId w:val="55"/>
  </w:num>
  <w:num w:numId="35" w16cid:durableId="329405988">
    <w:abstractNumId w:val="72"/>
  </w:num>
  <w:num w:numId="36" w16cid:durableId="614794594">
    <w:abstractNumId w:val="41"/>
  </w:num>
  <w:num w:numId="37" w16cid:durableId="1889534008">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21621175">
    <w:abstractNumId w:val="80"/>
  </w:num>
  <w:num w:numId="39" w16cid:durableId="1816527534">
    <w:abstractNumId w:val="24"/>
  </w:num>
  <w:num w:numId="40" w16cid:durableId="2703627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93770472">
    <w:abstractNumId w:val="75"/>
  </w:num>
  <w:num w:numId="42" w16cid:durableId="245573232">
    <w:abstractNumId w:val="83"/>
  </w:num>
  <w:num w:numId="43" w16cid:durableId="1233203283">
    <w:abstractNumId w:val="46"/>
  </w:num>
  <w:num w:numId="44" w16cid:durableId="1333296316">
    <w:abstractNumId w:val="85"/>
  </w:num>
  <w:num w:numId="45" w16cid:durableId="1235504997">
    <w:abstractNumId w:val="44"/>
  </w:num>
  <w:num w:numId="46" w16cid:durableId="856848478">
    <w:abstractNumId w:val="76"/>
  </w:num>
  <w:num w:numId="47" w16cid:durableId="408619891">
    <w:abstractNumId w:val="70"/>
  </w:num>
  <w:num w:numId="48" w16cid:durableId="349139219">
    <w:abstractNumId w:val="69"/>
  </w:num>
  <w:num w:numId="49" w16cid:durableId="996418079">
    <w:abstractNumId w:val="42"/>
  </w:num>
  <w:num w:numId="50" w16cid:durableId="1614746641">
    <w:abstractNumId w:val="9"/>
  </w:num>
  <w:num w:numId="51" w16cid:durableId="883904942">
    <w:abstractNumId w:val="3"/>
  </w:num>
  <w:num w:numId="52" w16cid:durableId="1831872164">
    <w:abstractNumId w:val="7"/>
  </w:num>
  <w:num w:numId="53" w16cid:durableId="1090858989">
    <w:abstractNumId w:val="6"/>
  </w:num>
  <w:num w:numId="54" w16cid:durableId="1952710780">
    <w:abstractNumId w:val="5"/>
  </w:num>
  <w:num w:numId="55" w16cid:durableId="138966097">
    <w:abstractNumId w:val="4"/>
  </w:num>
  <w:num w:numId="56" w16cid:durableId="563565367">
    <w:abstractNumId w:val="2"/>
  </w:num>
  <w:num w:numId="57" w16cid:durableId="635725675">
    <w:abstractNumId w:val="1"/>
  </w:num>
  <w:num w:numId="58" w16cid:durableId="391856524">
    <w:abstractNumId w:val="63"/>
  </w:num>
  <w:num w:numId="59" w16cid:durableId="1131555042">
    <w:abstractNumId w:val="74"/>
  </w:num>
  <w:num w:numId="60" w16cid:durableId="1201242043">
    <w:abstractNumId w:val="40"/>
  </w:num>
  <w:num w:numId="61" w16cid:durableId="18877193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938900472">
    <w:abstractNumId w:val="38"/>
  </w:num>
  <w:num w:numId="63" w16cid:durableId="16722176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55111685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742556596">
    <w:abstractNumId w:val="61"/>
  </w:num>
  <w:num w:numId="66" w16cid:durableId="256253030">
    <w:abstractNumId w:val="73"/>
  </w:num>
  <w:num w:numId="67" w16cid:durableId="1929073182">
    <w:abstractNumId w:val="71"/>
  </w:num>
  <w:num w:numId="68" w16cid:durableId="1199050826">
    <w:abstractNumId w:val="16"/>
  </w:num>
  <w:num w:numId="69" w16cid:durableId="1669357659">
    <w:abstractNumId w:val="78"/>
  </w:num>
  <w:num w:numId="70" w16cid:durableId="146242369">
    <w:abstractNumId w:val="60"/>
  </w:num>
  <w:num w:numId="71" w16cid:durableId="137000589">
    <w:abstractNumId w:val="60"/>
  </w:num>
  <w:num w:numId="72" w16cid:durableId="1953631335">
    <w:abstractNumId w:val="60"/>
  </w:num>
  <w:num w:numId="73" w16cid:durableId="419327064">
    <w:abstractNumId w:val="35"/>
  </w:num>
  <w:num w:numId="74" w16cid:durableId="1622376364">
    <w:abstractNumId w:val="58"/>
  </w:num>
  <w:num w:numId="75" w16cid:durableId="1961759318">
    <w:abstractNumId w:val="56"/>
  </w:num>
  <w:num w:numId="76" w16cid:durableId="1455824798">
    <w:abstractNumId w:val="30"/>
  </w:num>
  <w:num w:numId="77" w16cid:durableId="1390179842">
    <w:abstractNumId w:val="47"/>
  </w:num>
  <w:num w:numId="78" w16cid:durableId="365182208">
    <w:abstractNumId w:val="82"/>
  </w:num>
  <w:num w:numId="79" w16cid:durableId="1818259208">
    <w:abstractNumId w:val="86"/>
  </w:num>
  <w:num w:numId="80" w16cid:durableId="320667781">
    <w:abstractNumId w:val="34"/>
  </w:num>
  <w:num w:numId="81" w16cid:durableId="1617061821">
    <w:abstractNumId w:val="67"/>
  </w:num>
  <w:num w:numId="82" w16cid:durableId="464469538">
    <w:abstractNumId w:val="11"/>
  </w:num>
  <w:num w:numId="83" w16cid:durableId="1510364036">
    <w:abstractNumId w:val="65"/>
  </w:num>
  <w:num w:numId="84" w16cid:durableId="2007828532">
    <w:abstractNumId w:val="54"/>
  </w:num>
  <w:num w:numId="85" w16cid:durableId="1771656918">
    <w:abstractNumId w:val="14"/>
  </w:num>
  <w:num w:numId="86" w16cid:durableId="843590012">
    <w:abstractNumId w:val="13"/>
  </w:num>
  <w:num w:numId="87" w16cid:durableId="1192232213">
    <w:abstractNumId w:val="49"/>
  </w:num>
  <w:num w:numId="88" w16cid:durableId="79570556">
    <w:abstractNumId w:val="0"/>
  </w:num>
  <w:num w:numId="89" w16cid:durableId="74203245">
    <w:abstractNumId w:val="50"/>
  </w:num>
  <w:num w:numId="90" w16cid:durableId="162356769">
    <w:abstractNumId w:val="32"/>
  </w:num>
  <w:num w:numId="91" w16cid:durableId="257056023">
    <w:abstractNumId w:val="60"/>
  </w:num>
  <w:num w:numId="92" w16cid:durableId="1367677406">
    <w:abstractNumId w:val="73"/>
  </w:num>
  <w:num w:numId="93" w16cid:durableId="2094013927">
    <w:abstractNumId w:val="39"/>
  </w:num>
  <w:num w:numId="94" w16cid:durableId="1032074181">
    <w:abstractNumId w:val="62"/>
  </w:num>
  <w:num w:numId="95" w16cid:durableId="1052463687">
    <w:abstractNumId w:val="15"/>
  </w:num>
  <w:num w:numId="96" w16cid:durableId="1502965359">
    <w:abstractNumId w:val="87"/>
  </w:num>
  <w:num w:numId="97" w16cid:durableId="17659863">
    <w:abstractNumId w:val="81"/>
  </w:num>
  <w:num w:numId="98" w16cid:durableId="765927316">
    <w:abstractNumId w:val="28"/>
  </w:num>
  <w:num w:numId="99" w16cid:durableId="1009986565">
    <w:abstractNumId w:val="26"/>
  </w:num>
  <w:num w:numId="100" w16cid:durableId="272634928">
    <w:abstractNumId w:val="48"/>
  </w:num>
  <w:numIdMacAtCleanup w:val="6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eeta Rowlands">
    <w15:presenceInfo w15:providerId="AD" w15:userId="S::Keeta.Rowlands@mcga.gov.uk::1512eb8a-824e-46e2-91aa-1069731c8cf4"/>
  </w15:person>
  <w15:person w15:author="Jillian Carson-Jackson">
    <w15:presenceInfo w15:providerId="None" w15:userId="Jillian Carson-Jackson"/>
  </w15:person>
  <w15:person w15:author="Abercrombie, Kerrie">
    <w15:presenceInfo w15:providerId="AD" w15:userId="S::kerrie.abercrombie@amsa.gov.au::8693a515-a31e-4d38-ad1e-a653fba997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oNotDisplayPageBoundaries/>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AU" w:vendorID="64" w:dllVersion="4096" w:nlCheck="1" w:checkStyle="0"/>
  <w:activeWritingStyle w:appName="MSWord" w:lang="en-US" w:vendorID="64" w:dllVersion="4096" w:nlCheck="1" w:checkStyle="0"/>
  <w:activeWritingStyle w:appName="MSWord" w:lang="en-GB" w:vendorID="2" w:dllVersion="6" w:checkStyle="0"/>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1"/>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A3NDG1NDc3M7c0sjBX0lEKTi0uzszPAykwqgUArjFg0iwAAAA="/>
  </w:docVars>
  <w:rsids>
    <w:rsidRoot w:val="008A52DC"/>
    <w:rsid w:val="000005D1"/>
    <w:rsid w:val="000032B3"/>
    <w:rsid w:val="00004E76"/>
    <w:rsid w:val="00005CD6"/>
    <w:rsid w:val="00010C06"/>
    <w:rsid w:val="00014046"/>
    <w:rsid w:val="00015E1F"/>
    <w:rsid w:val="0001616D"/>
    <w:rsid w:val="00016839"/>
    <w:rsid w:val="0001707D"/>
    <w:rsid w:val="000171BF"/>
    <w:rsid w:val="000174F9"/>
    <w:rsid w:val="000208DB"/>
    <w:rsid w:val="000221CC"/>
    <w:rsid w:val="000249C2"/>
    <w:rsid w:val="00024E58"/>
    <w:rsid w:val="000258F6"/>
    <w:rsid w:val="0002652B"/>
    <w:rsid w:val="00027B3A"/>
    <w:rsid w:val="0003230C"/>
    <w:rsid w:val="000335E5"/>
    <w:rsid w:val="00033AA1"/>
    <w:rsid w:val="00033D12"/>
    <w:rsid w:val="00034333"/>
    <w:rsid w:val="0003449E"/>
    <w:rsid w:val="000347D9"/>
    <w:rsid w:val="000360DB"/>
    <w:rsid w:val="000379A7"/>
    <w:rsid w:val="00037CE5"/>
    <w:rsid w:val="0004088C"/>
    <w:rsid w:val="00040EB8"/>
    <w:rsid w:val="000433E8"/>
    <w:rsid w:val="000439C0"/>
    <w:rsid w:val="00043F84"/>
    <w:rsid w:val="000449DD"/>
    <w:rsid w:val="0004639B"/>
    <w:rsid w:val="00050F02"/>
    <w:rsid w:val="00053425"/>
    <w:rsid w:val="0005449E"/>
    <w:rsid w:val="00054C7D"/>
    <w:rsid w:val="00055227"/>
    <w:rsid w:val="00055938"/>
    <w:rsid w:val="00056F77"/>
    <w:rsid w:val="00057809"/>
    <w:rsid w:val="00057B6D"/>
    <w:rsid w:val="000601E4"/>
    <w:rsid w:val="00061A7B"/>
    <w:rsid w:val="00062110"/>
    <w:rsid w:val="0006233B"/>
    <w:rsid w:val="00062874"/>
    <w:rsid w:val="00065AB1"/>
    <w:rsid w:val="000663AA"/>
    <w:rsid w:val="00070244"/>
    <w:rsid w:val="0007180E"/>
    <w:rsid w:val="0007240C"/>
    <w:rsid w:val="00072584"/>
    <w:rsid w:val="000733A4"/>
    <w:rsid w:val="00074D96"/>
    <w:rsid w:val="000768D0"/>
    <w:rsid w:val="00077224"/>
    <w:rsid w:val="00077249"/>
    <w:rsid w:val="000772E3"/>
    <w:rsid w:val="00080C0B"/>
    <w:rsid w:val="00082C85"/>
    <w:rsid w:val="000835B9"/>
    <w:rsid w:val="00084A6D"/>
    <w:rsid w:val="0008524A"/>
    <w:rsid w:val="00085805"/>
    <w:rsid w:val="00086436"/>
    <w:rsid w:val="0008654C"/>
    <w:rsid w:val="000904ED"/>
    <w:rsid w:val="00091545"/>
    <w:rsid w:val="0009338E"/>
    <w:rsid w:val="0009509D"/>
    <w:rsid w:val="0009641F"/>
    <w:rsid w:val="000A128A"/>
    <w:rsid w:val="000A1874"/>
    <w:rsid w:val="000A27A8"/>
    <w:rsid w:val="000A4144"/>
    <w:rsid w:val="000A59C0"/>
    <w:rsid w:val="000A79B9"/>
    <w:rsid w:val="000B113D"/>
    <w:rsid w:val="000B2356"/>
    <w:rsid w:val="000B2761"/>
    <w:rsid w:val="000B2CEA"/>
    <w:rsid w:val="000B4BA0"/>
    <w:rsid w:val="000B6B6C"/>
    <w:rsid w:val="000B7E93"/>
    <w:rsid w:val="000C6207"/>
    <w:rsid w:val="000C711B"/>
    <w:rsid w:val="000C7C5C"/>
    <w:rsid w:val="000D030B"/>
    <w:rsid w:val="000D0F39"/>
    <w:rsid w:val="000D1D15"/>
    <w:rsid w:val="000D2431"/>
    <w:rsid w:val="000D3E03"/>
    <w:rsid w:val="000D521A"/>
    <w:rsid w:val="000D6560"/>
    <w:rsid w:val="000E0269"/>
    <w:rsid w:val="000E0FCB"/>
    <w:rsid w:val="000E2CA9"/>
    <w:rsid w:val="000E3954"/>
    <w:rsid w:val="000E3E52"/>
    <w:rsid w:val="000E48CB"/>
    <w:rsid w:val="000E4E0A"/>
    <w:rsid w:val="000E5394"/>
    <w:rsid w:val="000E5E6A"/>
    <w:rsid w:val="000E7FB2"/>
    <w:rsid w:val="000F0F9F"/>
    <w:rsid w:val="000F29E9"/>
    <w:rsid w:val="000F3BF6"/>
    <w:rsid w:val="000F3F43"/>
    <w:rsid w:val="000F4C93"/>
    <w:rsid w:val="000F58ED"/>
    <w:rsid w:val="000F6755"/>
    <w:rsid w:val="000F6BF3"/>
    <w:rsid w:val="000F6E7F"/>
    <w:rsid w:val="000F6F30"/>
    <w:rsid w:val="00101D65"/>
    <w:rsid w:val="00101EF4"/>
    <w:rsid w:val="00102A8B"/>
    <w:rsid w:val="00104C49"/>
    <w:rsid w:val="00105C5F"/>
    <w:rsid w:val="0010790D"/>
    <w:rsid w:val="0011159A"/>
    <w:rsid w:val="00111672"/>
    <w:rsid w:val="00111DA4"/>
    <w:rsid w:val="0011265B"/>
    <w:rsid w:val="00113D5B"/>
    <w:rsid w:val="00113F8F"/>
    <w:rsid w:val="00114F87"/>
    <w:rsid w:val="00116100"/>
    <w:rsid w:val="00116262"/>
    <w:rsid w:val="00120D1B"/>
    <w:rsid w:val="00121616"/>
    <w:rsid w:val="001216DE"/>
    <w:rsid w:val="001217BF"/>
    <w:rsid w:val="00124D87"/>
    <w:rsid w:val="001252CD"/>
    <w:rsid w:val="00127081"/>
    <w:rsid w:val="0013408A"/>
    <w:rsid w:val="001348BC"/>
    <w:rsid w:val="001349D5"/>
    <w:rsid w:val="001349DB"/>
    <w:rsid w:val="00134B86"/>
    <w:rsid w:val="00135AEB"/>
    <w:rsid w:val="0013692C"/>
    <w:rsid w:val="00136E58"/>
    <w:rsid w:val="0014060A"/>
    <w:rsid w:val="00143D88"/>
    <w:rsid w:val="00143F99"/>
    <w:rsid w:val="001444E8"/>
    <w:rsid w:val="001447F4"/>
    <w:rsid w:val="0014573C"/>
    <w:rsid w:val="00150AA1"/>
    <w:rsid w:val="001512DE"/>
    <w:rsid w:val="001519F6"/>
    <w:rsid w:val="001525B5"/>
    <w:rsid w:val="001547F9"/>
    <w:rsid w:val="001562C4"/>
    <w:rsid w:val="001573E6"/>
    <w:rsid w:val="001604CA"/>
    <w:rsid w:val="001607D8"/>
    <w:rsid w:val="00161325"/>
    <w:rsid w:val="00162612"/>
    <w:rsid w:val="001635F3"/>
    <w:rsid w:val="00163F94"/>
    <w:rsid w:val="00164C2E"/>
    <w:rsid w:val="00165F7C"/>
    <w:rsid w:val="00166504"/>
    <w:rsid w:val="0016703E"/>
    <w:rsid w:val="00171C68"/>
    <w:rsid w:val="00171F47"/>
    <w:rsid w:val="00172C88"/>
    <w:rsid w:val="00176BB8"/>
    <w:rsid w:val="00177C8E"/>
    <w:rsid w:val="0018078B"/>
    <w:rsid w:val="00180B73"/>
    <w:rsid w:val="00183B2D"/>
    <w:rsid w:val="00184427"/>
    <w:rsid w:val="00184D0D"/>
    <w:rsid w:val="001874B7"/>
    <w:rsid w:val="001875B1"/>
    <w:rsid w:val="00187FF8"/>
    <w:rsid w:val="00191120"/>
    <w:rsid w:val="0019173E"/>
    <w:rsid w:val="00192426"/>
    <w:rsid w:val="001933A2"/>
    <w:rsid w:val="00194393"/>
    <w:rsid w:val="001947F0"/>
    <w:rsid w:val="00194EF3"/>
    <w:rsid w:val="001977B8"/>
    <w:rsid w:val="001A00F0"/>
    <w:rsid w:val="001A02A1"/>
    <w:rsid w:val="001A0859"/>
    <w:rsid w:val="001A2DCA"/>
    <w:rsid w:val="001A5C16"/>
    <w:rsid w:val="001A5DE3"/>
    <w:rsid w:val="001B0AD7"/>
    <w:rsid w:val="001B2A35"/>
    <w:rsid w:val="001B2ADE"/>
    <w:rsid w:val="001B339A"/>
    <w:rsid w:val="001B3A59"/>
    <w:rsid w:val="001B400B"/>
    <w:rsid w:val="001B60A6"/>
    <w:rsid w:val="001B6F21"/>
    <w:rsid w:val="001C5C01"/>
    <w:rsid w:val="001C650B"/>
    <w:rsid w:val="001C72B5"/>
    <w:rsid w:val="001C77FB"/>
    <w:rsid w:val="001D008E"/>
    <w:rsid w:val="001D0D29"/>
    <w:rsid w:val="001D0F22"/>
    <w:rsid w:val="001D17DF"/>
    <w:rsid w:val="001D1845"/>
    <w:rsid w:val="001D1AD9"/>
    <w:rsid w:val="001D2E7A"/>
    <w:rsid w:val="001D3992"/>
    <w:rsid w:val="001D3F5E"/>
    <w:rsid w:val="001D46AC"/>
    <w:rsid w:val="001D4A3E"/>
    <w:rsid w:val="001D60E1"/>
    <w:rsid w:val="001D67D9"/>
    <w:rsid w:val="001D6FC6"/>
    <w:rsid w:val="001D7F6B"/>
    <w:rsid w:val="001E16F1"/>
    <w:rsid w:val="001E2F29"/>
    <w:rsid w:val="001E3AEE"/>
    <w:rsid w:val="001E3C53"/>
    <w:rsid w:val="001E416D"/>
    <w:rsid w:val="001E6872"/>
    <w:rsid w:val="001F4D17"/>
    <w:rsid w:val="001F4EF8"/>
    <w:rsid w:val="001F5AB1"/>
    <w:rsid w:val="001F7868"/>
    <w:rsid w:val="001F7E07"/>
    <w:rsid w:val="001F7FB7"/>
    <w:rsid w:val="002007E8"/>
    <w:rsid w:val="00201337"/>
    <w:rsid w:val="002013E5"/>
    <w:rsid w:val="002019EC"/>
    <w:rsid w:val="002022EA"/>
    <w:rsid w:val="002044E9"/>
    <w:rsid w:val="002047D4"/>
    <w:rsid w:val="00205B17"/>
    <w:rsid w:val="00205CF6"/>
    <w:rsid w:val="00205D9B"/>
    <w:rsid w:val="00211305"/>
    <w:rsid w:val="00212815"/>
    <w:rsid w:val="00214033"/>
    <w:rsid w:val="00214D84"/>
    <w:rsid w:val="00216CB6"/>
    <w:rsid w:val="002204DA"/>
    <w:rsid w:val="0022166A"/>
    <w:rsid w:val="0022371A"/>
    <w:rsid w:val="002239E5"/>
    <w:rsid w:val="0023049A"/>
    <w:rsid w:val="00233EB0"/>
    <w:rsid w:val="0023459D"/>
    <w:rsid w:val="00234CD4"/>
    <w:rsid w:val="00236807"/>
    <w:rsid w:val="00236DFB"/>
    <w:rsid w:val="00237785"/>
    <w:rsid w:val="002406D3"/>
    <w:rsid w:val="0024239A"/>
    <w:rsid w:val="00243343"/>
    <w:rsid w:val="00244477"/>
    <w:rsid w:val="00244C97"/>
    <w:rsid w:val="00245DC6"/>
    <w:rsid w:val="002509B2"/>
    <w:rsid w:val="00251FB9"/>
    <w:rsid w:val="002520AD"/>
    <w:rsid w:val="00254929"/>
    <w:rsid w:val="00254938"/>
    <w:rsid w:val="00255FD9"/>
    <w:rsid w:val="0025660A"/>
    <w:rsid w:val="00257DF8"/>
    <w:rsid w:val="00257E4A"/>
    <w:rsid w:val="0026038D"/>
    <w:rsid w:val="00261949"/>
    <w:rsid w:val="00263D78"/>
    <w:rsid w:val="00265C86"/>
    <w:rsid w:val="00266536"/>
    <w:rsid w:val="00266835"/>
    <w:rsid w:val="00270F2F"/>
    <w:rsid w:val="0027175D"/>
    <w:rsid w:val="0027298A"/>
    <w:rsid w:val="002734E5"/>
    <w:rsid w:val="002735DD"/>
    <w:rsid w:val="00274B97"/>
    <w:rsid w:val="00282CBF"/>
    <w:rsid w:val="00284210"/>
    <w:rsid w:val="0028426C"/>
    <w:rsid w:val="0028601B"/>
    <w:rsid w:val="0028712D"/>
    <w:rsid w:val="00290A78"/>
    <w:rsid w:val="002914C4"/>
    <w:rsid w:val="00294627"/>
    <w:rsid w:val="00296AE1"/>
    <w:rsid w:val="0029793F"/>
    <w:rsid w:val="002A1C42"/>
    <w:rsid w:val="002A1FF1"/>
    <w:rsid w:val="002A25DA"/>
    <w:rsid w:val="002A413E"/>
    <w:rsid w:val="002A50AA"/>
    <w:rsid w:val="002A54CE"/>
    <w:rsid w:val="002A5BD1"/>
    <w:rsid w:val="002A5FF7"/>
    <w:rsid w:val="002A617C"/>
    <w:rsid w:val="002A6B6C"/>
    <w:rsid w:val="002A7016"/>
    <w:rsid w:val="002A71CF"/>
    <w:rsid w:val="002B27DB"/>
    <w:rsid w:val="002B3B26"/>
    <w:rsid w:val="002B3E9D"/>
    <w:rsid w:val="002B5D18"/>
    <w:rsid w:val="002B68FA"/>
    <w:rsid w:val="002B75B4"/>
    <w:rsid w:val="002C09DA"/>
    <w:rsid w:val="002C27BE"/>
    <w:rsid w:val="002C3150"/>
    <w:rsid w:val="002C355F"/>
    <w:rsid w:val="002C4060"/>
    <w:rsid w:val="002C491C"/>
    <w:rsid w:val="002C5FA5"/>
    <w:rsid w:val="002C63D1"/>
    <w:rsid w:val="002C77F4"/>
    <w:rsid w:val="002D01C0"/>
    <w:rsid w:val="002D0869"/>
    <w:rsid w:val="002D0AAE"/>
    <w:rsid w:val="002D37D1"/>
    <w:rsid w:val="002D45DE"/>
    <w:rsid w:val="002D5E51"/>
    <w:rsid w:val="002D639F"/>
    <w:rsid w:val="002D652A"/>
    <w:rsid w:val="002D78FE"/>
    <w:rsid w:val="002D7D13"/>
    <w:rsid w:val="002E256B"/>
    <w:rsid w:val="002E4120"/>
    <w:rsid w:val="002E4993"/>
    <w:rsid w:val="002E5BAC"/>
    <w:rsid w:val="002E5C08"/>
    <w:rsid w:val="002E6010"/>
    <w:rsid w:val="002E6610"/>
    <w:rsid w:val="002E7635"/>
    <w:rsid w:val="002F0D8D"/>
    <w:rsid w:val="002F265A"/>
    <w:rsid w:val="002F2F81"/>
    <w:rsid w:val="002F3407"/>
    <w:rsid w:val="002F3923"/>
    <w:rsid w:val="002F42C4"/>
    <w:rsid w:val="002F7664"/>
    <w:rsid w:val="00300653"/>
    <w:rsid w:val="00300C75"/>
    <w:rsid w:val="00302053"/>
    <w:rsid w:val="00303224"/>
    <w:rsid w:val="0030413F"/>
    <w:rsid w:val="00305EFE"/>
    <w:rsid w:val="00306C47"/>
    <w:rsid w:val="00310B14"/>
    <w:rsid w:val="00311D93"/>
    <w:rsid w:val="00313B4B"/>
    <w:rsid w:val="00313D85"/>
    <w:rsid w:val="0031427E"/>
    <w:rsid w:val="00314C9D"/>
    <w:rsid w:val="00315CE3"/>
    <w:rsid w:val="0031629B"/>
    <w:rsid w:val="00317591"/>
    <w:rsid w:val="00317F49"/>
    <w:rsid w:val="0032097B"/>
    <w:rsid w:val="00323785"/>
    <w:rsid w:val="0032379E"/>
    <w:rsid w:val="003250D1"/>
    <w:rsid w:val="003251FE"/>
    <w:rsid w:val="00325356"/>
    <w:rsid w:val="00325B4E"/>
    <w:rsid w:val="003274DB"/>
    <w:rsid w:val="003276DE"/>
    <w:rsid w:val="00327BC0"/>
    <w:rsid w:val="00327FBF"/>
    <w:rsid w:val="00330FA6"/>
    <w:rsid w:val="003323FB"/>
    <w:rsid w:val="00332A7B"/>
    <w:rsid w:val="003343E0"/>
    <w:rsid w:val="003345A0"/>
    <w:rsid w:val="0033561E"/>
    <w:rsid w:val="00335657"/>
    <w:rsid w:val="00335E40"/>
    <w:rsid w:val="0033622B"/>
    <w:rsid w:val="003403A8"/>
    <w:rsid w:val="00343363"/>
    <w:rsid w:val="00344408"/>
    <w:rsid w:val="003455B1"/>
    <w:rsid w:val="00345E37"/>
    <w:rsid w:val="00346D1D"/>
    <w:rsid w:val="0034764C"/>
    <w:rsid w:val="00347F3E"/>
    <w:rsid w:val="00350A92"/>
    <w:rsid w:val="00351BED"/>
    <w:rsid w:val="003520FE"/>
    <w:rsid w:val="0035629C"/>
    <w:rsid w:val="00357237"/>
    <w:rsid w:val="00360A85"/>
    <w:rsid w:val="003621C3"/>
    <w:rsid w:val="0036382D"/>
    <w:rsid w:val="00367EDC"/>
    <w:rsid w:val="00372712"/>
    <w:rsid w:val="00373944"/>
    <w:rsid w:val="00380350"/>
    <w:rsid w:val="00380B4E"/>
    <w:rsid w:val="00380F88"/>
    <w:rsid w:val="003816E4"/>
    <w:rsid w:val="00381F7A"/>
    <w:rsid w:val="00382169"/>
    <w:rsid w:val="00382638"/>
    <w:rsid w:val="00382C28"/>
    <w:rsid w:val="00382E0C"/>
    <w:rsid w:val="00384AFA"/>
    <w:rsid w:val="0038597C"/>
    <w:rsid w:val="003879E7"/>
    <w:rsid w:val="00390890"/>
    <w:rsid w:val="00390AC9"/>
    <w:rsid w:val="0039131E"/>
    <w:rsid w:val="003924E6"/>
    <w:rsid w:val="00393690"/>
    <w:rsid w:val="003943BC"/>
    <w:rsid w:val="003A033C"/>
    <w:rsid w:val="003A04A6"/>
    <w:rsid w:val="003A3890"/>
    <w:rsid w:val="003A40A1"/>
    <w:rsid w:val="003A5CB2"/>
    <w:rsid w:val="003A6199"/>
    <w:rsid w:val="003A6A32"/>
    <w:rsid w:val="003A7759"/>
    <w:rsid w:val="003A7F6E"/>
    <w:rsid w:val="003B03EA"/>
    <w:rsid w:val="003B1167"/>
    <w:rsid w:val="003B1579"/>
    <w:rsid w:val="003B1C9D"/>
    <w:rsid w:val="003B3B2D"/>
    <w:rsid w:val="003B76F0"/>
    <w:rsid w:val="003C0180"/>
    <w:rsid w:val="003C0B80"/>
    <w:rsid w:val="003C138B"/>
    <w:rsid w:val="003C3782"/>
    <w:rsid w:val="003C5F23"/>
    <w:rsid w:val="003C60A4"/>
    <w:rsid w:val="003C6550"/>
    <w:rsid w:val="003C7368"/>
    <w:rsid w:val="003C7C34"/>
    <w:rsid w:val="003D0F37"/>
    <w:rsid w:val="003D20AF"/>
    <w:rsid w:val="003D24EF"/>
    <w:rsid w:val="003D3439"/>
    <w:rsid w:val="003D3610"/>
    <w:rsid w:val="003D3B40"/>
    <w:rsid w:val="003D3F46"/>
    <w:rsid w:val="003D482E"/>
    <w:rsid w:val="003D5150"/>
    <w:rsid w:val="003D60C2"/>
    <w:rsid w:val="003D6B74"/>
    <w:rsid w:val="003D74A4"/>
    <w:rsid w:val="003E277A"/>
    <w:rsid w:val="003E39A0"/>
    <w:rsid w:val="003E4B14"/>
    <w:rsid w:val="003E5A96"/>
    <w:rsid w:val="003E6F0D"/>
    <w:rsid w:val="003F0C43"/>
    <w:rsid w:val="003F123E"/>
    <w:rsid w:val="003F1C3A"/>
    <w:rsid w:val="003F449C"/>
    <w:rsid w:val="003F44C7"/>
    <w:rsid w:val="003F4B30"/>
    <w:rsid w:val="003F4DE4"/>
    <w:rsid w:val="003F56AB"/>
    <w:rsid w:val="003F6A46"/>
    <w:rsid w:val="003F6D4C"/>
    <w:rsid w:val="004061AF"/>
    <w:rsid w:val="004062A6"/>
    <w:rsid w:val="00407306"/>
    <w:rsid w:val="00410969"/>
    <w:rsid w:val="004112FE"/>
    <w:rsid w:val="00412DDF"/>
    <w:rsid w:val="00413306"/>
    <w:rsid w:val="00413562"/>
    <w:rsid w:val="00414698"/>
    <w:rsid w:val="004148FA"/>
    <w:rsid w:val="00415649"/>
    <w:rsid w:val="00417E1D"/>
    <w:rsid w:val="0042051F"/>
    <w:rsid w:val="00421D5D"/>
    <w:rsid w:val="0042565E"/>
    <w:rsid w:val="00427F35"/>
    <w:rsid w:val="00432C05"/>
    <w:rsid w:val="00432EC4"/>
    <w:rsid w:val="00434310"/>
    <w:rsid w:val="004358FE"/>
    <w:rsid w:val="00440379"/>
    <w:rsid w:val="00441393"/>
    <w:rsid w:val="00441799"/>
    <w:rsid w:val="004428BD"/>
    <w:rsid w:val="0044758C"/>
    <w:rsid w:val="00447CF0"/>
    <w:rsid w:val="00450028"/>
    <w:rsid w:val="00453FAB"/>
    <w:rsid w:val="004565A6"/>
    <w:rsid w:val="00456F10"/>
    <w:rsid w:val="004571F5"/>
    <w:rsid w:val="00460449"/>
    <w:rsid w:val="00462634"/>
    <w:rsid w:val="00463B48"/>
    <w:rsid w:val="0046442D"/>
    <w:rsid w:val="0046464D"/>
    <w:rsid w:val="0046467A"/>
    <w:rsid w:val="00465A07"/>
    <w:rsid w:val="00467A51"/>
    <w:rsid w:val="00472812"/>
    <w:rsid w:val="00474746"/>
    <w:rsid w:val="00476942"/>
    <w:rsid w:val="00476DD2"/>
    <w:rsid w:val="00477D62"/>
    <w:rsid w:val="00477DE6"/>
    <w:rsid w:val="00481C27"/>
    <w:rsid w:val="00481CB4"/>
    <w:rsid w:val="00482724"/>
    <w:rsid w:val="004871A2"/>
    <w:rsid w:val="004877DA"/>
    <w:rsid w:val="0049067A"/>
    <w:rsid w:val="004908B8"/>
    <w:rsid w:val="00492A8D"/>
    <w:rsid w:val="00492FD9"/>
    <w:rsid w:val="00493B3C"/>
    <w:rsid w:val="004944C8"/>
    <w:rsid w:val="004945F4"/>
    <w:rsid w:val="00495C9C"/>
    <w:rsid w:val="00495DDA"/>
    <w:rsid w:val="00496CDC"/>
    <w:rsid w:val="004977A8"/>
    <w:rsid w:val="004A0EBF"/>
    <w:rsid w:val="004A1DF4"/>
    <w:rsid w:val="004A1FDB"/>
    <w:rsid w:val="004A203D"/>
    <w:rsid w:val="004A2A8C"/>
    <w:rsid w:val="004A3751"/>
    <w:rsid w:val="004A4EC4"/>
    <w:rsid w:val="004B5B17"/>
    <w:rsid w:val="004B70E1"/>
    <w:rsid w:val="004B744B"/>
    <w:rsid w:val="004C0E4B"/>
    <w:rsid w:val="004C138A"/>
    <w:rsid w:val="004C1A95"/>
    <w:rsid w:val="004C2AEB"/>
    <w:rsid w:val="004C3C02"/>
    <w:rsid w:val="004C48BA"/>
    <w:rsid w:val="004D0B6A"/>
    <w:rsid w:val="004D28A3"/>
    <w:rsid w:val="004D5822"/>
    <w:rsid w:val="004E0BBB"/>
    <w:rsid w:val="004E0BF5"/>
    <w:rsid w:val="004E1D57"/>
    <w:rsid w:val="004E2F16"/>
    <w:rsid w:val="004E3290"/>
    <w:rsid w:val="004E35E4"/>
    <w:rsid w:val="004E3B98"/>
    <w:rsid w:val="004F0591"/>
    <w:rsid w:val="004F060F"/>
    <w:rsid w:val="004F17D0"/>
    <w:rsid w:val="004F19C4"/>
    <w:rsid w:val="004F2AA4"/>
    <w:rsid w:val="004F3197"/>
    <w:rsid w:val="004F3C5C"/>
    <w:rsid w:val="004F5930"/>
    <w:rsid w:val="004F6142"/>
    <w:rsid w:val="004F6196"/>
    <w:rsid w:val="005008E2"/>
    <w:rsid w:val="00501FC4"/>
    <w:rsid w:val="00502F8F"/>
    <w:rsid w:val="00503044"/>
    <w:rsid w:val="00503E48"/>
    <w:rsid w:val="00507F0D"/>
    <w:rsid w:val="005107AC"/>
    <w:rsid w:val="0051218E"/>
    <w:rsid w:val="0051548C"/>
    <w:rsid w:val="005200E8"/>
    <w:rsid w:val="0052114C"/>
    <w:rsid w:val="00522275"/>
    <w:rsid w:val="00522542"/>
    <w:rsid w:val="005227D1"/>
    <w:rsid w:val="00523666"/>
    <w:rsid w:val="00525922"/>
    <w:rsid w:val="00526234"/>
    <w:rsid w:val="00531F0D"/>
    <w:rsid w:val="0053218D"/>
    <w:rsid w:val="00533433"/>
    <w:rsid w:val="00533A66"/>
    <w:rsid w:val="005342FF"/>
    <w:rsid w:val="00534941"/>
    <w:rsid w:val="00534F34"/>
    <w:rsid w:val="0053692E"/>
    <w:rsid w:val="0053736D"/>
    <w:rsid w:val="005378A6"/>
    <w:rsid w:val="00540D36"/>
    <w:rsid w:val="00541258"/>
    <w:rsid w:val="00541ED1"/>
    <w:rsid w:val="005431FA"/>
    <w:rsid w:val="00546FF2"/>
    <w:rsid w:val="00547837"/>
    <w:rsid w:val="00550967"/>
    <w:rsid w:val="005526AA"/>
    <w:rsid w:val="00555BD0"/>
    <w:rsid w:val="00555DA7"/>
    <w:rsid w:val="0055735A"/>
    <w:rsid w:val="00557434"/>
    <w:rsid w:val="005605DB"/>
    <w:rsid w:val="00561E1E"/>
    <w:rsid w:val="00562EF6"/>
    <w:rsid w:val="00564DDD"/>
    <w:rsid w:val="00565D78"/>
    <w:rsid w:val="00566841"/>
    <w:rsid w:val="00566E1A"/>
    <w:rsid w:val="00567516"/>
    <w:rsid w:val="00570061"/>
    <w:rsid w:val="00571848"/>
    <w:rsid w:val="005805D2"/>
    <w:rsid w:val="005808FE"/>
    <w:rsid w:val="00581239"/>
    <w:rsid w:val="0058160B"/>
    <w:rsid w:val="00582B69"/>
    <w:rsid w:val="00583415"/>
    <w:rsid w:val="005845C4"/>
    <w:rsid w:val="00585DB3"/>
    <w:rsid w:val="00586C48"/>
    <w:rsid w:val="00587883"/>
    <w:rsid w:val="00590A53"/>
    <w:rsid w:val="00590EB3"/>
    <w:rsid w:val="00591F84"/>
    <w:rsid w:val="005924BF"/>
    <w:rsid w:val="00593CC1"/>
    <w:rsid w:val="00594F8F"/>
    <w:rsid w:val="00595415"/>
    <w:rsid w:val="005960D7"/>
    <w:rsid w:val="00597652"/>
    <w:rsid w:val="00597E98"/>
    <w:rsid w:val="005A0444"/>
    <w:rsid w:val="005A0703"/>
    <w:rsid w:val="005A080B"/>
    <w:rsid w:val="005A09C1"/>
    <w:rsid w:val="005A26C6"/>
    <w:rsid w:val="005A428A"/>
    <w:rsid w:val="005A48A8"/>
    <w:rsid w:val="005A61D3"/>
    <w:rsid w:val="005A7740"/>
    <w:rsid w:val="005B09E1"/>
    <w:rsid w:val="005B12A5"/>
    <w:rsid w:val="005B17F4"/>
    <w:rsid w:val="005B1BCB"/>
    <w:rsid w:val="005B4315"/>
    <w:rsid w:val="005B5C1E"/>
    <w:rsid w:val="005B635C"/>
    <w:rsid w:val="005B781B"/>
    <w:rsid w:val="005C0087"/>
    <w:rsid w:val="005C0633"/>
    <w:rsid w:val="005C0F06"/>
    <w:rsid w:val="005C161A"/>
    <w:rsid w:val="005C171D"/>
    <w:rsid w:val="005C1BCB"/>
    <w:rsid w:val="005C2312"/>
    <w:rsid w:val="005C3DA7"/>
    <w:rsid w:val="005C3ED3"/>
    <w:rsid w:val="005C4735"/>
    <w:rsid w:val="005C5C63"/>
    <w:rsid w:val="005C64C2"/>
    <w:rsid w:val="005C68C8"/>
    <w:rsid w:val="005C7688"/>
    <w:rsid w:val="005D03E9"/>
    <w:rsid w:val="005D29D5"/>
    <w:rsid w:val="005D304B"/>
    <w:rsid w:val="005D3C2F"/>
    <w:rsid w:val="005D3D01"/>
    <w:rsid w:val="005D5849"/>
    <w:rsid w:val="005D6E5D"/>
    <w:rsid w:val="005D7AE8"/>
    <w:rsid w:val="005D7DBD"/>
    <w:rsid w:val="005E0090"/>
    <w:rsid w:val="005E03DE"/>
    <w:rsid w:val="005E091A"/>
    <w:rsid w:val="005E10A7"/>
    <w:rsid w:val="005E17DF"/>
    <w:rsid w:val="005E3989"/>
    <w:rsid w:val="005E39D5"/>
    <w:rsid w:val="005E4659"/>
    <w:rsid w:val="005E4F23"/>
    <w:rsid w:val="005E59EF"/>
    <w:rsid w:val="005E657A"/>
    <w:rsid w:val="005E7063"/>
    <w:rsid w:val="005F08F3"/>
    <w:rsid w:val="005F1386"/>
    <w:rsid w:val="005F17C2"/>
    <w:rsid w:val="005F28CA"/>
    <w:rsid w:val="005F37EC"/>
    <w:rsid w:val="005F5649"/>
    <w:rsid w:val="005F68D4"/>
    <w:rsid w:val="005F7EC9"/>
    <w:rsid w:val="005F7F80"/>
    <w:rsid w:val="006006BC"/>
    <w:rsid w:val="00600C2B"/>
    <w:rsid w:val="006050E3"/>
    <w:rsid w:val="00607F07"/>
    <w:rsid w:val="00610040"/>
    <w:rsid w:val="00610741"/>
    <w:rsid w:val="006127AC"/>
    <w:rsid w:val="00612A1E"/>
    <w:rsid w:val="00613C8E"/>
    <w:rsid w:val="00614A34"/>
    <w:rsid w:val="00615CF3"/>
    <w:rsid w:val="0061790C"/>
    <w:rsid w:val="00620D91"/>
    <w:rsid w:val="00622448"/>
    <w:rsid w:val="006225AF"/>
    <w:rsid w:val="00622C26"/>
    <w:rsid w:val="00623ABA"/>
    <w:rsid w:val="006315DF"/>
    <w:rsid w:val="00631879"/>
    <w:rsid w:val="00632C86"/>
    <w:rsid w:val="006333E5"/>
    <w:rsid w:val="0063344E"/>
    <w:rsid w:val="00634A78"/>
    <w:rsid w:val="0063574C"/>
    <w:rsid w:val="00635CC2"/>
    <w:rsid w:val="00640B1A"/>
    <w:rsid w:val="00640E70"/>
    <w:rsid w:val="00641192"/>
    <w:rsid w:val="00641794"/>
    <w:rsid w:val="00641B55"/>
    <w:rsid w:val="00642025"/>
    <w:rsid w:val="0064276A"/>
    <w:rsid w:val="0064296B"/>
    <w:rsid w:val="00643929"/>
    <w:rsid w:val="00643E43"/>
    <w:rsid w:val="0064530B"/>
    <w:rsid w:val="00645700"/>
    <w:rsid w:val="0064573B"/>
    <w:rsid w:val="00646AFD"/>
    <w:rsid w:val="00646E87"/>
    <w:rsid w:val="006471E4"/>
    <w:rsid w:val="00651021"/>
    <w:rsid w:val="0065107F"/>
    <w:rsid w:val="00652A3D"/>
    <w:rsid w:val="00653D7E"/>
    <w:rsid w:val="00654274"/>
    <w:rsid w:val="0065434A"/>
    <w:rsid w:val="00655999"/>
    <w:rsid w:val="00657D2E"/>
    <w:rsid w:val="0066136E"/>
    <w:rsid w:val="0066188D"/>
    <w:rsid w:val="00661946"/>
    <w:rsid w:val="006639D6"/>
    <w:rsid w:val="00663A60"/>
    <w:rsid w:val="00664932"/>
    <w:rsid w:val="00664A16"/>
    <w:rsid w:val="00664D43"/>
    <w:rsid w:val="00666061"/>
    <w:rsid w:val="00667424"/>
    <w:rsid w:val="00667792"/>
    <w:rsid w:val="00670869"/>
    <w:rsid w:val="00671677"/>
    <w:rsid w:val="00672D29"/>
    <w:rsid w:val="00672FBB"/>
    <w:rsid w:val="0067421E"/>
    <w:rsid w:val="006744D8"/>
    <w:rsid w:val="006746BA"/>
    <w:rsid w:val="00674D9A"/>
    <w:rsid w:val="006750F2"/>
    <w:rsid w:val="006752D6"/>
    <w:rsid w:val="00675E02"/>
    <w:rsid w:val="006771D5"/>
    <w:rsid w:val="00677A73"/>
    <w:rsid w:val="00677EF2"/>
    <w:rsid w:val="006813EA"/>
    <w:rsid w:val="0068180C"/>
    <w:rsid w:val="00681D89"/>
    <w:rsid w:val="00682224"/>
    <w:rsid w:val="006829DF"/>
    <w:rsid w:val="00683C24"/>
    <w:rsid w:val="006848AA"/>
    <w:rsid w:val="00685117"/>
    <w:rsid w:val="0068553C"/>
    <w:rsid w:val="00685F34"/>
    <w:rsid w:val="00686DE4"/>
    <w:rsid w:val="006913F1"/>
    <w:rsid w:val="00691F32"/>
    <w:rsid w:val="00693B1F"/>
    <w:rsid w:val="00694E1E"/>
    <w:rsid w:val="00694F82"/>
    <w:rsid w:val="00695656"/>
    <w:rsid w:val="006975A8"/>
    <w:rsid w:val="00697E4C"/>
    <w:rsid w:val="006A0FAD"/>
    <w:rsid w:val="006A1012"/>
    <w:rsid w:val="006A21DA"/>
    <w:rsid w:val="006A5AD3"/>
    <w:rsid w:val="006B007A"/>
    <w:rsid w:val="006B00D2"/>
    <w:rsid w:val="006B05DF"/>
    <w:rsid w:val="006C1376"/>
    <w:rsid w:val="006C3EDF"/>
    <w:rsid w:val="006C48F9"/>
    <w:rsid w:val="006C54F2"/>
    <w:rsid w:val="006C5ABC"/>
    <w:rsid w:val="006C6455"/>
    <w:rsid w:val="006C6646"/>
    <w:rsid w:val="006D1C36"/>
    <w:rsid w:val="006D1E69"/>
    <w:rsid w:val="006D4298"/>
    <w:rsid w:val="006D451F"/>
    <w:rsid w:val="006D5474"/>
    <w:rsid w:val="006D5C95"/>
    <w:rsid w:val="006D7E51"/>
    <w:rsid w:val="006E05B0"/>
    <w:rsid w:val="006E0E7D"/>
    <w:rsid w:val="006E10BF"/>
    <w:rsid w:val="006E11C0"/>
    <w:rsid w:val="006E11C7"/>
    <w:rsid w:val="006E1385"/>
    <w:rsid w:val="006E2D40"/>
    <w:rsid w:val="006E431E"/>
    <w:rsid w:val="006E67FE"/>
    <w:rsid w:val="006E7E41"/>
    <w:rsid w:val="006F058D"/>
    <w:rsid w:val="006F1683"/>
    <w:rsid w:val="006F19F4"/>
    <w:rsid w:val="006F1C14"/>
    <w:rsid w:val="006F2997"/>
    <w:rsid w:val="006F3C23"/>
    <w:rsid w:val="006F5AAA"/>
    <w:rsid w:val="006F63F9"/>
    <w:rsid w:val="006F6919"/>
    <w:rsid w:val="006F70A6"/>
    <w:rsid w:val="006F7B9D"/>
    <w:rsid w:val="00700911"/>
    <w:rsid w:val="00700A50"/>
    <w:rsid w:val="00701ED7"/>
    <w:rsid w:val="00703A6A"/>
    <w:rsid w:val="00704B5A"/>
    <w:rsid w:val="007061EF"/>
    <w:rsid w:val="00707D79"/>
    <w:rsid w:val="0071097F"/>
    <w:rsid w:val="007126FC"/>
    <w:rsid w:val="007131BE"/>
    <w:rsid w:val="0071573E"/>
    <w:rsid w:val="00716C03"/>
    <w:rsid w:val="007206F7"/>
    <w:rsid w:val="00722236"/>
    <w:rsid w:val="00725CCA"/>
    <w:rsid w:val="0072737A"/>
    <w:rsid w:val="007278D3"/>
    <w:rsid w:val="00730894"/>
    <w:rsid w:val="007311E7"/>
    <w:rsid w:val="00731DEE"/>
    <w:rsid w:val="00732CDF"/>
    <w:rsid w:val="0073349E"/>
    <w:rsid w:val="00733E20"/>
    <w:rsid w:val="00734BC6"/>
    <w:rsid w:val="00735A26"/>
    <w:rsid w:val="007361C5"/>
    <w:rsid w:val="007370DB"/>
    <w:rsid w:val="007412EB"/>
    <w:rsid w:val="007417DE"/>
    <w:rsid w:val="007423D6"/>
    <w:rsid w:val="007471FF"/>
    <w:rsid w:val="0074735F"/>
    <w:rsid w:val="007512FD"/>
    <w:rsid w:val="00751EE4"/>
    <w:rsid w:val="007529E4"/>
    <w:rsid w:val="00754117"/>
    <w:rsid w:val="007541D3"/>
    <w:rsid w:val="00754398"/>
    <w:rsid w:val="00754411"/>
    <w:rsid w:val="0075731B"/>
    <w:rsid w:val="007577D7"/>
    <w:rsid w:val="007578CB"/>
    <w:rsid w:val="00760004"/>
    <w:rsid w:val="00760E29"/>
    <w:rsid w:val="0076119F"/>
    <w:rsid w:val="00764150"/>
    <w:rsid w:val="00765C2D"/>
    <w:rsid w:val="007662D3"/>
    <w:rsid w:val="00770B08"/>
    <w:rsid w:val="00770F81"/>
    <w:rsid w:val="007715E8"/>
    <w:rsid w:val="007748FD"/>
    <w:rsid w:val="00774E9B"/>
    <w:rsid w:val="00776004"/>
    <w:rsid w:val="00776608"/>
    <w:rsid w:val="00777956"/>
    <w:rsid w:val="00777BA7"/>
    <w:rsid w:val="007817DF"/>
    <w:rsid w:val="007825F1"/>
    <w:rsid w:val="007838F4"/>
    <w:rsid w:val="0078486B"/>
    <w:rsid w:val="00784C4B"/>
    <w:rsid w:val="00785A39"/>
    <w:rsid w:val="00787D8A"/>
    <w:rsid w:val="00790277"/>
    <w:rsid w:val="00791DFE"/>
    <w:rsid w:val="00791EBC"/>
    <w:rsid w:val="00792E9A"/>
    <w:rsid w:val="00793577"/>
    <w:rsid w:val="00793D3D"/>
    <w:rsid w:val="00795637"/>
    <w:rsid w:val="00797768"/>
    <w:rsid w:val="007A09B5"/>
    <w:rsid w:val="007A32F3"/>
    <w:rsid w:val="007A3AB8"/>
    <w:rsid w:val="007A3CCB"/>
    <w:rsid w:val="007A3F17"/>
    <w:rsid w:val="007A446A"/>
    <w:rsid w:val="007A53A6"/>
    <w:rsid w:val="007A58B4"/>
    <w:rsid w:val="007A6159"/>
    <w:rsid w:val="007A6E5D"/>
    <w:rsid w:val="007B02DB"/>
    <w:rsid w:val="007B0B66"/>
    <w:rsid w:val="007B102E"/>
    <w:rsid w:val="007B27C8"/>
    <w:rsid w:val="007B27E9"/>
    <w:rsid w:val="007B2C5B"/>
    <w:rsid w:val="007B2D11"/>
    <w:rsid w:val="007B4949"/>
    <w:rsid w:val="007B6700"/>
    <w:rsid w:val="007B6A93"/>
    <w:rsid w:val="007B7BEC"/>
    <w:rsid w:val="007B7C9B"/>
    <w:rsid w:val="007C0E02"/>
    <w:rsid w:val="007C6DA3"/>
    <w:rsid w:val="007D01D4"/>
    <w:rsid w:val="007D0775"/>
    <w:rsid w:val="007D1805"/>
    <w:rsid w:val="007D1D92"/>
    <w:rsid w:val="007D2107"/>
    <w:rsid w:val="007D3A42"/>
    <w:rsid w:val="007D4180"/>
    <w:rsid w:val="007D5895"/>
    <w:rsid w:val="007D77AB"/>
    <w:rsid w:val="007D7A8D"/>
    <w:rsid w:val="007E0145"/>
    <w:rsid w:val="007E28D0"/>
    <w:rsid w:val="007E2936"/>
    <w:rsid w:val="007E30DF"/>
    <w:rsid w:val="007E40E1"/>
    <w:rsid w:val="007E413C"/>
    <w:rsid w:val="007E7A0B"/>
    <w:rsid w:val="007F2C43"/>
    <w:rsid w:val="007F36BC"/>
    <w:rsid w:val="007F5895"/>
    <w:rsid w:val="007F7544"/>
    <w:rsid w:val="007F7CBA"/>
    <w:rsid w:val="007F7FB3"/>
    <w:rsid w:val="00800995"/>
    <w:rsid w:val="008017AF"/>
    <w:rsid w:val="008017D9"/>
    <w:rsid w:val="00802436"/>
    <w:rsid w:val="008030A2"/>
    <w:rsid w:val="00804736"/>
    <w:rsid w:val="008049E9"/>
    <w:rsid w:val="0080567C"/>
    <w:rsid w:val="00806FFB"/>
    <w:rsid w:val="00810806"/>
    <w:rsid w:val="00810FEC"/>
    <w:rsid w:val="0081117E"/>
    <w:rsid w:val="008143E7"/>
    <w:rsid w:val="00815C66"/>
    <w:rsid w:val="00816F79"/>
    <w:rsid w:val="008172F8"/>
    <w:rsid w:val="00820502"/>
    <w:rsid w:val="0082064F"/>
    <w:rsid w:val="00820E4D"/>
    <w:rsid w:val="00823B0C"/>
    <w:rsid w:val="00824ED5"/>
    <w:rsid w:val="008252F9"/>
    <w:rsid w:val="00826986"/>
    <w:rsid w:val="008269D9"/>
    <w:rsid w:val="00830196"/>
    <w:rsid w:val="00831A0D"/>
    <w:rsid w:val="008326B2"/>
    <w:rsid w:val="008332C1"/>
    <w:rsid w:val="008332E7"/>
    <w:rsid w:val="00833D0D"/>
    <w:rsid w:val="00833F88"/>
    <w:rsid w:val="00834150"/>
    <w:rsid w:val="00834668"/>
    <w:rsid w:val="008357F2"/>
    <w:rsid w:val="0084098D"/>
    <w:rsid w:val="008416E0"/>
    <w:rsid w:val="00843450"/>
    <w:rsid w:val="008442BF"/>
    <w:rsid w:val="00845838"/>
    <w:rsid w:val="00846831"/>
    <w:rsid w:val="00847B32"/>
    <w:rsid w:val="00851E04"/>
    <w:rsid w:val="008529C6"/>
    <w:rsid w:val="0085341F"/>
    <w:rsid w:val="00853E01"/>
    <w:rsid w:val="00853E43"/>
    <w:rsid w:val="00854422"/>
    <w:rsid w:val="00854BCE"/>
    <w:rsid w:val="008608AD"/>
    <w:rsid w:val="00861FDF"/>
    <w:rsid w:val="00863561"/>
    <w:rsid w:val="00864450"/>
    <w:rsid w:val="00864D72"/>
    <w:rsid w:val="00865141"/>
    <w:rsid w:val="00865532"/>
    <w:rsid w:val="00867202"/>
    <w:rsid w:val="00867686"/>
    <w:rsid w:val="00871451"/>
    <w:rsid w:val="00872270"/>
    <w:rsid w:val="008736E2"/>
    <w:rsid w:val="008737D3"/>
    <w:rsid w:val="008743B0"/>
    <w:rsid w:val="008747E0"/>
    <w:rsid w:val="008750BD"/>
    <w:rsid w:val="00876841"/>
    <w:rsid w:val="00877309"/>
    <w:rsid w:val="008774D8"/>
    <w:rsid w:val="008820F9"/>
    <w:rsid w:val="00882B3C"/>
    <w:rsid w:val="00884372"/>
    <w:rsid w:val="00884799"/>
    <w:rsid w:val="00885CC6"/>
    <w:rsid w:val="00886C21"/>
    <w:rsid w:val="0088706C"/>
    <w:rsid w:val="0088783D"/>
    <w:rsid w:val="00891C80"/>
    <w:rsid w:val="0089339A"/>
    <w:rsid w:val="00894DA8"/>
    <w:rsid w:val="00895D39"/>
    <w:rsid w:val="00896656"/>
    <w:rsid w:val="00896E03"/>
    <w:rsid w:val="008972C3"/>
    <w:rsid w:val="00897AC0"/>
    <w:rsid w:val="008A28D9"/>
    <w:rsid w:val="008A30BA"/>
    <w:rsid w:val="008A52DC"/>
    <w:rsid w:val="008A5435"/>
    <w:rsid w:val="008B0F30"/>
    <w:rsid w:val="008B19A0"/>
    <w:rsid w:val="008B38DA"/>
    <w:rsid w:val="008B3FF5"/>
    <w:rsid w:val="008B5184"/>
    <w:rsid w:val="008B5E8B"/>
    <w:rsid w:val="008B62E0"/>
    <w:rsid w:val="008B6BA0"/>
    <w:rsid w:val="008B7D79"/>
    <w:rsid w:val="008C08C9"/>
    <w:rsid w:val="008C33B5"/>
    <w:rsid w:val="008C3A72"/>
    <w:rsid w:val="008C3D1B"/>
    <w:rsid w:val="008C4036"/>
    <w:rsid w:val="008C644A"/>
    <w:rsid w:val="008C6969"/>
    <w:rsid w:val="008C6EB4"/>
    <w:rsid w:val="008C7FF7"/>
    <w:rsid w:val="008D095C"/>
    <w:rsid w:val="008D25AF"/>
    <w:rsid w:val="008D2B49"/>
    <w:rsid w:val="008D39D7"/>
    <w:rsid w:val="008D4389"/>
    <w:rsid w:val="008D45D2"/>
    <w:rsid w:val="008D49B1"/>
    <w:rsid w:val="008D4DE7"/>
    <w:rsid w:val="008D5CCD"/>
    <w:rsid w:val="008D5F6D"/>
    <w:rsid w:val="008E0E01"/>
    <w:rsid w:val="008E1F69"/>
    <w:rsid w:val="008E76B1"/>
    <w:rsid w:val="008E799B"/>
    <w:rsid w:val="008E7D61"/>
    <w:rsid w:val="008F007D"/>
    <w:rsid w:val="008F38BB"/>
    <w:rsid w:val="008F57D8"/>
    <w:rsid w:val="008F7DF5"/>
    <w:rsid w:val="00902834"/>
    <w:rsid w:val="00902BC2"/>
    <w:rsid w:val="00902F05"/>
    <w:rsid w:val="0091014D"/>
    <w:rsid w:val="009106B2"/>
    <w:rsid w:val="00910ABC"/>
    <w:rsid w:val="00912004"/>
    <w:rsid w:val="00913056"/>
    <w:rsid w:val="00914846"/>
    <w:rsid w:val="00914E26"/>
    <w:rsid w:val="0091590F"/>
    <w:rsid w:val="00915953"/>
    <w:rsid w:val="009159ED"/>
    <w:rsid w:val="00917359"/>
    <w:rsid w:val="0091740C"/>
    <w:rsid w:val="00917B2D"/>
    <w:rsid w:val="009217F2"/>
    <w:rsid w:val="00922130"/>
    <w:rsid w:val="00923B4D"/>
    <w:rsid w:val="0092540C"/>
    <w:rsid w:val="00925E0F"/>
    <w:rsid w:val="00927AF3"/>
    <w:rsid w:val="00931A57"/>
    <w:rsid w:val="00933EE0"/>
    <w:rsid w:val="0093492E"/>
    <w:rsid w:val="00936B90"/>
    <w:rsid w:val="00936C0E"/>
    <w:rsid w:val="00937E14"/>
    <w:rsid w:val="00940795"/>
    <w:rsid w:val="009414E6"/>
    <w:rsid w:val="0094291C"/>
    <w:rsid w:val="00942CEC"/>
    <w:rsid w:val="00944281"/>
    <w:rsid w:val="00944511"/>
    <w:rsid w:val="00944823"/>
    <w:rsid w:val="00946488"/>
    <w:rsid w:val="00952AFA"/>
    <w:rsid w:val="00953475"/>
    <w:rsid w:val="00953ECA"/>
    <w:rsid w:val="009543EB"/>
    <w:rsid w:val="0095450F"/>
    <w:rsid w:val="00954EBC"/>
    <w:rsid w:val="009550ED"/>
    <w:rsid w:val="00955E17"/>
    <w:rsid w:val="009562DA"/>
    <w:rsid w:val="00956901"/>
    <w:rsid w:val="00956ED9"/>
    <w:rsid w:val="00960A61"/>
    <w:rsid w:val="009621C5"/>
    <w:rsid w:val="00962EC1"/>
    <w:rsid w:val="00965421"/>
    <w:rsid w:val="0096713C"/>
    <w:rsid w:val="00971591"/>
    <w:rsid w:val="0097276A"/>
    <w:rsid w:val="00972C7A"/>
    <w:rsid w:val="0097400F"/>
    <w:rsid w:val="00974370"/>
    <w:rsid w:val="00974516"/>
    <w:rsid w:val="00974564"/>
    <w:rsid w:val="009745F5"/>
    <w:rsid w:val="00974E99"/>
    <w:rsid w:val="009764FA"/>
    <w:rsid w:val="00977869"/>
    <w:rsid w:val="00980192"/>
    <w:rsid w:val="00980799"/>
    <w:rsid w:val="009825B3"/>
    <w:rsid w:val="00982A22"/>
    <w:rsid w:val="00982A54"/>
    <w:rsid w:val="009830CC"/>
    <w:rsid w:val="00983E7F"/>
    <w:rsid w:val="00985939"/>
    <w:rsid w:val="00990159"/>
    <w:rsid w:val="00990DD6"/>
    <w:rsid w:val="00991176"/>
    <w:rsid w:val="009917B2"/>
    <w:rsid w:val="00994D97"/>
    <w:rsid w:val="00995AF4"/>
    <w:rsid w:val="0099752C"/>
    <w:rsid w:val="009A07B7"/>
    <w:rsid w:val="009A686D"/>
    <w:rsid w:val="009A6B42"/>
    <w:rsid w:val="009B001F"/>
    <w:rsid w:val="009B05AF"/>
    <w:rsid w:val="009B0AC2"/>
    <w:rsid w:val="009B1545"/>
    <w:rsid w:val="009B1DC4"/>
    <w:rsid w:val="009B2446"/>
    <w:rsid w:val="009B30A5"/>
    <w:rsid w:val="009B35DD"/>
    <w:rsid w:val="009B372E"/>
    <w:rsid w:val="009B3D27"/>
    <w:rsid w:val="009B4734"/>
    <w:rsid w:val="009B4814"/>
    <w:rsid w:val="009B5023"/>
    <w:rsid w:val="009B522F"/>
    <w:rsid w:val="009B565C"/>
    <w:rsid w:val="009B56CB"/>
    <w:rsid w:val="009B6A49"/>
    <w:rsid w:val="009B785E"/>
    <w:rsid w:val="009C1E36"/>
    <w:rsid w:val="009C2228"/>
    <w:rsid w:val="009C26F8"/>
    <w:rsid w:val="009C32CB"/>
    <w:rsid w:val="009C3696"/>
    <w:rsid w:val="009C387B"/>
    <w:rsid w:val="009C4A4B"/>
    <w:rsid w:val="009C4B7F"/>
    <w:rsid w:val="009C609E"/>
    <w:rsid w:val="009C690C"/>
    <w:rsid w:val="009C7411"/>
    <w:rsid w:val="009C74D6"/>
    <w:rsid w:val="009D25B8"/>
    <w:rsid w:val="009D26AB"/>
    <w:rsid w:val="009D2F11"/>
    <w:rsid w:val="009D3759"/>
    <w:rsid w:val="009D3857"/>
    <w:rsid w:val="009D6B98"/>
    <w:rsid w:val="009D7CCF"/>
    <w:rsid w:val="009E09BE"/>
    <w:rsid w:val="009E116D"/>
    <w:rsid w:val="009E16EC"/>
    <w:rsid w:val="009E1C78"/>
    <w:rsid w:val="009E3782"/>
    <w:rsid w:val="009E393E"/>
    <w:rsid w:val="009E433C"/>
    <w:rsid w:val="009E4715"/>
    <w:rsid w:val="009E4A4D"/>
    <w:rsid w:val="009E4A53"/>
    <w:rsid w:val="009E6578"/>
    <w:rsid w:val="009E74AC"/>
    <w:rsid w:val="009F081F"/>
    <w:rsid w:val="009F1180"/>
    <w:rsid w:val="009F1970"/>
    <w:rsid w:val="009F26E6"/>
    <w:rsid w:val="009F339F"/>
    <w:rsid w:val="00A00372"/>
    <w:rsid w:val="00A00390"/>
    <w:rsid w:val="00A00573"/>
    <w:rsid w:val="00A00E85"/>
    <w:rsid w:val="00A0225B"/>
    <w:rsid w:val="00A02EF9"/>
    <w:rsid w:val="00A035D6"/>
    <w:rsid w:val="00A03BB1"/>
    <w:rsid w:val="00A043B5"/>
    <w:rsid w:val="00A0629F"/>
    <w:rsid w:val="00A06A0E"/>
    <w:rsid w:val="00A06A3D"/>
    <w:rsid w:val="00A07BBB"/>
    <w:rsid w:val="00A10EBA"/>
    <w:rsid w:val="00A114CE"/>
    <w:rsid w:val="00A13E56"/>
    <w:rsid w:val="00A14503"/>
    <w:rsid w:val="00A151CC"/>
    <w:rsid w:val="00A179F2"/>
    <w:rsid w:val="00A227BF"/>
    <w:rsid w:val="00A24838"/>
    <w:rsid w:val="00A26918"/>
    <w:rsid w:val="00A2743E"/>
    <w:rsid w:val="00A3074A"/>
    <w:rsid w:val="00A30823"/>
    <w:rsid w:val="00A30C33"/>
    <w:rsid w:val="00A30E55"/>
    <w:rsid w:val="00A329C7"/>
    <w:rsid w:val="00A33140"/>
    <w:rsid w:val="00A33BDE"/>
    <w:rsid w:val="00A33DCF"/>
    <w:rsid w:val="00A3596D"/>
    <w:rsid w:val="00A36084"/>
    <w:rsid w:val="00A37B1A"/>
    <w:rsid w:val="00A41CBB"/>
    <w:rsid w:val="00A4308C"/>
    <w:rsid w:val="00A43D7A"/>
    <w:rsid w:val="00A44836"/>
    <w:rsid w:val="00A455AF"/>
    <w:rsid w:val="00A47DEB"/>
    <w:rsid w:val="00A5031A"/>
    <w:rsid w:val="00A50393"/>
    <w:rsid w:val="00A5219C"/>
    <w:rsid w:val="00A524B5"/>
    <w:rsid w:val="00A5309E"/>
    <w:rsid w:val="00A53E32"/>
    <w:rsid w:val="00A549B3"/>
    <w:rsid w:val="00A56184"/>
    <w:rsid w:val="00A570A4"/>
    <w:rsid w:val="00A57A83"/>
    <w:rsid w:val="00A62E43"/>
    <w:rsid w:val="00A63D7D"/>
    <w:rsid w:val="00A6434A"/>
    <w:rsid w:val="00A65012"/>
    <w:rsid w:val="00A65DEB"/>
    <w:rsid w:val="00A67954"/>
    <w:rsid w:val="00A72ED7"/>
    <w:rsid w:val="00A751BF"/>
    <w:rsid w:val="00A754AC"/>
    <w:rsid w:val="00A807BB"/>
    <w:rsid w:val="00A8083F"/>
    <w:rsid w:val="00A80872"/>
    <w:rsid w:val="00A812E9"/>
    <w:rsid w:val="00A83BF1"/>
    <w:rsid w:val="00A86002"/>
    <w:rsid w:val="00A90C21"/>
    <w:rsid w:val="00A90D86"/>
    <w:rsid w:val="00A91DBA"/>
    <w:rsid w:val="00A92864"/>
    <w:rsid w:val="00A941B9"/>
    <w:rsid w:val="00A943B1"/>
    <w:rsid w:val="00A96CB1"/>
    <w:rsid w:val="00A97900"/>
    <w:rsid w:val="00AA0D8C"/>
    <w:rsid w:val="00AA1518"/>
    <w:rsid w:val="00AA1B91"/>
    <w:rsid w:val="00AA1D7A"/>
    <w:rsid w:val="00AA2343"/>
    <w:rsid w:val="00AA29CE"/>
    <w:rsid w:val="00AA3E01"/>
    <w:rsid w:val="00AA4E00"/>
    <w:rsid w:val="00AA7430"/>
    <w:rsid w:val="00AA761D"/>
    <w:rsid w:val="00AB03C7"/>
    <w:rsid w:val="00AB0BFA"/>
    <w:rsid w:val="00AB123C"/>
    <w:rsid w:val="00AB2229"/>
    <w:rsid w:val="00AB5155"/>
    <w:rsid w:val="00AB7359"/>
    <w:rsid w:val="00AB76B7"/>
    <w:rsid w:val="00AB7C54"/>
    <w:rsid w:val="00AC33A2"/>
    <w:rsid w:val="00AC4ECB"/>
    <w:rsid w:val="00AC5DBC"/>
    <w:rsid w:val="00AC685E"/>
    <w:rsid w:val="00AC6EDF"/>
    <w:rsid w:val="00AC7999"/>
    <w:rsid w:val="00AD03EC"/>
    <w:rsid w:val="00AD0423"/>
    <w:rsid w:val="00AD28E9"/>
    <w:rsid w:val="00AD38F7"/>
    <w:rsid w:val="00AD47AD"/>
    <w:rsid w:val="00AD4DA8"/>
    <w:rsid w:val="00AD4E8C"/>
    <w:rsid w:val="00AD5050"/>
    <w:rsid w:val="00AE07D7"/>
    <w:rsid w:val="00AE277D"/>
    <w:rsid w:val="00AE4F07"/>
    <w:rsid w:val="00AE5F52"/>
    <w:rsid w:val="00AE65F1"/>
    <w:rsid w:val="00AE6BB4"/>
    <w:rsid w:val="00AE74AD"/>
    <w:rsid w:val="00AF07D6"/>
    <w:rsid w:val="00AF159C"/>
    <w:rsid w:val="00AF5B37"/>
    <w:rsid w:val="00AF5D7A"/>
    <w:rsid w:val="00AF62E9"/>
    <w:rsid w:val="00AF6621"/>
    <w:rsid w:val="00B01873"/>
    <w:rsid w:val="00B019E8"/>
    <w:rsid w:val="00B01C14"/>
    <w:rsid w:val="00B0328E"/>
    <w:rsid w:val="00B04409"/>
    <w:rsid w:val="00B063D6"/>
    <w:rsid w:val="00B070E9"/>
    <w:rsid w:val="00B074AB"/>
    <w:rsid w:val="00B07717"/>
    <w:rsid w:val="00B11E06"/>
    <w:rsid w:val="00B12428"/>
    <w:rsid w:val="00B12AEE"/>
    <w:rsid w:val="00B140C5"/>
    <w:rsid w:val="00B16334"/>
    <w:rsid w:val="00B17253"/>
    <w:rsid w:val="00B208C9"/>
    <w:rsid w:val="00B221BE"/>
    <w:rsid w:val="00B250D6"/>
    <w:rsid w:val="00B2583D"/>
    <w:rsid w:val="00B271D2"/>
    <w:rsid w:val="00B27D45"/>
    <w:rsid w:val="00B3024A"/>
    <w:rsid w:val="00B30939"/>
    <w:rsid w:val="00B30FC0"/>
    <w:rsid w:val="00B31A41"/>
    <w:rsid w:val="00B3270E"/>
    <w:rsid w:val="00B33EFA"/>
    <w:rsid w:val="00B349D0"/>
    <w:rsid w:val="00B40195"/>
    <w:rsid w:val="00B40199"/>
    <w:rsid w:val="00B402F9"/>
    <w:rsid w:val="00B41184"/>
    <w:rsid w:val="00B4246E"/>
    <w:rsid w:val="00B449B0"/>
    <w:rsid w:val="00B44C4F"/>
    <w:rsid w:val="00B466B2"/>
    <w:rsid w:val="00B47DD6"/>
    <w:rsid w:val="00B502C1"/>
    <w:rsid w:val="00B502FF"/>
    <w:rsid w:val="00B50B90"/>
    <w:rsid w:val="00B50E28"/>
    <w:rsid w:val="00B52676"/>
    <w:rsid w:val="00B558D5"/>
    <w:rsid w:val="00B55ACF"/>
    <w:rsid w:val="00B57731"/>
    <w:rsid w:val="00B57996"/>
    <w:rsid w:val="00B60053"/>
    <w:rsid w:val="00B6066D"/>
    <w:rsid w:val="00B62268"/>
    <w:rsid w:val="00B623DB"/>
    <w:rsid w:val="00B643DF"/>
    <w:rsid w:val="00B65300"/>
    <w:rsid w:val="00B658B7"/>
    <w:rsid w:val="00B6607B"/>
    <w:rsid w:val="00B66148"/>
    <w:rsid w:val="00B66A58"/>
    <w:rsid w:val="00B66C1E"/>
    <w:rsid w:val="00B67086"/>
    <w:rsid w:val="00B67422"/>
    <w:rsid w:val="00B676B6"/>
    <w:rsid w:val="00B70BD4"/>
    <w:rsid w:val="00B712CA"/>
    <w:rsid w:val="00B71651"/>
    <w:rsid w:val="00B72BF6"/>
    <w:rsid w:val="00B73463"/>
    <w:rsid w:val="00B737E3"/>
    <w:rsid w:val="00B74B15"/>
    <w:rsid w:val="00B74B81"/>
    <w:rsid w:val="00B754B4"/>
    <w:rsid w:val="00B75A9D"/>
    <w:rsid w:val="00B77509"/>
    <w:rsid w:val="00B77BC2"/>
    <w:rsid w:val="00B83A20"/>
    <w:rsid w:val="00B83B63"/>
    <w:rsid w:val="00B83BC7"/>
    <w:rsid w:val="00B841A7"/>
    <w:rsid w:val="00B870EF"/>
    <w:rsid w:val="00B87A4F"/>
    <w:rsid w:val="00B90123"/>
    <w:rsid w:val="00B9016D"/>
    <w:rsid w:val="00B901A6"/>
    <w:rsid w:val="00B91DBE"/>
    <w:rsid w:val="00B92A7F"/>
    <w:rsid w:val="00B934F1"/>
    <w:rsid w:val="00B94A67"/>
    <w:rsid w:val="00B95172"/>
    <w:rsid w:val="00B96DAC"/>
    <w:rsid w:val="00BA00AF"/>
    <w:rsid w:val="00BA01A6"/>
    <w:rsid w:val="00BA0F98"/>
    <w:rsid w:val="00BA1517"/>
    <w:rsid w:val="00BA1D5E"/>
    <w:rsid w:val="00BA4E39"/>
    <w:rsid w:val="00BA5391"/>
    <w:rsid w:val="00BA59D8"/>
    <w:rsid w:val="00BA6192"/>
    <w:rsid w:val="00BA67FD"/>
    <w:rsid w:val="00BA7C29"/>
    <w:rsid w:val="00BA7C48"/>
    <w:rsid w:val="00BB055D"/>
    <w:rsid w:val="00BB17F8"/>
    <w:rsid w:val="00BB1ACE"/>
    <w:rsid w:val="00BB2665"/>
    <w:rsid w:val="00BB4EB8"/>
    <w:rsid w:val="00BB56B7"/>
    <w:rsid w:val="00BB68AD"/>
    <w:rsid w:val="00BC0020"/>
    <w:rsid w:val="00BC1BA1"/>
    <w:rsid w:val="00BC251F"/>
    <w:rsid w:val="00BC27F6"/>
    <w:rsid w:val="00BC39F4"/>
    <w:rsid w:val="00BC4A83"/>
    <w:rsid w:val="00BC6B65"/>
    <w:rsid w:val="00BC708B"/>
    <w:rsid w:val="00BD10FE"/>
    <w:rsid w:val="00BD150C"/>
    <w:rsid w:val="00BD1587"/>
    <w:rsid w:val="00BD1800"/>
    <w:rsid w:val="00BD1A77"/>
    <w:rsid w:val="00BD2008"/>
    <w:rsid w:val="00BD218A"/>
    <w:rsid w:val="00BD3CF9"/>
    <w:rsid w:val="00BD6A20"/>
    <w:rsid w:val="00BD6A89"/>
    <w:rsid w:val="00BD7EE1"/>
    <w:rsid w:val="00BE02D9"/>
    <w:rsid w:val="00BE177F"/>
    <w:rsid w:val="00BE4E0D"/>
    <w:rsid w:val="00BE5568"/>
    <w:rsid w:val="00BE5764"/>
    <w:rsid w:val="00BE6482"/>
    <w:rsid w:val="00BE64E0"/>
    <w:rsid w:val="00BE7255"/>
    <w:rsid w:val="00BE7900"/>
    <w:rsid w:val="00BE7A4C"/>
    <w:rsid w:val="00BE7C91"/>
    <w:rsid w:val="00BF04C9"/>
    <w:rsid w:val="00BF1358"/>
    <w:rsid w:val="00BF35F7"/>
    <w:rsid w:val="00BF3953"/>
    <w:rsid w:val="00BF459E"/>
    <w:rsid w:val="00BF6F40"/>
    <w:rsid w:val="00C0106D"/>
    <w:rsid w:val="00C012B0"/>
    <w:rsid w:val="00C04DE5"/>
    <w:rsid w:val="00C06FF3"/>
    <w:rsid w:val="00C07E7A"/>
    <w:rsid w:val="00C07FF2"/>
    <w:rsid w:val="00C10856"/>
    <w:rsid w:val="00C10D9D"/>
    <w:rsid w:val="00C118F0"/>
    <w:rsid w:val="00C11A72"/>
    <w:rsid w:val="00C133BE"/>
    <w:rsid w:val="00C1400A"/>
    <w:rsid w:val="00C155B2"/>
    <w:rsid w:val="00C17B65"/>
    <w:rsid w:val="00C208C9"/>
    <w:rsid w:val="00C2091A"/>
    <w:rsid w:val="00C20969"/>
    <w:rsid w:val="00C21465"/>
    <w:rsid w:val="00C219F4"/>
    <w:rsid w:val="00C21AF9"/>
    <w:rsid w:val="00C22140"/>
    <w:rsid w:val="00C222B4"/>
    <w:rsid w:val="00C22C71"/>
    <w:rsid w:val="00C25FD6"/>
    <w:rsid w:val="00C262E4"/>
    <w:rsid w:val="00C3149A"/>
    <w:rsid w:val="00C3217D"/>
    <w:rsid w:val="00C33E20"/>
    <w:rsid w:val="00C35CF6"/>
    <w:rsid w:val="00C3725B"/>
    <w:rsid w:val="00C436E2"/>
    <w:rsid w:val="00C44798"/>
    <w:rsid w:val="00C451BD"/>
    <w:rsid w:val="00C473B5"/>
    <w:rsid w:val="00C517A8"/>
    <w:rsid w:val="00C51ABA"/>
    <w:rsid w:val="00C51B37"/>
    <w:rsid w:val="00C522BE"/>
    <w:rsid w:val="00C52413"/>
    <w:rsid w:val="00C52857"/>
    <w:rsid w:val="00C533EC"/>
    <w:rsid w:val="00C5470E"/>
    <w:rsid w:val="00C555C1"/>
    <w:rsid w:val="00C55EFB"/>
    <w:rsid w:val="00C56585"/>
    <w:rsid w:val="00C56B3F"/>
    <w:rsid w:val="00C5731D"/>
    <w:rsid w:val="00C61132"/>
    <w:rsid w:val="00C61CA2"/>
    <w:rsid w:val="00C6203C"/>
    <w:rsid w:val="00C62AC0"/>
    <w:rsid w:val="00C637DE"/>
    <w:rsid w:val="00C64127"/>
    <w:rsid w:val="00C6533D"/>
    <w:rsid w:val="00C65492"/>
    <w:rsid w:val="00C65B2B"/>
    <w:rsid w:val="00C65C4C"/>
    <w:rsid w:val="00C6727A"/>
    <w:rsid w:val="00C67C67"/>
    <w:rsid w:val="00C67FA7"/>
    <w:rsid w:val="00C7010F"/>
    <w:rsid w:val="00C7022C"/>
    <w:rsid w:val="00C71032"/>
    <w:rsid w:val="00C716E5"/>
    <w:rsid w:val="00C72F65"/>
    <w:rsid w:val="00C75016"/>
    <w:rsid w:val="00C75804"/>
    <w:rsid w:val="00C76070"/>
    <w:rsid w:val="00C773D9"/>
    <w:rsid w:val="00C80307"/>
    <w:rsid w:val="00C80ACE"/>
    <w:rsid w:val="00C81162"/>
    <w:rsid w:val="00C822B4"/>
    <w:rsid w:val="00C82EC7"/>
    <w:rsid w:val="00C83258"/>
    <w:rsid w:val="00C832EE"/>
    <w:rsid w:val="00C83666"/>
    <w:rsid w:val="00C843AC"/>
    <w:rsid w:val="00C85060"/>
    <w:rsid w:val="00C856AA"/>
    <w:rsid w:val="00C856E5"/>
    <w:rsid w:val="00C85BC5"/>
    <w:rsid w:val="00C870B5"/>
    <w:rsid w:val="00C907DF"/>
    <w:rsid w:val="00C9151D"/>
    <w:rsid w:val="00C91630"/>
    <w:rsid w:val="00C9180C"/>
    <w:rsid w:val="00C92C55"/>
    <w:rsid w:val="00C93DC4"/>
    <w:rsid w:val="00C947EA"/>
    <w:rsid w:val="00C9558A"/>
    <w:rsid w:val="00C966EB"/>
    <w:rsid w:val="00C96B59"/>
    <w:rsid w:val="00CA04B1"/>
    <w:rsid w:val="00CA0C2D"/>
    <w:rsid w:val="00CA0D6B"/>
    <w:rsid w:val="00CA192E"/>
    <w:rsid w:val="00CA2DFC"/>
    <w:rsid w:val="00CA4EC9"/>
    <w:rsid w:val="00CA7574"/>
    <w:rsid w:val="00CB03D4"/>
    <w:rsid w:val="00CB0617"/>
    <w:rsid w:val="00CB137B"/>
    <w:rsid w:val="00CB3A45"/>
    <w:rsid w:val="00CB3CE8"/>
    <w:rsid w:val="00CB53E7"/>
    <w:rsid w:val="00CB59F3"/>
    <w:rsid w:val="00CB6A53"/>
    <w:rsid w:val="00CB713C"/>
    <w:rsid w:val="00CB71BD"/>
    <w:rsid w:val="00CC1DDF"/>
    <w:rsid w:val="00CC35EF"/>
    <w:rsid w:val="00CC5048"/>
    <w:rsid w:val="00CC544F"/>
    <w:rsid w:val="00CC6246"/>
    <w:rsid w:val="00CC65CC"/>
    <w:rsid w:val="00CC79E3"/>
    <w:rsid w:val="00CC7C85"/>
    <w:rsid w:val="00CD06F9"/>
    <w:rsid w:val="00CD3F08"/>
    <w:rsid w:val="00CD7082"/>
    <w:rsid w:val="00CE16AC"/>
    <w:rsid w:val="00CE1860"/>
    <w:rsid w:val="00CE37DA"/>
    <w:rsid w:val="00CE5E46"/>
    <w:rsid w:val="00CF10B7"/>
    <w:rsid w:val="00CF1367"/>
    <w:rsid w:val="00CF182A"/>
    <w:rsid w:val="00CF2910"/>
    <w:rsid w:val="00CF38D7"/>
    <w:rsid w:val="00CF47B3"/>
    <w:rsid w:val="00CF49CC"/>
    <w:rsid w:val="00CF6B66"/>
    <w:rsid w:val="00CF7873"/>
    <w:rsid w:val="00D006BF"/>
    <w:rsid w:val="00D039A8"/>
    <w:rsid w:val="00D04F0B"/>
    <w:rsid w:val="00D07F88"/>
    <w:rsid w:val="00D10AA6"/>
    <w:rsid w:val="00D10CA1"/>
    <w:rsid w:val="00D10F0C"/>
    <w:rsid w:val="00D11484"/>
    <w:rsid w:val="00D11518"/>
    <w:rsid w:val="00D1463A"/>
    <w:rsid w:val="00D1754E"/>
    <w:rsid w:val="00D17A58"/>
    <w:rsid w:val="00D221A6"/>
    <w:rsid w:val="00D22F56"/>
    <w:rsid w:val="00D23611"/>
    <w:rsid w:val="00D23985"/>
    <w:rsid w:val="00D23CCB"/>
    <w:rsid w:val="00D252C9"/>
    <w:rsid w:val="00D270FA"/>
    <w:rsid w:val="00D272EC"/>
    <w:rsid w:val="00D27583"/>
    <w:rsid w:val="00D30290"/>
    <w:rsid w:val="00D31110"/>
    <w:rsid w:val="00D32DDF"/>
    <w:rsid w:val="00D33432"/>
    <w:rsid w:val="00D343EA"/>
    <w:rsid w:val="00D36136"/>
    <w:rsid w:val="00D36206"/>
    <w:rsid w:val="00D3700C"/>
    <w:rsid w:val="00D41940"/>
    <w:rsid w:val="00D43932"/>
    <w:rsid w:val="00D44627"/>
    <w:rsid w:val="00D451C9"/>
    <w:rsid w:val="00D460FB"/>
    <w:rsid w:val="00D46838"/>
    <w:rsid w:val="00D47190"/>
    <w:rsid w:val="00D47BC0"/>
    <w:rsid w:val="00D51BDD"/>
    <w:rsid w:val="00D564D9"/>
    <w:rsid w:val="00D5696C"/>
    <w:rsid w:val="00D603BF"/>
    <w:rsid w:val="00D6236E"/>
    <w:rsid w:val="00D638E0"/>
    <w:rsid w:val="00D63D48"/>
    <w:rsid w:val="00D64694"/>
    <w:rsid w:val="00D64992"/>
    <w:rsid w:val="00D65228"/>
    <w:rsid w:val="00D653B1"/>
    <w:rsid w:val="00D65AC4"/>
    <w:rsid w:val="00D665C0"/>
    <w:rsid w:val="00D7089B"/>
    <w:rsid w:val="00D73F19"/>
    <w:rsid w:val="00D74AE1"/>
    <w:rsid w:val="00D75D42"/>
    <w:rsid w:val="00D80505"/>
    <w:rsid w:val="00D80B20"/>
    <w:rsid w:val="00D81BC0"/>
    <w:rsid w:val="00D820AF"/>
    <w:rsid w:val="00D84C79"/>
    <w:rsid w:val="00D851AB"/>
    <w:rsid w:val="00D8595E"/>
    <w:rsid w:val="00D865A8"/>
    <w:rsid w:val="00D9012A"/>
    <w:rsid w:val="00D92C2D"/>
    <w:rsid w:val="00D9361E"/>
    <w:rsid w:val="00D94F38"/>
    <w:rsid w:val="00D9651C"/>
    <w:rsid w:val="00DA00C9"/>
    <w:rsid w:val="00DA157D"/>
    <w:rsid w:val="00DA17CD"/>
    <w:rsid w:val="00DA1F27"/>
    <w:rsid w:val="00DA6A46"/>
    <w:rsid w:val="00DB1F9D"/>
    <w:rsid w:val="00DB25B3"/>
    <w:rsid w:val="00DB2F14"/>
    <w:rsid w:val="00DB59AF"/>
    <w:rsid w:val="00DB5F78"/>
    <w:rsid w:val="00DB62E3"/>
    <w:rsid w:val="00DC0C8F"/>
    <w:rsid w:val="00DC114F"/>
    <w:rsid w:val="00DC1C10"/>
    <w:rsid w:val="00DC2108"/>
    <w:rsid w:val="00DC2931"/>
    <w:rsid w:val="00DC59FA"/>
    <w:rsid w:val="00DC6096"/>
    <w:rsid w:val="00DC6838"/>
    <w:rsid w:val="00DC6F92"/>
    <w:rsid w:val="00DC7FF1"/>
    <w:rsid w:val="00DD1694"/>
    <w:rsid w:val="00DD1B21"/>
    <w:rsid w:val="00DD24E1"/>
    <w:rsid w:val="00DD53FE"/>
    <w:rsid w:val="00DD549B"/>
    <w:rsid w:val="00DD55C3"/>
    <w:rsid w:val="00DD60F2"/>
    <w:rsid w:val="00DE0893"/>
    <w:rsid w:val="00DE16D9"/>
    <w:rsid w:val="00DE2757"/>
    <w:rsid w:val="00DE2814"/>
    <w:rsid w:val="00DE4D2C"/>
    <w:rsid w:val="00DE4FEE"/>
    <w:rsid w:val="00DE55F5"/>
    <w:rsid w:val="00DE5631"/>
    <w:rsid w:val="00DE6796"/>
    <w:rsid w:val="00DF034E"/>
    <w:rsid w:val="00DF1CA2"/>
    <w:rsid w:val="00DF41B2"/>
    <w:rsid w:val="00DF5C19"/>
    <w:rsid w:val="00DF5CDE"/>
    <w:rsid w:val="00DF76E9"/>
    <w:rsid w:val="00E00224"/>
    <w:rsid w:val="00E01272"/>
    <w:rsid w:val="00E0138A"/>
    <w:rsid w:val="00E03067"/>
    <w:rsid w:val="00E03846"/>
    <w:rsid w:val="00E03A07"/>
    <w:rsid w:val="00E073BD"/>
    <w:rsid w:val="00E10BDB"/>
    <w:rsid w:val="00E11415"/>
    <w:rsid w:val="00E11E42"/>
    <w:rsid w:val="00E127E4"/>
    <w:rsid w:val="00E145A2"/>
    <w:rsid w:val="00E14AB0"/>
    <w:rsid w:val="00E16EB4"/>
    <w:rsid w:val="00E17393"/>
    <w:rsid w:val="00E20A7D"/>
    <w:rsid w:val="00E21A27"/>
    <w:rsid w:val="00E24C47"/>
    <w:rsid w:val="00E253DB"/>
    <w:rsid w:val="00E26708"/>
    <w:rsid w:val="00E27A2F"/>
    <w:rsid w:val="00E30A98"/>
    <w:rsid w:val="00E3102E"/>
    <w:rsid w:val="00E33D54"/>
    <w:rsid w:val="00E360BA"/>
    <w:rsid w:val="00E37001"/>
    <w:rsid w:val="00E37C4C"/>
    <w:rsid w:val="00E41346"/>
    <w:rsid w:val="00E4246D"/>
    <w:rsid w:val="00E4266F"/>
    <w:rsid w:val="00E42A94"/>
    <w:rsid w:val="00E42CEE"/>
    <w:rsid w:val="00E44ED0"/>
    <w:rsid w:val="00E458BF"/>
    <w:rsid w:val="00E45FAA"/>
    <w:rsid w:val="00E47285"/>
    <w:rsid w:val="00E475BB"/>
    <w:rsid w:val="00E475F1"/>
    <w:rsid w:val="00E504D6"/>
    <w:rsid w:val="00E51362"/>
    <w:rsid w:val="00E53FE3"/>
    <w:rsid w:val="00E54AD5"/>
    <w:rsid w:val="00E54BFB"/>
    <w:rsid w:val="00E54C17"/>
    <w:rsid w:val="00E54CD7"/>
    <w:rsid w:val="00E54EA9"/>
    <w:rsid w:val="00E557E2"/>
    <w:rsid w:val="00E564C0"/>
    <w:rsid w:val="00E60717"/>
    <w:rsid w:val="00E613AC"/>
    <w:rsid w:val="00E61474"/>
    <w:rsid w:val="00E61B5A"/>
    <w:rsid w:val="00E61C41"/>
    <w:rsid w:val="00E626CD"/>
    <w:rsid w:val="00E6339E"/>
    <w:rsid w:val="00E6571C"/>
    <w:rsid w:val="00E66511"/>
    <w:rsid w:val="00E67F83"/>
    <w:rsid w:val="00E706E7"/>
    <w:rsid w:val="00E715DB"/>
    <w:rsid w:val="00E730C1"/>
    <w:rsid w:val="00E731E0"/>
    <w:rsid w:val="00E74E25"/>
    <w:rsid w:val="00E76289"/>
    <w:rsid w:val="00E76AFA"/>
    <w:rsid w:val="00E76C98"/>
    <w:rsid w:val="00E772DD"/>
    <w:rsid w:val="00E77587"/>
    <w:rsid w:val="00E80F3B"/>
    <w:rsid w:val="00E818AD"/>
    <w:rsid w:val="00E81E11"/>
    <w:rsid w:val="00E83049"/>
    <w:rsid w:val="00E84229"/>
    <w:rsid w:val="00E84965"/>
    <w:rsid w:val="00E86249"/>
    <w:rsid w:val="00E871E5"/>
    <w:rsid w:val="00E90E4E"/>
    <w:rsid w:val="00E92A15"/>
    <w:rsid w:val="00E92FDE"/>
    <w:rsid w:val="00E9391E"/>
    <w:rsid w:val="00E95FDE"/>
    <w:rsid w:val="00E9649F"/>
    <w:rsid w:val="00E9688E"/>
    <w:rsid w:val="00E97B1B"/>
    <w:rsid w:val="00EA1052"/>
    <w:rsid w:val="00EA218F"/>
    <w:rsid w:val="00EA3422"/>
    <w:rsid w:val="00EA3ACC"/>
    <w:rsid w:val="00EA3F97"/>
    <w:rsid w:val="00EA4F29"/>
    <w:rsid w:val="00EA51F8"/>
    <w:rsid w:val="00EA5B27"/>
    <w:rsid w:val="00EA5EBB"/>
    <w:rsid w:val="00EA5F83"/>
    <w:rsid w:val="00EA6F9D"/>
    <w:rsid w:val="00EA7D48"/>
    <w:rsid w:val="00EA7EC9"/>
    <w:rsid w:val="00EB0AD9"/>
    <w:rsid w:val="00EB2273"/>
    <w:rsid w:val="00EB24DD"/>
    <w:rsid w:val="00EB26BA"/>
    <w:rsid w:val="00EB2900"/>
    <w:rsid w:val="00EB3FFE"/>
    <w:rsid w:val="00EB4B5C"/>
    <w:rsid w:val="00EB4F35"/>
    <w:rsid w:val="00EB5262"/>
    <w:rsid w:val="00EB669B"/>
    <w:rsid w:val="00EB6F3C"/>
    <w:rsid w:val="00EB76F5"/>
    <w:rsid w:val="00EC0CF9"/>
    <w:rsid w:val="00EC1E2C"/>
    <w:rsid w:val="00EC2085"/>
    <w:rsid w:val="00EC2438"/>
    <w:rsid w:val="00EC254E"/>
    <w:rsid w:val="00EC25C9"/>
    <w:rsid w:val="00EC2854"/>
    <w:rsid w:val="00EC2B9A"/>
    <w:rsid w:val="00EC2C63"/>
    <w:rsid w:val="00EC3723"/>
    <w:rsid w:val="00EC568A"/>
    <w:rsid w:val="00EC7C87"/>
    <w:rsid w:val="00ED030E"/>
    <w:rsid w:val="00ED1350"/>
    <w:rsid w:val="00ED1BF9"/>
    <w:rsid w:val="00ED2672"/>
    <w:rsid w:val="00ED2A8D"/>
    <w:rsid w:val="00ED4450"/>
    <w:rsid w:val="00ED7579"/>
    <w:rsid w:val="00EE050D"/>
    <w:rsid w:val="00EE54CB"/>
    <w:rsid w:val="00EE591C"/>
    <w:rsid w:val="00EE6424"/>
    <w:rsid w:val="00EF0181"/>
    <w:rsid w:val="00EF15D0"/>
    <w:rsid w:val="00EF1936"/>
    <w:rsid w:val="00EF1C54"/>
    <w:rsid w:val="00EF404B"/>
    <w:rsid w:val="00EF4C14"/>
    <w:rsid w:val="00EF6594"/>
    <w:rsid w:val="00EF675E"/>
    <w:rsid w:val="00EF7B29"/>
    <w:rsid w:val="00F00376"/>
    <w:rsid w:val="00F01F0C"/>
    <w:rsid w:val="00F02A5A"/>
    <w:rsid w:val="00F04FCE"/>
    <w:rsid w:val="00F05833"/>
    <w:rsid w:val="00F0637E"/>
    <w:rsid w:val="00F079BB"/>
    <w:rsid w:val="00F1078D"/>
    <w:rsid w:val="00F11368"/>
    <w:rsid w:val="00F11764"/>
    <w:rsid w:val="00F12154"/>
    <w:rsid w:val="00F12F38"/>
    <w:rsid w:val="00F13C98"/>
    <w:rsid w:val="00F150D9"/>
    <w:rsid w:val="00F15515"/>
    <w:rsid w:val="00F157E2"/>
    <w:rsid w:val="00F16C7D"/>
    <w:rsid w:val="00F16CBF"/>
    <w:rsid w:val="00F17AA4"/>
    <w:rsid w:val="00F2090D"/>
    <w:rsid w:val="00F21593"/>
    <w:rsid w:val="00F2255E"/>
    <w:rsid w:val="00F2376D"/>
    <w:rsid w:val="00F259E2"/>
    <w:rsid w:val="00F2618B"/>
    <w:rsid w:val="00F265FA"/>
    <w:rsid w:val="00F324C9"/>
    <w:rsid w:val="00F32802"/>
    <w:rsid w:val="00F333F8"/>
    <w:rsid w:val="00F33598"/>
    <w:rsid w:val="00F40DC3"/>
    <w:rsid w:val="00F41289"/>
    <w:rsid w:val="00F41C0B"/>
    <w:rsid w:val="00F41F0B"/>
    <w:rsid w:val="00F422B5"/>
    <w:rsid w:val="00F4265B"/>
    <w:rsid w:val="00F4496A"/>
    <w:rsid w:val="00F471DB"/>
    <w:rsid w:val="00F4741D"/>
    <w:rsid w:val="00F50222"/>
    <w:rsid w:val="00F51E58"/>
    <w:rsid w:val="00F527AC"/>
    <w:rsid w:val="00F52D30"/>
    <w:rsid w:val="00F53778"/>
    <w:rsid w:val="00F5503F"/>
    <w:rsid w:val="00F55AD7"/>
    <w:rsid w:val="00F56D46"/>
    <w:rsid w:val="00F61D83"/>
    <w:rsid w:val="00F62211"/>
    <w:rsid w:val="00F63491"/>
    <w:rsid w:val="00F65DD1"/>
    <w:rsid w:val="00F66200"/>
    <w:rsid w:val="00F67979"/>
    <w:rsid w:val="00F70317"/>
    <w:rsid w:val="00F707B3"/>
    <w:rsid w:val="00F71135"/>
    <w:rsid w:val="00F730DC"/>
    <w:rsid w:val="00F735CC"/>
    <w:rsid w:val="00F73F4D"/>
    <w:rsid w:val="00F74309"/>
    <w:rsid w:val="00F82C35"/>
    <w:rsid w:val="00F82DCB"/>
    <w:rsid w:val="00F83112"/>
    <w:rsid w:val="00F8401A"/>
    <w:rsid w:val="00F86841"/>
    <w:rsid w:val="00F86D63"/>
    <w:rsid w:val="00F90461"/>
    <w:rsid w:val="00F9543B"/>
    <w:rsid w:val="00F97A6A"/>
    <w:rsid w:val="00FA0F4A"/>
    <w:rsid w:val="00FA370D"/>
    <w:rsid w:val="00FA3E44"/>
    <w:rsid w:val="00FA4819"/>
    <w:rsid w:val="00FA5484"/>
    <w:rsid w:val="00FA5F89"/>
    <w:rsid w:val="00FA66F1"/>
    <w:rsid w:val="00FB13DA"/>
    <w:rsid w:val="00FB1ECC"/>
    <w:rsid w:val="00FB2A35"/>
    <w:rsid w:val="00FB4CA0"/>
    <w:rsid w:val="00FB4DA1"/>
    <w:rsid w:val="00FB53CF"/>
    <w:rsid w:val="00FB5647"/>
    <w:rsid w:val="00FB630E"/>
    <w:rsid w:val="00FC0275"/>
    <w:rsid w:val="00FC0BAA"/>
    <w:rsid w:val="00FC2944"/>
    <w:rsid w:val="00FC2F7B"/>
    <w:rsid w:val="00FC3475"/>
    <w:rsid w:val="00FC378B"/>
    <w:rsid w:val="00FC3977"/>
    <w:rsid w:val="00FC622A"/>
    <w:rsid w:val="00FD09F5"/>
    <w:rsid w:val="00FD2566"/>
    <w:rsid w:val="00FD2F16"/>
    <w:rsid w:val="00FD4809"/>
    <w:rsid w:val="00FD6065"/>
    <w:rsid w:val="00FD6FD3"/>
    <w:rsid w:val="00FD73BE"/>
    <w:rsid w:val="00FD73C6"/>
    <w:rsid w:val="00FE0B26"/>
    <w:rsid w:val="00FE13EF"/>
    <w:rsid w:val="00FE1D34"/>
    <w:rsid w:val="00FE244F"/>
    <w:rsid w:val="00FE28D3"/>
    <w:rsid w:val="00FE2A6F"/>
    <w:rsid w:val="00FE3F04"/>
    <w:rsid w:val="00FE46F3"/>
    <w:rsid w:val="00FE4CED"/>
    <w:rsid w:val="00FE5FF7"/>
    <w:rsid w:val="00FE62C3"/>
    <w:rsid w:val="00FF1572"/>
    <w:rsid w:val="00FF1642"/>
    <w:rsid w:val="00FF2C98"/>
    <w:rsid w:val="00FF400B"/>
    <w:rsid w:val="00FF56CB"/>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31DFE3C"/>
  <w15:docId w15:val="{BECE94DE-EFC3-419E-B019-7BF3A1095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412EB"/>
    <w:pPr>
      <w:spacing w:after="0" w:line="216" w:lineRule="atLeast"/>
    </w:pPr>
    <w:rPr>
      <w:sz w:val="18"/>
      <w:lang w:val="en-GB"/>
    </w:rPr>
  </w:style>
  <w:style w:type="paragraph" w:styleId="Heading1">
    <w:name w:val="heading 1"/>
    <w:next w:val="Heading1separationline"/>
    <w:link w:val="Heading1Char"/>
    <w:qFormat/>
    <w:rsid w:val="007412EB"/>
    <w:pPr>
      <w:keepNext/>
      <w:keepLines/>
      <w:numPr>
        <w:numId w:val="15"/>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7412EB"/>
    <w:pPr>
      <w:numPr>
        <w:ilvl w:val="1"/>
      </w:numPr>
      <w:ind w:right="709"/>
      <w:outlineLvl w:val="1"/>
    </w:pPr>
    <w:rPr>
      <w:bCs w:val="0"/>
      <w:sz w:val="24"/>
    </w:rPr>
  </w:style>
  <w:style w:type="paragraph" w:styleId="Heading3">
    <w:name w:val="heading 3"/>
    <w:basedOn w:val="Heading2"/>
    <w:next w:val="BodyText"/>
    <w:link w:val="Heading3Char"/>
    <w:qFormat/>
    <w:rsid w:val="007412EB"/>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7412EB"/>
    <w:pPr>
      <w:numPr>
        <w:ilvl w:val="3"/>
      </w:numPr>
      <w:ind w:right="992"/>
      <w:outlineLvl w:val="3"/>
    </w:pPr>
    <w:rPr>
      <w:bCs w:val="0"/>
      <w:iCs/>
      <w:smallCaps w:val="0"/>
      <w:sz w:val="22"/>
    </w:rPr>
  </w:style>
  <w:style w:type="paragraph" w:styleId="Heading5">
    <w:name w:val="heading 5"/>
    <w:basedOn w:val="Heading4"/>
    <w:next w:val="Normal"/>
    <w:link w:val="Heading5Char"/>
    <w:qFormat/>
    <w:rsid w:val="007412EB"/>
    <w:pPr>
      <w:numPr>
        <w:ilvl w:val="4"/>
      </w:numPr>
      <w:spacing w:before="200"/>
      <w:ind w:left="1701" w:hanging="1701"/>
      <w:outlineLvl w:val="4"/>
    </w:pPr>
    <w:rPr>
      <w:b w:val="0"/>
    </w:rPr>
  </w:style>
  <w:style w:type="paragraph" w:styleId="Heading6">
    <w:name w:val="heading 6"/>
    <w:basedOn w:val="Normal"/>
    <w:next w:val="Normal"/>
    <w:link w:val="Heading6Char"/>
    <w:rsid w:val="007412EB"/>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7412EB"/>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7412EB"/>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7412E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7412EB"/>
    <w:pPr>
      <w:spacing w:after="0" w:line="240" w:lineRule="exact"/>
    </w:pPr>
    <w:rPr>
      <w:sz w:val="20"/>
      <w:lang w:val="en-GB"/>
    </w:rPr>
  </w:style>
  <w:style w:type="character" w:customStyle="1" w:styleId="HeaderChar">
    <w:name w:val="Header Char"/>
    <w:basedOn w:val="DefaultParagraphFont"/>
    <w:link w:val="Header"/>
    <w:rsid w:val="007412EB"/>
    <w:rPr>
      <w:sz w:val="20"/>
      <w:lang w:val="en-GB"/>
    </w:rPr>
  </w:style>
  <w:style w:type="paragraph" w:styleId="Footer">
    <w:name w:val="footer"/>
    <w:link w:val="FooterChar"/>
    <w:rsid w:val="007412EB"/>
    <w:pPr>
      <w:spacing w:after="0" w:line="240" w:lineRule="exact"/>
    </w:pPr>
    <w:rPr>
      <w:sz w:val="20"/>
      <w:lang w:val="en-GB"/>
    </w:rPr>
  </w:style>
  <w:style w:type="character" w:customStyle="1" w:styleId="FooterChar">
    <w:name w:val="Footer Char"/>
    <w:basedOn w:val="DefaultParagraphFont"/>
    <w:link w:val="Footer"/>
    <w:rsid w:val="007412EB"/>
    <w:rPr>
      <w:sz w:val="20"/>
      <w:lang w:val="en-GB"/>
    </w:rPr>
  </w:style>
  <w:style w:type="paragraph" w:styleId="BalloonText">
    <w:name w:val="Balloon Text"/>
    <w:basedOn w:val="Normal"/>
    <w:link w:val="BalloonTextChar"/>
    <w:rsid w:val="007412E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412EB"/>
    <w:rPr>
      <w:rFonts w:ascii="Tahoma" w:hAnsi="Tahoma" w:cs="Tahoma"/>
      <w:sz w:val="16"/>
      <w:szCs w:val="16"/>
      <w:lang w:val="en-GB"/>
    </w:rPr>
  </w:style>
  <w:style w:type="table" w:styleId="TableGrid">
    <w:name w:val="Table Grid"/>
    <w:basedOn w:val="TableNormal"/>
    <w:uiPriority w:val="39"/>
    <w:rsid w:val="007412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7412EB"/>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7412EB"/>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7412EB"/>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7412EB"/>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7412EB"/>
    <w:pPr>
      <w:ind w:left="360" w:hanging="360"/>
      <w:contextualSpacing/>
    </w:pPr>
    <w:rPr>
      <w:sz w:val="22"/>
    </w:rPr>
  </w:style>
  <w:style w:type="character" w:customStyle="1" w:styleId="Heading4Char">
    <w:name w:val="Heading 4 Char"/>
    <w:basedOn w:val="DefaultParagraphFont"/>
    <w:link w:val="Heading4"/>
    <w:rsid w:val="007412EB"/>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7412EB"/>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7412EB"/>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7412EB"/>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7412EB"/>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7412EB"/>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7412EB"/>
    <w:pPr>
      <w:numPr>
        <w:numId w:val="1"/>
      </w:numPr>
      <w:spacing w:after="120"/>
    </w:pPr>
    <w:rPr>
      <w:color w:val="000000" w:themeColor="text1"/>
      <w:sz w:val="22"/>
    </w:rPr>
  </w:style>
  <w:style w:type="paragraph" w:customStyle="1" w:styleId="Bullet2">
    <w:name w:val="Bullet 2"/>
    <w:basedOn w:val="Normal"/>
    <w:link w:val="Bullet2Char"/>
    <w:qFormat/>
    <w:rsid w:val="007412EB"/>
    <w:pPr>
      <w:numPr>
        <w:numId w:val="2"/>
      </w:numPr>
      <w:spacing w:after="120"/>
      <w:ind w:left="1417" w:hanging="425"/>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7412EB"/>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7412EB"/>
    <w:pPr>
      <w:spacing w:line="180" w:lineRule="exact"/>
      <w:jc w:val="right"/>
    </w:pPr>
    <w:rPr>
      <w:color w:val="00558C" w:themeColor="accent1"/>
    </w:rPr>
  </w:style>
  <w:style w:type="paragraph" w:customStyle="1" w:styleId="Editionnumber">
    <w:name w:val="Edition number"/>
    <w:basedOn w:val="Normal"/>
    <w:rsid w:val="007412EB"/>
    <w:rPr>
      <w:b/>
      <w:color w:val="00558C" w:themeColor="accent1"/>
      <w:sz w:val="50"/>
      <w:szCs w:val="50"/>
    </w:rPr>
  </w:style>
  <w:style w:type="paragraph" w:customStyle="1" w:styleId="Editionnumber-footer">
    <w:name w:val="Edition number - footer"/>
    <w:basedOn w:val="Footer"/>
    <w:next w:val="NoSpacing"/>
    <w:rsid w:val="007412EB"/>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7412EB"/>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7412EB"/>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6E11C7"/>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7412EB"/>
    <w:rPr>
      <w:color w:val="00558C" w:themeColor="accent1"/>
      <w:u w:val="single"/>
    </w:rPr>
  </w:style>
  <w:style w:type="paragraph" w:styleId="ListNumber3">
    <w:name w:val="List Number 3"/>
    <w:basedOn w:val="Normal"/>
    <w:uiPriority w:val="99"/>
    <w:unhideWhenUsed/>
    <w:rsid w:val="007412EB"/>
    <w:pPr>
      <w:contextualSpacing/>
    </w:pPr>
  </w:style>
  <w:style w:type="paragraph" w:styleId="TableofFigures">
    <w:name w:val="table of figures"/>
    <w:basedOn w:val="Normal"/>
    <w:next w:val="Normal"/>
    <w:uiPriority w:val="99"/>
    <w:rsid w:val="007412EB"/>
    <w:pPr>
      <w:tabs>
        <w:tab w:val="right" w:leader="dot" w:pos="9781"/>
      </w:tabs>
      <w:spacing w:after="60"/>
      <w:ind w:left="1276" w:right="425" w:hanging="1276"/>
    </w:pPr>
    <w:rPr>
      <w:i/>
      <w:color w:val="00558C"/>
      <w:sz w:val="22"/>
    </w:rPr>
  </w:style>
  <w:style w:type="paragraph" w:customStyle="1" w:styleId="Tabletext">
    <w:name w:val="Table text"/>
    <w:basedOn w:val="Normal"/>
    <w:qFormat/>
    <w:rsid w:val="007412EB"/>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7412EB"/>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7412EB"/>
    <w:rPr>
      <w:b/>
      <w:bCs/>
      <w:i/>
      <w:color w:val="575756"/>
      <w:sz w:val="22"/>
      <w:u w:val="single"/>
    </w:rPr>
  </w:style>
  <w:style w:type="paragraph" w:styleId="TOC3">
    <w:name w:val="toc 3"/>
    <w:basedOn w:val="Normal"/>
    <w:next w:val="Normal"/>
    <w:uiPriority w:val="39"/>
    <w:unhideWhenUsed/>
    <w:rsid w:val="007412EB"/>
    <w:pPr>
      <w:tabs>
        <w:tab w:val="right" w:leader="dot" w:pos="9781"/>
      </w:tabs>
      <w:spacing w:after="60"/>
      <w:ind w:left="1134" w:hanging="709"/>
    </w:pPr>
    <w:rPr>
      <w:color w:val="00558C"/>
    </w:rPr>
  </w:style>
  <w:style w:type="paragraph" w:customStyle="1" w:styleId="Listatext">
    <w:name w:val="List a text"/>
    <w:basedOn w:val="Normal"/>
    <w:qFormat/>
    <w:rsid w:val="007412EB"/>
    <w:pPr>
      <w:spacing w:after="120"/>
      <w:ind w:left="1134"/>
    </w:pPr>
    <w:rPr>
      <w:sz w:val="22"/>
    </w:rPr>
  </w:style>
  <w:style w:type="character" w:customStyle="1" w:styleId="Bullet2Char">
    <w:name w:val="Bullet 2 Char"/>
    <w:basedOn w:val="DefaultParagraphFont"/>
    <w:link w:val="Bullet2"/>
    <w:rsid w:val="007412EB"/>
    <w:rPr>
      <w:color w:val="000000" w:themeColor="text1"/>
      <w:lang w:val="en-GB"/>
    </w:rPr>
  </w:style>
  <w:style w:type="paragraph" w:customStyle="1" w:styleId="AppendixHead1">
    <w:name w:val="Appendix Head 1"/>
    <w:basedOn w:val="Normal"/>
    <w:next w:val="Heading1separationline"/>
    <w:qFormat/>
    <w:rsid w:val="007412EB"/>
    <w:pPr>
      <w:numPr>
        <w:ilvl w:val="1"/>
        <w:numId w:val="18"/>
      </w:numPr>
      <w:spacing w:before="120" w:after="120" w:line="240" w:lineRule="auto"/>
    </w:pPr>
    <w:rPr>
      <w:rFonts w:eastAsia="Calibri" w:cs="Arial"/>
      <w:b/>
      <w:caps/>
      <w:color w:val="00558C"/>
      <w:sz w:val="28"/>
      <w:lang w:eastAsia="en-GB"/>
    </w:rPr>
  </w:style>
  <w:style w:type="paragraph" w:customStyle="1" w:styleId="AppendixHead2">
    <w:name w:val="Appendix Head 2"/>
    <w:basedOn w:val="Appendix"/>
    <w:next w:val="Heading2separationline"/>
    <w:qFormat/>
    <w:rsid w:val="007412EB"/>
    <w:pPr>
      <w:numPr>
        <w:ilvl w:val="2"/>
      </w:numPr>
      <w:spacing w:after="120"/>
    </w:pPr>
    <w:rPr>
      <w:rFonts w:cs="Arial"/>
      <w:sz w:val="24"/>
      <w:lang w:eastAsia="en-GB"/>
    </w:rPr>
  </w:style>
  <w:style w:type="paragraph" w:customStyle="1" w:styleId="AppendixHead3">
    <w:name w:val="Appendix Head 3"/>
    <w:basedOn w:val="Normal"/>
    <w:next w:val="BodyText"/>
    <w:qFormat/>
    <w:rsid w:val="007412EB"/>
    <w:pPr>
      <w:numPr>
        <w:ilvl w:val="3"/>
        <w:numId w:val="1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7412EB"/>
    <w:pPr>
      <w:numPr>
        <w:ilvl w:val="4"/>
      </w:numPr>
    </w:pPr>
    <w:rPr>
      <w:smallCaps w:val="0"/>
      <w:sz w:val="22"/>
    </w:rPr>
  </w:style>
  <w:style w:type="paragraph" w:customStyle="1" w:styleId="Annex">
    <w:name w:val="Annex"/>
    <w:next w:val="BodyText"/>
    <w:link w:val="AnnexChar"/>
    <w:qFormat/>
    <w:rsid w:val="007412EB"/>
    <w:pPr>
      <w:numPr>
        <w:numId w:val="3"/>
      </w:numPr>
      <w:spacing w:after="360"/>
    </w:pPr>
    <w:rPr>
      <w:b/>
      <w:caps/>
      <w:color w:val="00558C"/>
      <w:sz w:val="28"/>
      <w:lang w:val="en-GB"/>
    </w:rPr>
  </w:style>
  <w:style w:type="character" w:customStyle="1" w:styleId="AnnexChar">
    <w:name w:val="Annex Char"/>
    <w:basedOn w:val="DefaultParagraphFont"/>
    <w:link w:val="Annex"/>
    <w:rsid w:val="007412EB"/>
    <w:rPr>
      <w:b/>
      <w:caps/>
      <w:color w:val="00558C"/>
      <w:sz w:val="28"/>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7412EB"/>
    <w:pPr>
      <w:spacing w:after="120"/>
      <w:jc w:val="both"/>
    </w:pPr>
    <w:rPr>
      <w:sz w:val="22"/>
    </w:rPr>
  </w:style>
  <w:style w:type="character" w:customStyle="1" w:styleId="BodyTextChar">
    <w:name w:val="Body Text Char"/>
    <w:basedOn w:val="DefaultParagraphFont"/>
    <w:link w:val="BodyText"/>
    <w:rsid w:val="007412EB"/>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7412EB"/>
    <w:rPr>
      <w:noProof w:val="0"/>
      <w:sz w:val="18"/>
      <w:szCs w:val="18"/>
      <w:lang w:val="en-GB"/>
    </w:rPr>
  </w:style>
  <w:style w:type="paragraph" w:styleId="CommentText">
    <w:name w:val="annotation text"/>
    <w:basedOn w:val="Normal"/>
    <w:link w:val="CommentTextChar"/>
    <w:unhideWhenUsed/>
    <w:rsid w:val="007412EB"/>
    <w:pPr>
      <w:spacing w:line="240" w:lineRule="auto"/>
    </w:pPr>
    <w:rPr>
      <w:sz w:val="24"/>
      <w:szCs w:val="24"/>
    </w:rPr>
  </w:style>
  <w:style w:type="character" w:customStyle="1" w:styleId="CommentTextChar">
    <w:name w:val="Comment Text Char"/>
    <w:basedOn w:val="DefaultParagraphFont"/>
    <w:link w:val="CommentText"/>
    <w:rsid w:val="007412EB"/>
    <w:rPr>
      <w:sz w:val="24"/>
      <w:szCs w:val="24"/>
      <w:lang w:val="en-GB"/>
    </w:rPr>
  </w:style>
  <w:style w:type="paragraph" w:styleId="CommentSubject">
    <w:name w:val="annotation subject"/>
    <w:basedOn w:val="CommentText"/>
    <w:next w:val="CommentText"/>
    <w:link w:val="CommentSubjectChar"/>
    <w:unhideWhenUsed/>
    <w:rsid w:val="007412EB"/>
    <w:rPr>
      <w:b/>
      <w:bCs/>
      <w:sz w:val="20"/>
      <w:szCs w:val="20"/>
    </w:rPr>
  </w:style>
  <w:style w:type="character" w:customStyle="1" w:styleId="CommentSubjectChar">
    <w:name w:val="Comment Subject Char"/>
    <w:basedOn w:val="CommentTextChar"/>
    <w:link w:val="CommentSubject"/>
    <w:rsid w:val="007412EB"/>
    <w:rPr>
      <w:b/>
      <w:bCs/>
      <w:sz w:val="20"/>
      <w:szCs w:val="20"/>
      <w:lang w:val="en-GB"/>
    </w:rPr>
  </w:style>
  <w:style w:type="paragraph" w:styleId="BodyTextIndent3">
    <w:name w:val="Body Text Indent 3"/>
    <w:basedOn w:val="Normal"/>
    <w:link w:val="BodyTextIndent3Char"/>
    <w:semiHidden/>
    <w:unhideWhenUsed/>
    <w:rsid w:val="007412EB"/>
    <w:pPr>
      <w:spacing w:after="120"/>
      <w:ind w:left="360"/>
    </w:pPr>
    <w:rPr>
      <w:sz w:val="16"/>
      <w:szCs w:val="16"/>
    </w:rPr>
  </w:style>
  <w:style w:type="character" w:customStyle="1" w:styleId="BodyTextIndent3Char">
    <w:name w:val="Body Text Indent 3 Char"/>
    <w:basedOn w:val="DefaultParagraphFont"/>
    <w:link w:val="BodyTextIndent3"/>
    <w:semiHidden/>
    <w:rsid w:val="007412EB"/>
    <w:rPr>
      <w:sz w:val="16"/>
      <w:szCs w:val="16"/>
      <w:lang w:val="en-GB"/>
    </w:rPr>
  </w:style>
  <w:style w:type="paragraph" w:customStyle="1" w:styleId="InsetList">
    <w:name w:val="Inset List"/>
    <w:basedOn w:val="Normal"/>
    <w:qFormat/>
    <w:rsid w:val="007412EB"/>
    <w:pPr>
      <w:numPr>
        <w:numId w:val="9"/>
      </w:numPr>
      <w:spacing w:after="120"/>
      <w:jc w:val="both"/>
    </w:pPr>
    <w:rPr>
      <w:sz w:val="22"/>
    </w:rPr>
  </w:style>
  <w:style w:type="paragraph" w:customStyle="1" w:styleId="ListofFigures">
    <w:name w:val="List of Figures"/>
    <w:basedOn w:val="Normal"/>
    <w:next w:val="Normal"/>
    <w:rsid w:val="007412EB"/>
    <w:pPr>
      <w:spacing w:after="240" w:line="480" w:lineRule="atLeast"/>
    </w:pPr>
    <w:rPr>
      <w:b/>
      <w:color w:val="009FE3" w:themeColor="accent2"/>
      <w:sz w:val="40"/>
      <w:szCs w:val="40"/>
    </w:rPr>
  </w:style>
  <w:style w:type="paragraph" w:customStyle="1" w:styleId="Reference">
    <w:name w:val="Reference"/>
    <w:basedOn w:val="Normal"/>
    <w:qFormat/>
    <w:rsid w:val="007412EB"/>
    <w:pPr>
      <w:numPr>
        <w:numId w:val="17"/>
      </w:numPr>
      <w:spacing w:before="120" w:after="60" w:line="240" w:lineRule="auto"/>
      <w:jc w:val="both"/>
    </w:pPr>
    <w:rPr>
      <w:rFonts w:eastAsia="Times New Roman" w:cs="Times New Roman"/>
      <w:sz w:val="22"/>
      <w:szCs w:val="20"/>
    </w:rPr>
  </w:style>
  <w:style w:type="paragraph" w:customStyle="1" w:styleId="Tablecaption">
    <w:name w:val="Table caption"/>
    <w:basedOn w:val="Caption"/>
    <w:next w:val="BodyText"/>
    <w:qFormat/>
    <w:rsid w:val="007412EB"/>
    <w:pPr>
      <w:numPr>
        <w:numId w:val="6"/>
      </w:numPr>
      <w:tabs>
        <w:tab w:val="left" w:pos="851"/>
      </w:tabs>
      <w:spacing w:before="240" w:after="240"/>
      <w:jc w:val="center"/>
    </w:pPr>
    <w:rPr>
      <w:b w:val="0"/>
      <w:u w:val="none"/>
    </w:rPr>
  </w:style>
  <w:style w:type="paragraph" w:styleId="ListNumber">
    <w:name w:val="List Number"/>
    <w:basedOn w:val="Normal"/>
    <w:semiHidden/>
    <w:rsid w:val="007412EB"/>
    <w:pPr>
      <w:numPr>
        <w:numId w:val="14"/>
      </w:numPr>
      <w:contextualSpacing/>
    </w:pPr>
  </w:style>
  <w:style w:type="paragraph" w:styleId="TOC4">
    <w:name w:val="toc 4"/>
    <w:basedOn w:val="Normal"/>
    <w:next w:val="Normal"/>
    <w:autoRedefine/>
    <w:uiPriority w:val="39"/>
    <w:unhideWhenUsed/>
    <w:rsid w:val="007412EB"/>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7412E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7412EB"/>
    <w:rPr>
      <w:sz w:val="18"/>
      <w:szCs w:val="24"/>
      <w:vertAlign w:val="superscript"/>
      <w:lang w:val="en-GB"/>
    </w:rPr>
  </w:style>
  <w:style w:type="character" w:styleId="FootnoteReference">
    <w:name w:val="footnote reference"/>
    <w:uiPriority w:val="99"/>
    <w:rsid w:val="007412EB"/>
    <w:rPr>
      <w:rFonts w:asciiTheme="minorHAnsi" w:hAnsiTheme="minorHAnsi"/>
      <w:sz w:val="20"/>
      <w:vertAlign w:val="superscript"/>
    </w:rPr>
  </w:style>
  <w:style w:type="character" w:styleId="PageNumber">
    <w:name w:val="page number"/>
    <w:rsid w:val="007412EB"/>
    <w:rPr>
      <w:rFonts w:asciiTheme="minorHAnsi" w:hAnsiTheme="minorHAnsi"/>
      <w:sz w:val="15"/>
    </w:rPr>
  </w:style>
  <w:style w:type="paragraph" w:customStyle="1" w:styleId="Footereditionno">
    <w:name w:val="Footer edition no."/>
    <w:basedOn w:val="Normal"/>
    <w:rsid w:val="007412EB"/>
    <w:pPr>
      <w:tabs>
        <w:tab w:val="right" w:pos="10206"/>
      </w:tabs>
    </w:pPr>
    <w:rPr>
      <w:b/>
      <w:color w:val="00558C"/>
      <w:sz w:val="15"/>
    </w:rPr>
  </w:style>
  <w:style w:type="paragraph" w:customStyle="1" w:styleId="Lista">
    <w:name w:val="List a"/>
    <w:basedOn w:val="Normal"/>
    <w:qFormat/>
    <w:rsid w:val="007412EB"/>
    <w:pPr>
      <w:numPr>
        <w:ilvl w:val="1"/>
        <w:numId w:val="5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7412EB"/>
    <w:pPr>
      <w:numPr>
        <w:numId w:val="7"/>
      </w:numPr>
    </w:pPr>
  </w:style>
  <w:style w:type="paragraph" w:styleId="TOC5">
    <w:name w:val="toc 5"/>
    <w:basedOn w:val="Normal"/>
    <w:next w:val="Normal"/>
    <w:autoRedefine/>
    <w:uiPriority w:val="39"/>
    <w:rsid w:val="007412EB"/>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7412EB"/>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7412EB"/>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7412EB"/>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7412EB"/>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7412EB"/>
    <w:pPr>
      <w:numPr>
        <w:ilvl w:val="2"/>
        <w:numId w:val="59"/>
      </w:numPr>
      <w:ind w:left="1701" w:hanging="425"/>
    </w:pPr>
  </w:style>
  <w:style w:type="paragraph" w:customStyle="1" w:styleId="Listitext">
    <w:name w:val="List i text"/>
    <w:basedOn w:val="Normal"/>
    <w:qFormat/>
    <w:rsid w:val="007412EB"/>
    <w:pPr>
      <w:ind w:left="2268" w:hanging="567"/>
    </w:pPr>
    <w:rPr>
      <w:sz w:val="20"/>
    </w:rPr>
  </w:style>
  <w:style w:type="paragraph" w:customStyle="1" w:styleId="Bullet1text">
    <w:name w:val="Bullet 1 text"/>
    <w:basedOn w:val="Normal"/>
    <w:qFormat/>
    <w:rsid w:val="007412EB"/>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7412EB"/>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7412EB"/>
    <w:pPr>
      <w:numPr>
        <w:numId w:val="16"/>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7412EB"/>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7412EB"/>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7412EB"/>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7412EB"/>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7412EB"/>
    <w:rPr>
      <w:rFonts w:ascii="Tahoma" w:eastAsia="Times New Roman" w:hAnsi="Tahoma" w:cs="Times New Roman"/>
      <w:sz w:val="20"/>
      <w:szCs w:val="24"/>
      <w:shd w:val="clear" w:color="auto" w:fill="000080"/>
      <w:lang w:val="de-DE" w:eastAsia="de-DE"/>
    </w:rPr>
  </w:style>
  <w:style w:type="character" w:styleId="FollowedHyperlink">
    <w:name w:val="FollowedHyperlink"/>
    <w:rsid w:val="007412EB"/>
    <w:rPr>
      <w:color w:val="800080"/>
      <w:u w:val="single"/>
    </w:rPr>
  </w:style>
  <w:style w:type="paragraph" w:styleId="NormalWeb">
    <w:name w:val="Normal (Web)"/>
    <w:basedOn w:val="Normal"/>
    <w:uiPriority w:val="99"/>
    <w:rsid w:val="007412EB"/>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7412EB"/>
    <w:pPr>
      <w:tabs>
        <w:tab w:val="left" w:pos="1134"/>
        <w:tab w:val="right" w:pos="9781"/>
      </w:tabs>
    </w:pPr>
  </w:style>
  <w:style w:type="character" w:styleId="Emphasis">
    <w:name w:val="Emphasis"/>
    <w:rsid w:val="007412EB"/>
    <w:rPr>
      <w:i/>
      <w:iCs/>
    </w:rPr>
  </w:style>
  <w:style w:type="character" w:styleId="HTMLCite">
    <w:name w:val="HTML Cite"/>
    <w:rsid w:val="007412EB"/>
    <w:rPr>
      <w:i/>
      <w:iCs/>
    </w:rPr>
  </w:style>
  <w:style w:type="paragraph" w:customStyle="1" w:styleId="equation0">
    <w:name w:val="equation"/>
    <w:basedOn w:val="Normal"/>
    <w:next w:val="BodyText"/>
    <w:rsid w:val="006E10BF"/>
    <w:pPr>
      <w:keepNext/>
      <w:spacing w:after="120" w:line="240" w:lineRule="auto"/>
      <w:ind w:left="1276" w:hanging="1276"/>
    </w:pPr>
    <w:rPr>
      <w:rFonts w:eastAsia="Times New Roman" w:cs="Times New Roman"/>
      <w:i/>
      <w:sz w:val="22"/>
      <w:szCs w:val="24"/>
      <w:u w:val="single"/>
    </w:rPr>
  </w:style>
  <w:style w:type="paragraph" w:customStyle="1" w:styleId="Default">
    <w:name w:val="Default"/>
    <w:rsid w:val="007412EB"/>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7412EB"/>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7412EB"/>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7412EB"/>
    <w:pPr>
      <w:numPr>
        <w:numId w:val="5"/>
      </w:numPr>
      <w:spacing w:before="120"/>
      <w:contextualSpacing/>
    </w:pPr>
    <w:rPr>
      <w:sz w:val="20"/>
    </w:rPr>
  </w:style>
  <w:style w:type="paragraph" w:customStyle="1" w:styleId="Textedesaisie">
    <w:name w:val="Texte de saisie"/>
    <w:basedOn w:val="Normal"/>
    <w:link w:val="TextedesaisieCar"/>
    <w:rsid w:val="007412EB"/>
    <w:rPr>
      <w:color w:val="000000" w:themeColor="text1"/>
      <w:sz w:val="22"/>
    </w:rPr>
  </w:style>
  <w:style w:type="character" w:customStyle="1" w:styleId="TextedesaisieCar">
    <w:name w:val="Texte de saisie Car"/>
    <w:basedOn w:val="DefaultParagraphFont"/>
    <w:link w:val="Textedesaisie"/>
    <w:rsid w:val="007412EB"/>
    <w:rPr>
      <w:color w:val="000000" w:themeColor="text1"/>
      <w:lang w:val="en-GB"/>
    </w:rPr>
  </w:style>
  <w:style w:type="paragraph" w:customStyle="1" w:styleId="AnnexTablecaption">
    <w:name w:val="Annex Table caption"/>
    <w:basedOn w:val="BodyText"/>
    <w:qFormat/>
    <w:rsid w:val="007412EB"/>
    <w:pPr>
      <w:numPr>
        <w:numId w:val="63"/>
      </w:numPr>
      <w:jc w:val="center"/>
    </w:pPr>
    <w:rPr>
      <w:i/>
      <w:color w:val="00558C"/>
      <w:lang w:eastAsia="en-GB"/>
    </w:rPr>
  </w:style>
  <w:style w:type="paragraph" w:customStyle="1" w:styleId="Figurecaption">
    <w:name w:val="Figure caption"/>
    <w:basedOn w:val="Caption"/>
    <w:next w:val="BodyText"/>
    <w:qFormat/>
    <w:rsid w:val="007412EB"/>
    <w:pPr>
      <w:numPr>
        <w:numId w:val="10"/>
      </w:numPr>
      <w:spacing w:before="240" w:after="240"/>
      <w:jc w:val="center"/>
    </w:pPr>
    <w:rPr>
      <w:b w:val="0"/>
      <w:u w:val="none"/>
    </w:r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rsid w:val="007412E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7412EB"/>
    <w:pPr>
      <w:spacing w:before="60" w:after="60"/>
      <w:ind w:left="113" w:right="113"/>
      <w:jc w:val="center"/>
    </w:pPr>
    <w:rPr>
      <w:b/>
      <w:color w:val="00558C"/>
      <w:sz w:val="20"/>
      <w:lang w:val="en-US"/>
    </w:rPr>
  </w:style>
  <w:style w:type="paragraph" w:customStyle="1" w:styleId="Appendix">
    <w:name w:val="Appendix"/>
    <w:next w:val="BodyText"/>
    <w:qFormat/>
    <w:rsid w:val="007412EB"/>
    <w:pPr>
      <w:numPr>
        <w:numId w:val="1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7412EB"/>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link w:val="DocumentnumberChar"/>
    <w:rsid w:val="007412EB"/>
    <w:rPr>
      <w:caps/>
      <w:color w:val="00558C"/>
      <w:sz w:val="50"/>
    </w:rPr>
  </w:style>
  <w:style w:type="paragraph" w:customStyle="1" w:styleId="Documentdate">
    <w:name w:val="Document date"/>
    <w:basedOn w:val="Normal"/>
    <w:rsid w:val="007412EB"/>
    <w:rPr>
      <w:b/>
      <w:color w:val="00558C"/>
      <w:sz w:val="28"/>
    </w:rPr>
  </w:style>
  <w:style w:type="paragraph" w:customStyle="1" w:styleId="Footerportrait">
    <w:name w:val="Footer portrait"/>
    <w:basedOn w:val="Normal"/>
    <w:rsid w:val="007412EB"/>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7412EB"/>
    <w:pPr>
      <w:ind w:left="0" w:right="0"/>
    </w:pPr>
    <w:rPr>
      <w:b w:val="0"/>
      <w:color w:val="00558C"/>
    </w:rPr>
  </w:style>
  <w:style w:type="character" w:styleId="PlaceholderText">
    <w:name w:val="Placeholder Text"/>
    <w:basedOn w:val="DefaultParagraphFont"/>
    <w:uiPriority w:val="99"/>
    <w:semiHidden/>
    <w:rsid w:val="007412EB"/>
    <w:rPr>
      <w:color w:val="808080"/>
    </w:rPr>
  </w:style>
  <w:style w:type="paragraph" w:customStyle="1" w:styleId="Style1">
    <w:name w:val="Style1"/>
    <w:basedOn w:val="Tableheading"/>
    <w:rsid w:val="007412EB"/>
  </w:style>
  <w:style w:type="paragraph" w:customStyle="1" w:styleId="Style2">
    <w:name w:val="Style2"/>
    <w:basedOn w:val="TOC3"/>
    <w:autoRedefine/>
    <w:rsid w:val="007412EB"/>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7412EB"/>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tabs>
        <w:tab w:val="clear" w:pos="0"/>
        <w:tab w:val="num" w:pos="1134"/>
      </w:tabs>
      <w:ind w:left="1134" w:hanging="567"/>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7412EB"/>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7412EB"/>
    <w:rPr>
      <w:rFonts w:ascii="Arial" w:eastAsia="Times New Roman" w:hAnsi="Arial" w:cs="Arial"/>
      <w:b/>
      <w:bCs/>
      <w:kern w:val="28"/>
      <w:sz w:val="32"/>
      <w:szCs w:val="32"/>
      <w:lang w:val="en-GB" w:eastAsia="en-GB"/>
    </w:rPr>
  </w:style>
  <w:style w:type="paragraph" w:styleId="Revision">
    <w:name w:val="Revision"/>
    <w:hidden/>
    <w:uiPriority w:val="99"/>
    <w:semiHidden/>
    <w:rsid w:val="007412EB"/>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7412EB"/>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Noting">
    <w:name w:val="Noting"/>
    <w:basedOn w:val="BodyText"/>
    <w:qFormat/>
    <w:rsid w:val="00E92FDE"/>
    <w:pPr>
      <w:spacing w:before="120" w:after="240" w:line="240" w:lineRule="auto"/>
      <w:ind w:left="567"/>
    </w:pPr>
    <w:rPr>
      <w:rFonts w:eastAsia="Times New Roman" w:cs="Arial"/>
      <w:sz w:val="24"/>
      <w:szCs w:val="24"/>
    </w:rPr>
  </w:style>
  <w:style w:type="paragraph" w:styleId="ListParagraph">
    <w:name w:val="List Paragraph"/>
    <w:basedOn w:val="Normal"/>
    <w:uiPriority w:val="34"/>
    <w:qFormat/>
    <w:rsid w:val="00CB3A45"/>
    <w:pPr>
      <w:spacing w:after="200" w:line="276" w:lineRule="auto"/>
      <w:ind w:left="720"/>
      <w:contextualSpacing/>
    </w:pPr>
    <w:rPr>
      <w:sz w:val="22"/>
      <w:lang w:val="en-AU"/>
    </w:rPr>
  </w:style>
  <w:style w:type="paragraph" w:styleId="BodyTextIndent2">
    <w:name w:val="Body Text Indent 2"/>
    <w:basedOn w:val="Normal"/>
    <w:link w:val="BodyTextIndent2Char"/>
    <w:semiHidden/>
    <w:unhideWhenUsed/>
    <w:rsid w:val="00212815"/>
    <w:pPr>
      <w:spacing w:after="120" w:line="480" w:lineRule="auto"/>
      <w:ind w:left="283"/>
    </w:pPr>
  </w:style>
  <w:style w:type="character" w:customStyle="1" w:styleId="BodyTextIndent2Char">
    <w:name w:val="Body Text Indent 2 Char"/>
    <w:basedOn w:val="DefaultParagraphFont"/>
    <w:link w:val="BodyTextIndent2"/>
    <w:rsid w:val="00212815"/>
    <w:rPr>
      <w:sz w:val="18"/>
      <w:lang w:val="en-GB"/>
    </w:rPr>
  </w:style>
  <w:style w:type="paragraph" w:customStyle="1" w:styleId="Bullet3-recommendation">
    <w:name w:val="Bullet 3 - recommendation"/>
    <w:basedOn w:val="Normal"/>
    <w:rsid w:val="00E86249"/>
    <w:pPr>
      <w:numPr>
        <w:numId w:val="44"/>
      </w:numPr>
      <w:spacing w:after="120" w:line="240" w:lineRule="auto"/>
      <w:ind w:left="1843" w:hanging="425"/>
    </w:pPr>
    <w:rPr>
      <w:rFonts w:eastAsia="Times New Roman" w:cs="Times New Roman"/>
      <w:sz w:val="20"/>
      <w:szCs w:val="20"/>
      <w:lang w:eastAsia="en-GB"/>
    </w:rPr>
  </w:style>
  <w:style w:type="paragraph" w:customStyle="1" w:styleId="Bullet1-recommendation">
    <w:name w:val="Bullet 1 - recommendation"/>
    <w:basedOn w:val="Normal"/>
    <w:qFormat/>
    <w:rsid w:val="00E86249"/>
    <w:pPr>
      <w:spacing w:after="120"/>
      <w:ind w:left="992" w:hanging="425"/>
    </w:pPr>
    <w:rPr>
      <w:sz w:val="24"/>
    </w:rPr>
  </w:style>
  <w:style w:type="paragraph" w:customStyle="1" w:styleId="docunumber">
    <w:name w:val="docu number"/>
    <w:basedOn w:val="Documentnumber"/>
    <w:link w:val="docunumberChar"/>
    <w:qFormat/>
    <w:rsid w:val="002C491C"/>
  </w:style>
  <w:style w:type="character" w:customStyle="1" w:styleId="DocumentnumberChar">
    <w:name w:val="Document number Char"/>
    <w:basedOn w:val="DefaultParagraphFont"/>
    <w:link w:val="Documentnumber"/>
    <w:rsid w:val="002C491C"/>
    <w:rPr>
      <w:caps/>
      <w:color w:val="00558C"/>
      <w:sz w:val="50"/>
      <w:lang w:val="en-GB"/>
    </w:rPr>
  </w:style>
  <w:style w:type="character" w:customStyle="1" w:styleId="docunumberChar">
    <w:name w:val="docu number Char"/>
    <w:basedOn w:val="DocumentnumberChar"/>
    <w:link w:val="docunumber"/>
    <w:rsid w:val="002C491C"/>
    <w:rPr>
      <w:caps/>
      <w:color w:val="00558C"/>
      <w:sz w:val="50"/>
      <w:lang w:val="en-GB"/>
    </w:rPr>
  </w:style>
  <w:style w:type="paragraph" w:customStyle="1" w:styleId="MRN">
    <w:name w:val="MRN"/>
    <w:basedOn w:val="Normal"/>
    <w:link w:val="MRNChar"/>
    <w:rsid w:val="007412EB"/>
    <w:rPr>
      <w:b/>
      <w:color w:val="00558C"/>
      <w:sz w:val="28"/>
    </w:rPr>
  </w:style>
  <w:style w:type="character" w:customStyle="1" w:styleId="MRNChar">
    <w:name w:val="MRN Char"/>
    <w:basedOn w:val="DefaultParagraphFont"/>
    <w:link w:val="MRN"/>
    <w:rsid w:val="007412EB"/>
    <w:rPr>
      <w:b/>
      <w:color w:val="00558C"/>
      <w:sz w:val="28"/>
      <w:lang w:val="en-GB"/>
    </w:rPr>
  </w:style>
  <w:style w:type="paragraph" w:customStyle="1" w:styleId="Heading1separationline">
    <w:name w:val="Heading 1 separation line"/>
    <w:basedOn w:val="Normal"/>
    <w:next w:val="BodyText"/>
    <w:rsid w:val="007412EB"/>
    <w:pPr>
      <w:pBdr>
        <w:bottom w:val="single" w:sz="8" w:space="1" w:color="00558C" w:themeColor="accent1"/>
      </w:pBdr>
      <w:spacing w:after="120" w:line="90" w:lineRule="exact"/>
      <w:ind w:right="8789"/>
    </w:pPr>
    <w:rPr>
      <w:color w:val="000000" w:themeColor="text1"/>
      <w:sz w:val="22"/>
    </w:rPr>
  </w:style>
  <w:style w:type="paragraph" w:customStyle="1" w:styleId="Doicumentrevisiontabletitle">
    <w:name w:val="Doicument revision table title"/>
    <w:basedOn w:val="Tabletext"/>
    <w:rsid w:val="007412EB"/>
    <w:rPr>
      <w:b/>
      <w:color w:val="00558C"/>
    </w:rPr>
  </w:style>
  <w:style w:type="paragraph" w:customStyle="1" w:styleId="AppendixHead5">
    <w:name w:val="Appendix Head 5"/>
    <w:basedOn w:val="AppendixHead4"/>
    <w:next w:val="BodyText"/>
    <w:qFormat/>
    <w:rsid w:val="007412EB"/>
    <w:pPr>
      <w:ind w:left="1701" w:hanging="1701"/>
    </w:pPr>
    <w:rPr>
      <w:b w:val="0"/>
    </w:rPr>
  </w:style>
  <w:style w:type="paragraph" w:customStyle="1" w:styleId="AnnextitleHead1">
    <w:name w:val="Annex title (Head 1)"/>
    <w:next w:val="BodyText"/>
    <w:link w:val="AnnextitleHead1Char"/>
    <w:qFormat/>
    <w:rsid w:val="009A686D"/>
    <w:pPr>
      <w:spacing w:after="360"/>
      <w:ind w:left="851" w:hanging="851"/>
    </w:pPr>
    <w:rPr>
      <w:b/>
      <w:caps/>
      <w:color w:val="00558C"/>
      <w:sz w:val="28"/>
      <w:lang w:val="en-GB"/>
    </w:rPr>
  </w:style>
  <w:style w:type="character" w:customStyle="1" w:styleId="AnnextitleHead1Char">
    <w:name w:val="Annex title (Head 1) Char"/>
    <w:basedOn w:val="DefaultParagraphFont"/>
    <w:link w:val="AnnextitleHead1"/>
    <w:rsid w:val="009A686D"/>
    <w:rPr>
      <w:b/>
      <w:caps/>
      <w:color w:val="00558C"/>
      <w:sz w:val="28"/>
      <w:lang w:val="en-GB"/>
    </w:rPr>
  </w:style>
  <w:style w:type="paragraph" w:customStyle="1" w:styleId="AnnexHead2">
    <w:name w:val="Annex Head 2"/>
    <w:basedOn w:val="Annex"/>
    <w:next w:val="Heading1separationline"/>
    <w:qFormat/>
    <w:rsid w:val="007412EB"/>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7412EB"/>
    <w:pPr>
      <w:numPr>
        <w:ilvl w:val="2"/>
      </w:numPr>
    </w:pPr>
    <w:rPr>
      <w:caps w:val="0"/>
      <w:smallCaps/>
    </w:rPr>
  </w:style>
  <w:style w:type="paragraph" w:customStyle="1" w:styleId="AnnexHead4">
    <w:name w:val="Annex Head 4"/>
    <w:basedOn w:val="AnnexHead3"/>
    <w:next w:val="BodyText"/>
    <w:qFormat/>
    <w:rsid w:val="007412EB"/>
    <w:pPr>
      <w:numPr>
        <w:ilvl w:val="3"/>
      </w:numPr>
    </w:pPr>
    <w:rPr>
      <w:smallCaps w:val="0"/>
      <w:sz w:val="22"/>
    </w:rPr>
  </w:style>
  <w:style w:type="paragraph" w:customStyle="1" w:styleId="AnnexHead5">
    <w:name w:val="Annex Head 5"/>
    <w:basedOn w:val="Normal"/>
    <w:next w:val="BodyText"/>
    <w:qFormat/>
    <w:rsid w:val="007412EB"/>
    <w:pPr>
      <w:numPr>
        <w:ilvl w:val="4"/>
        <w:numId w:val="3"/>
      </w:numPr>
      <w:spacing w:before="120" w:after="120" w:line="240" w:lineRule="auto"/>
      <w:ind w:left="1701" w:hanging="1701"/>
    </w:pPr>
    <w:rPr>
      <w:rFonts w:eastAsia="Calibri" w:cs="Calibri"/>
      <w:color w:val="00558C"/>
      <w:sz w:val="22"/>
      <w:lang w:eastAsia="en-GB"/>
    </w:rPr>
  </w:style>
  <w:style w:type="paragraph" w:customStyle="1" w:styleId="Abbreviations">
    <w:name w:val="Abbreviations"/>
    <w:basedOn w:val="Normal"/>
    <w:qFormat/>
    <w:rsid w:val="007412EB"/>
    <w:pPr>
      <w:spacing w:after="60"/>
      <w:ind w:left="1418" w:hanging="1418"/>
    </w:pPr>
    <w:rPr>
      <w:sz w:val="22"/>
    </w:rPr>
  </w:style>
  <w:style w:type="paragraph" w:customStyle="1" w:styleId="AppendixtitleHead1">
    <w:name w:val="Appendix title (Head 1)"/>
    <w:next w:val="BodyText"/>
    <w:qFormat/>
    <w:rsid w:val="009A686D"/>
    <w:pPr>
      <w:spacing w:before="120" w:after="240" w:line="240" w:lineRule="auto"/>
      <w:ind w:left="1701" w:hanging="1701"/>
    </w:pPr>
    <w:rPr>
      <w:rFonts w:asciiTheme="majorHAnsi" w:eastAsia="Calibri" w:hAnsiTheme="majorHAnsi" w:cs="Calibri"/>
      <w:b/>
      <w:bCs/>
      <w:caps/>
      <w:color w:val="00558C"/>
      <w:sz w:val="28"/>
      <w:szCs w:val="28"/>
      <w:lang w:val="en-GB"/>
    </w:rPr>
  </w:style>
  <w:style w:type="paragraph" w:customStyle="1" w:styleId="Referencetext">
    <w:name w:val="Reference text"/>
    <w:basedOn w:val="Normal"/>
    <w:autoRedefine/>
    <w:rsid w:val="007412EB"/>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Revokes">
    <w:name w:val="Revokes"/>
    <w:basedOn w:val="Documentdate"/>
    <w:link w:val="RevokesChar"/>
    <w:rsid w:val="007412EB"/>
    <w:rPr>
      <w:i/>
    </w:rPr>
  </w:style>
  <w:style w:type="character" w:customStyle="1" w:styleId="RevokesChar">
    <w:name w:val="Revokes Char"/>
    <w:basedOn w:val="DefaultParagraphFont"/>
    <w:link w:val="Revokes"/>
    <w:rsid w:val="007412EB"/>
    <w:rPr>
      <w:b/>
      <w:i/>
      <w:color w:val="00558C"/>
      <w:sz w:val="28"/>
      <w:lang w:val="en-GB"/>
    </w:rPr>
  </w:style>
  <w:style w:type="paragraph" w:customStyle="1" w:styleId="Referencelist">
    <w:name w:val="Reference list"/>
    <w:basedOn w:val="Normal"/>
    <w:rsid w:val="009A686D"/>
    <w:pPr>
      <w:tabs>
        <w:tab w:val="num" w:pos="0"/>
      </w:tabs>
      <w:spacing w:before="120" w:after="60" w:line="240" w:lineRule="auto"/>
      <w:ind w:left="567" w:hanging="567"/>
      <w:jc w:val="both"/>
    </w:pPr>
    <w:rPr>
      <w:rFonts w:eastAsia="Times New Roman" w:cs="Times New Roman"/>
      <w:sz w:val="22"/>
      <w:szCs w:val="20"/>
    </w:rPr>
  </w:style>
  <w:style w:type="paragraph" w:customStyle="1" w:styleId="Equationnumber">
    <w:name w:val="Equation number"/>
    <w:basedOn w:val="BodyText"/>
    <w:next w:val="BodyText"/>
    <w:link w:val="EquationnumberChar"/>
    <w:qFormat/>
    <w:rsid w:val="009A686D"/>
    <w:pPr>
      <w:spacing w:before="60"/>
      <w:ind w:left="360" w:hanging="360"/>
      <w:jc w:val="right"/>
    </w:pPr>
  </w:style>
  <w:style w:type="character" w:customStyle="1" w:styleId="EquationnumberChar">
    <w:name w:val="Equation number Char"/>
    <w:basedOn w:val="BodyTextChar"/>
    <w:link w:val="Equationnumber"/>
    <w:rsid w:val="009A686D"/>
    <w:rPr>
      <w:lang w:val="en-GB"/>
    </w:rPr>
  </w:style>
  <w:style w:type="paragraph" w:customStyle="1" w:styleId="Furtherreading">
    <w:name w:val="Further reading"/>
    <w:basedOn w:val="BodyText"/>
    <w:link w:val="FurtherreadingChar"/>
    <w:qFormat/>
    <w:rsid w:val="007412EB"/>
    <w:pPr>
      <w:numPr>
        <w:numId w:val="49"/>
      </w:numPr>
      <w:spacing w:before="60"/>
    </w:pPr>
  </w:style>
  <w:style w:type="character" w:customStyle="1" w:styleId="FurtherreadingChar">
    <w:name w:val="Further reading Char"/>
    <w:basedOn w:val="BodyTextChar"/>
    <w:link w:val="Furtherreading"/>
    <w:rsid w:val="007412EB"/>
    <w:rPr>
      <w:lang w:val="en-GB"/>
    </w:rPr>
  </w:style>
  <w:style w:type="paragraph" w:customStyle="1" w:styleId="Documentrevisiontabletitle">
    <w:name w:val="Document revision table title"/>
    <w:basedOn w:val="Normal"/>
    <w:rsid w:val="007412EB"/>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7412EB"/>
    <w:pPr>
      <w:numPr>
        <w:numId w:val="61"/>
      </w:numPr>
      <w:jc w:val="center"/>
    </w:pPr>
    <w:rPr>
      <w:i/>
      <w:color w:val="00558C"/>
      <w:lang w:eastAsia="en-GB"/>
    </w:rPr>
  </w:style>
  <w:style w:type="character" w:customStyle="1" w:styleId="AnnexFigureCaptionChar">
    <w:name w:val="Annex Figure Caption Char"/>
    <w:basedOn w:val="BodyTextChar"/>
    <w:link w:val="AnnexFigureCaption"/>
    <w:rsid w:val="007412EB"/>
    <w:rPr>
      <w:i/>
      <w:color w:val="00558C"/>
      <w:lang w:val="en-GB" w:eastAsia="en-GB"/>
    </w:rPr>
  </w:style>
  <w:style w:type="paragraph" w:styleId="Index1">
    <w:name w:val="index 1"/>
    <w:basedOn w:val="Normal"/>
    <w:next w:val="Normal"/>
    <w:autoRedefine/>
    <w:semiHidden/>
    <w:unhideWhenUsed/>
    <w:rsid w:val="007412EB"/>
    <w:pPr>
      <w:spacing w:line="240" w:lineRule="auto"/>
      <w:ind w:left="180" w:hanging="180"/>
    </w:pPr>
  </w:style>
  <w:style w:type="paragraph" w:customStyle="1" w:styleId="EmphasisParagraph">
    <w:name w:val="Emphasis Paragraph"/>
    <w:basedOn w:val="BodyText"/>
    <w:next w:val="BodyText"/>
    <w:link w:val="EmphasisParagraphChar"/>
    <w:rsid w:val="007412EB"/>
    <w:pPr>
      <w:ind w:left="425" w:right="709"/>
    </w:pPr>
    <w:rPr>
      <w:i/>
    </w:rPr>
  </w:style>
  <w:style w:type="character" w:customStyle="1" w:styleId="EmphasisParagraphChar">
    <w:name w:val="Emphasis Paragraph Char"/>
    <w:basedOn w:val="BodyTextChar"/>
    <w:link w:val="EmphasisParagraph"/>
    <w:rsid w:val="007412EB"/>
    <w:rPr>
      <w:i/>
      <w:lang w:val="en-GB"/>
    </w:rPr>
  </w:style>
  <w:style w:type="paragraph" w:customStyle="1" w:styleId="Quotationparagraph">
    <w:name w:val="Quotation paragraph"/>
    <w:basedOn w:val="BodyText"/>
    <w:link w:val="QuotationparagraphChar"/>
    <w:qFormat/>
    <w:rsid w:val="007412EB"/>
    <w:pPr>
      <w:suppressAutoHyphens/>
      <w:spacing w:before="120"/>
      <w:ind w:left="567" w:right="709"/>
    </w:pPr>
  </w:style>
  <w:style w:type="character" w:customStyle="1" w:styleId="QuotationparagraphChar">
    <w:name w:val="Quotation paragraph Char"/>
    <w:basedOn w:val="BodyTextChar"/>
    <w:link w:val="Quotationparagraph"/>
    <w:rsid w:val="007412EB"/>
    <w:rPr>
      <w:lang w:val="en-GB"/>
    </w:rPr>
  </w:style>
  <w:style w:type="paragraph" w:customStyle="1" w:styleId="Equation">
    <w:name w:val="Equation"/>
    <w:basedOn w:val="BodyText"/>
    <w:next w:val="BodyText"/>
    <w:link w:val="EquationChar"/>
    <w:qFormat/>
    <w:rsid w:val="007412EB"/>
    <w:pPr>
      <w:numPr>
        <w:numId w:val="48"/>
      </w:numPr>
      <w:spacing w:before="60"/>
      <w:jc w:val="right"/>
    </w:pPr>
  </w:style>
  <w:style w:type="character" w:customStyle="1" w:styleId="EquationChar">
    <w:name w:val="Equation Char"/>
    <w:basedOn w:val="BodyTextChar"/>
    <w:link w:val="Equation"/>
    <w:rsid w:val="007412EB"/>
    <w:rPr>
      <w:lang w:val="en-GB"/>
    </w:rPr>
  </w:style>
  <w:style w:type="paragraph" w:customStyle="1" w:styleId="List1indent2">
    <w:name w:val="List 1 indent 2"/>
    <w:basedOn w:val="Normal"/>
    <w:rsid w:val="00EF4C14"/>
    <w:pPr>
      <w:numPr>
        <w:ilvl w:val="2"/>
        <w:numId w:val="83"/>
      </w:numPr>
      <w:spacing w:after="120" w:line="240" w:lineRule="auto"/>
      <w:jc w:val="both"/>
    </w:pPr>
    <w:rPr>
      <w:rFonts w:ascii="Arial" w:eastAsia="Times New Roman" w:hAnsi="Arial" w:cs="Times New Roman"/>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73558">
      <w:bodyDiv w:val="1"/>
      <w:marLeft w:val="0"/>
      <w:marRight w:val="0"/>
      <w:marTop w:val="0"/>
      <w:marBottom w:val="0"/>
      <w:divBdr>
        <w:top w:val="none" w:sz="0" w:space="0" w:color="auto"/>
        <w:left w:val="none" w:sz="0" w:space="0" w:color="auto"/>
        <w:bottom w:val="none" w:sz="0" w:space="0" w:color="auto"/>
        <w:right w:val="none" w:sz="0" w:space="0" w:color="auto"/>
      </w:divBdr>
    </w:div>
    <w:div w:id="105005881">
      <w:bodyDiv w:val="1"/>
      <w:marLeft w:val="0"/>
      <w:marRight w:val="0"/>
      <w:marTop w:val="0"/>
      <w:marBottom w:val="0"/>
      <w:divBdr>
        <w:top w:val="none" w:sz="0" w:space="0" w:color="auto"/>
        <w:left w:val="none" w:sz="0" w:space="0" w:color="auto"/>
        <w:bottom w:val="none" w:sz="0" w:space="0" w:color="auto"/>
        <w:right w:val="none" w:sz="0" w:space="0" w:color="auto"/>
      </w:divBdr>
    </w:div>
    <w:div w:id="109326275">
      <w:bodyDiv w:val="1"/>
      <w:marLeft w:val="0"/>
      <w:marRight w:val="0"/>
      <w:marTop w:val="0"/>
      <w:marBottom w:val="0"/>
      <w:divBdr>
        <w:top w:val="none" w:sz="0" w:space="0" w:color="auto"/>
        <w:left w:val="none" w:sz="0" w:space="0" w:color="auto"/>
        <w:bottom w:val="none" w:sz="0" w:space="0" w:color="auto"/>
        <w:right w:val="none" w:sz="0" w:space="0" w:color="auto"/>
      </w:divBdr>
      <w:divsChild>
        <w:div w:id="4925242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2575580">
      <w:bodyDiv w:val="1"/>
      <w:marLeft w:val="0"/>
      <w:marRight w:val="0"/>
      <w:marTop w:val="0"/>
      <w:marBottom w:val="0"/>
      <w:divBdr>
        <w:top w:val="none" w:sz="0" w:space="0" w:color="auto"/>
        <w:left w:val="none" w:sz="0" w:space="0" w:color="auto"/>
        <w:bottom w:val="none" w:sz="0" w:space="0" w:color="auto"/>
        <w:right w:val="none" w:sz="0" w:space="0" w:color="auto"/>
      </w:divBdr>
    </w:div>
    <w:div w:id="168105785">
      <w:bodyDiv w:val="1"/>
      <w:marLeft w:val="0"/>
      <w:marRight w:val="0"/>
      <w:marTop w:val="0"/>
      <w:marBottom w:val="0"/>
      <w:divBdr>
        <w:top w:val="none" w:sz="0" w:space="0" w:color="auto"/>
        <w:left w:val="none" w:sz="0" w:space="0" w:color="auto"/>
        <w:bottom w:val="none" w:sz="0" w:space="0" w:color="auto"/>
        <w:right w:val="none" w:sz="0" w:space="0" w:color="auto"/>
      </w:divBdr>
    </w:div>
    <w:div w:id="174003326">
      <w:bodyDiv w:val="1"/>
      <w:marLeft w:val="0"/>
      <w:marRight w:val="0"/>
      <w:marTop w:val="0"/>
      <w:marBottom w:val="0"/>
      <w:divBdr>
        <w:top w:val="none" w:sz="0" w:space="0" w:color="auto"/>
        <w:left w:val="none" w:sz="0" w:space="0" w:color="auto"/>
        <w:bottom w:val="none" w:sz="0" w:space="0" w:color="auto"/>
        <w:right w:val="none" w:sz="0" w:space="0" w:color="auto"/>
      </w:divBdr>
      <w:divsChild>
        <w:div w:id="21232609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273418">
      <w:bodyDiv w:val="1"/>
      <w:marLeft w:val="0"/>
      <w:marRight w:val="0"/>
      <w:marTop w:val="0"/>
      <w:marBottom w:val="0"/>
      <w:divBdr>
        <w:top w:val="none" w:sz="0" w:space="0" w:color="auto"/>
        <w:left w:val="none" w:sz="0" w:space="0" w:color="auto"/>
        <w:bottom w:val="none" w:sz="0" w:space="0" w:color="auto"/>
        <w:right w:val="none" w:sz="0" w:space="0" w:color="auto"/>
      </w:divBdr>
    </w:div>
    <w:div w:id="340279458">
      <w:bodyDiv w:val="1"/>
      <w:marLeft w:val="0"/>
      <w:marRight w:val="0"/>
      <w:marTop w:val="0"/>
      <w:marBottom w:val="0"/>
      <w:divBdr>
        <w:top w:val="none" w:sz="0" w:space="0" w:color="auto"/>
        <w:left w:val="none" w:sz="0" w:space="0" w:color="auto"/>
        <w:bottom w:val="none" w:sz="0" w:space="0" w:color="auto"/>
        <w:right w:val="none" w:sz="0" w:space="0" w:color="auto"/>
      </w:divBdr>
    </w:div>
    <w:div w:id="383606043">
      <w:bodyDiv w:val="1"/>
      <w:marLeft w:val="0"/>
      <w:marRight w:val="0"/>
      <w:marTop w:val="0"/>
      <w:marBottom w:val="0"/>
      <w:divBdr>
        <w:top w:val="none" w:sz="0" w:space="0" w:color="auto"/>
        <w:left w:val="none" w:sz="0" w:space="0" w:color="auto"/>
        <w:bottom w:val="none" w:sz="0" w:space="0" w:color="auto"/>
        <w:right w:val="none" w:sz="0" w:space="0" w:color="auto"/>
      </w:divBdr>
      <w:divsChild>
        <w:div w:id="18033019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98286639">
      <w:bodyDiv w:val="1"/>
      <w:marLeft w:val="0"/>
      <w:marRight w:val="0"/>
      <w:marTop w:val="0"/>
      <w:marBottom w:val="0"/>
      <w:divBdr>
        <w:top w:val="none" w:sz="0" w:space="0" w:color="auto"/>
        <w:left w:val="none" w:sz="0" w:space="0" w:color="auto"/>
        <w:bottom w:val="none" w:sz="0" w:space="0" w:color="auto"/>
        <w:right w:val="none" w:sz="0" w:space="0" w:color="auto"/>
      </w:divBdr>
    </w:div>
    <w:div w:id="414471709">
      <w:bodyDiv w:val="1"/>
      <w:marLeft w:val="0"/>
      <w:marRight w:val="0"/>
      <w:marTop w:val="0"/>
      <w:marBottom w:val="0"/>
      <w:divBdr>
        <w:top w:val="none" w:sz="0" w:space="0" w:color="auto"/>
        <w:left w:val="none" w:sz="0" w:space="0" w:color="auto"/>
        <w:bottom w:val="none" w:sz="0" w:space="0" w:color="auto"/>
        <w:right w:val="none" w:sz="0" w:space="0" w:color="auto"/>
      </w:divBdr>
    </w:div>
    <w:div w:id="505822722">
      <w:bodyDiv w:val="1"/>
      <w:marLeft w:val="0"/>
      <w:marRight w:val="0"/>
      <w:marTop w:val="0"/>
      <w:marBottom w:val="0"/>
      <w:divBdr>
        <w:top w:val="none" w:sz="0" w:space="0" w:color="auto"/>
        <w:left w:val="none" w:sz="0" w:space="0" w:color="auto"/>
        <w:bottom w:val="none" w:sz="0" w:space="0" w:color="auto"/>
        <w:right w:val="none" w:sz="0" w:space="0" w:color="auto"/>
      </w:divBdr>
    </w:div>
    <w:div w:id="537160316">
      <w:bodyDiv w:val="1"/>
      <w:marLeft w:val="0"/>
      <w:marRight w:val="0"/>
      <w:marTop w:val="0"/>
      <w:marBottom w:val="0"/>
      <w:divBdr>
        <w:top w:val="none" w:sz="0" w:space="0" w:color="auto"/>
        <w:left w:val="none" w:sz="0" w:space="0" w:color="auto"/>
        <w:bottom w:val="none" w:sz="0" w:space="0" w:color="auto"/>
        <w:right w:val="none" w:sz="0" w:space="0" w:color="auto"/>
      </w:divBdr>
    </w:div>
    <w:div w:id="548692644">
      <w:bodyDiv w:val="1"/>
      <w:marLeft w:val="0"/>
      <w:marRight w:val="0"/>
      <w:marTop w:val="0"/>
      <w:marBottom w:val="0"/>
      <w:divBdr>
        <w:top w:val="none" w:sz="0" w:space="0" w:color="auto"/>
        <w:left w:val="none" w:sz="0" w:space="0" w:color="auto"/>
        <w:bottom w:val="none" w:sz="0" w:space="0" w:color="auto"/>
        <w:right w:val="none" w:sz="0" w:space="0" w:color="auto"/>
      </w:divBdr>
      <w:divsChild>
        <w:div w:id="12772994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58319433">
      <w:bodyDiv w:val="1"/>
      <w:marLeft w:val="0"/>
      <w:marRight w:val="0"/>
      <w:marTop w:val="0"/>
      <w:marBottom w:val="0"/>
      <w:divBdr>
        <w:top w:val="none" w:sz="0" w:space="0" w:color="auto"/>
        <w:left w:val="none" w:sz="0" w:space="0" w:color="auto"/>
        <w:bottom w:val="none" w:sz="0" w:space="0" w:color="auto"/>
        <w:right w:val="none" w:sz="0" w:space="0" w:color="auto"/>
      </w:divBdr>
    </w:div>
    <w:div w:id="604075361">
      <w:bodyDiv w:val="1"/>
      <w:marLeft w:val="0"/>
      <w:marRight w:val="0"/>
      <w:marTop w:val="0"/>
      <w:marBottom w:val="0"/>
      <w:divBdr>
        <w:top w:val="none" w:sz="0" w:space="0" w:color="auto"/>
        <w:left w:val="none" w:sz="0" w:space="0" w:color="auto"/>
        <w:bottom w:val="none" w:sz="0" w:space="0" w:color="auto"/>
        <w:right w:val="none" w:sz="0" w:space="0" w:color="auto"/>
      </w:divBdr>
    </w:div>
    <w:div w:id="639195214">
      <w:bodyDiv w:val="1"/>
      <w:marLeft w:val="0"/>
      <w:marRight w:val="0"/>
      <w:marTop w:val="0"/>
      <w:marBottom w:val="0"/>
      <w:divBdr>
        <w:top w:val="none" w:sz="0" w:space="0" w:color="auto"/>
        <w:left w:val="none" w:sz="0" w:space="0" w:color="auto"/>
        <w:bottom w:val="none" w:sz="0" w:space="0" w:color="auto"/>
        <w:right w:val="none" w:sz="0" w:space="0" w:color="auto"/>
      </w:divBdr>
    </w:div>
    <w:div w:id="698967096">
      <w:bodyDiv w:val="1"/>
      <w:marLeft w:val="0"/>
      <w:marRight w:val="0"/>
      <w:marTop w:val="0"/>
      <w:marBottom w:val="0"/>
      <w:divBdr>
        <w:top w:val="none" w:sz="0" w:space="0" w:color="auto"/>
        <w:left w:val="none" w:sz="0" w:space="0" w:color="auto"/>
        <w:bottom w:val="none" w:sz="0" w:space="0" w:color="auto"/>
        <w:right w:val="none" w:sz="0" w:space="0" w:color="auto"/>
      </w:divBdr>
      <w:divsChild>
        <w:div w:id="1475257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14742038">
      <w:bodyDiv w:val="1"/>
      <w:marLeft w:val="0"/>
      <w:marRight w:val="0"/>
      <w:marTop w:val="0"/>
      <w:marBottom w:val="0"/>
      <w:divBdr>
        <w:top w:val="none" w:sz="0" w:space="0" w:color="auto"/>
        <w:left w:val="none" w:sz="0" w:space="0" w:color="auto"/>
        <w:bottom w:val="none" w:sz="0" w:space="0" w:color="auto"/>
        <w:right w:val="none" w:sz="0" w:space="0" w:color="auto"/>
      </w:divBdr>
    </w:div>
    <w:div w:id="716046916">
      <w:bodyDiv w:val="1"/>
      <w:marLeft w:val="0"/>
      <w:marRight w:val="0"/>
      <w:marTop w:val="0"/>
      <w:marBottom w:val="0"/>
      <w:divBdr>
        <w:top w:val="none" w:sz="0" w:space="0" w:color="auto"/>
        <w:left w:val="none" w:sz="0" w:space="0" w:color="auto"/>
        <w:bottom w:val="none" w:sz="0" w:space="0" w:color="auto"/>
        <w:right w:val="none" w:sz="0" w:space="0" w:color="auto"/>
      </w:divBdr>
    </w:div>
    <w:div w:id="758060607">
      <w:bodyDiv w:val="1"/>
      <w:marLeft w:val="0"/>
      <w:marRight w:val="0"/>
      <w:marTop w:val="0"/>
      <w:marBottom w:val="0"/>
      <w:divBdr>
        <w:top w:val="none" w:sz="0" w:space="0" w:color="auto"/>
        <w:left w:val="none" w:sz="0" w:space="0" w:color="auto"/>
        <w:bottom w:val="none" w:sz="0" w:space="0" w:color="auto"/>
        <w:right w:val="none" w:sz="0" w:space="0" w:color="auto"/>
      </w:divBdr>
    </w:div>
    <w:div w:id="764113114">
      <w:bodyDiv w:val="1"/>
      <w:marLeft w:val="0"/>
      <w:marRight w:val="0"/>
      <w:marTop w:val="0"/>
      <w:marBottom w:val="0"/>
      <w:divBdr>
        <w:top w:val="none" w:sz="0" w:space="0" w:color="auto"/>
        <w:left w:val="none" w:sz="0" w:space="0" w:color="auto"/>
        <w:bottom w:val="none" w:sz="0" w:space="0" w:color="auto"/>
        <w:right w:val="none" w:sz="0" w:space="0" w:color="auto"/>
      </w:divBdr>
    </w:div>
    <w:div w:id="812411158">
      <w:bodyDiv w:val="1"/>
      <w:marLeft w:val="0"/>
      <w:marRight w:val="0"/>
      <w:marTop w:val="0"/>
      <w:marBottom w:val="0"/>
      <w:divBdr>
        <w:top w:val="none" w:sz="0" w:space="0" w:color="auto"/>
        <w:left w:val="none" w:sz="0" w:space="0" w:color="auto"/>
        <w:bottom w:val="none" w:sz="0" w:space="0" w:color="auto"/>
        <w:right w:val="none" w:sz="0" w:space="0" w:color="auto"/>
      </w:divBdr>
      <w:divsChild>
        <w:div w:id="13725316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24393566">
      <w:bodyDiv w:val="1"/>
      <w:marLeft w:val="0"/>
      <w:marRight w:val="0"/>
      <w:marTop w:val="0"/>
      <w:marBottom w:val="0"/>
      <w:divBdr>
        <w:top w:val="none" w:sz="0" w:space="0" w:color="auto"/>
        <w:left w:val="none" w:sz="0" w:space="0" w:color="auto"/>
        <w:bottom w:val="none" w:sz="0" w:space="0" w:color="auto"/>
        <w:right w:val="none" w:sz="0" w:space="0" w:color="auto"/>
      </w:divBdr>
    </w:div>
    <w:div w:id="879820998">
      <w:bodyDiv w:val="1"/>
      <w:marLeft w:val="0"/>
      <w:marRight w:val="0"/>
      <w:marTop w:val="0"/>
      <w:marBottom w:val="0"/>
      <w:divBdr>
        <w:top w:val="none" w:sz="0" w:space="0" w:color="auto"/>
        <w:left w:val="none" w:sz="0" w:space="0" w:color="auto"/>
        <w:bottom w:val="none" w:sz="0" w:space="0" w:color="auto"/>
        <w:right w:val="none" w:sz="0" w:space="0" w:color="auto"/>
      </w:divBdr>
    </w:div>
    <w:div w:id="905804474">
      <w:bodyDiv w:val="1"/>
      <w:marLeft w:val="0"/>
      <w:marRight w:val="0"/>
      <w:marTop w:val="0"/>
      <w:marBottom w:val="0"/>
      <w:divBdr>
        <w:top w:val="none" w:sz="0" w:space="0" w:color="auto"/>
        <w:left w:val="none" w:sz="0" w:space="0" w:color="auto"/>
        <w:bottom w:val="none" w:sz="0" w:space="0" w:color="auto"/>
        <w:right w:val="none" w:sz="0" w:space="0" w:color="auto"/>
      </w:divBdr>
      <w:divsChild>
        <w:div w:id="1933447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7825150">
      <w:bodyDiv w:val="1"/>
      <w:marLeft w:val="0"/>
      <w:marRight w:val="0"/>
      <w:marTop w:val="0"/>
      <w:marBottom w:val="0"/>
      <w:divBdr>
        <w:top w:val="none" w:sz="0" w:space="0" w:color="auto"/>
        <w:left w:val="none" w:sz="0" w:space="0" w:color="auto"/>
        <w:bottom w:val="none" w:sz="0" w:space="0" w:color="auto"/>
        <w:right w:val="none" w:sz="0" w:space="0" w:color="auto"/>
      </w:divBdr>
    </w:div>
    <w:div w:id="1205867857">
      <w:bodyDiv w:val="1"/>
      <w:marLeft w:val="0"/>
      <w:marRight w:val="0"/>
      <w:marTop w:val="0"/>
      <w:marBottom w:val="0"/>
      <w:divBdr>
        <w:top w:val="none" w:sz="0" w:space="0" w:color="auto"/>
        <w:left w:val="none" w:sz="0" w:space="0" w:color="auto"/>
        <w:bottom w:val="none" w:sz="0" w:space="0" w:color="auto"/>
        <w:right w:val="none" w:sz="0" w:space="0" w:color="auto"/>
      </w:divBdr>
    </w:div>
    <w:div w:id="1206405305">
      <w:bodyDiv w:val="1"/>
      <w:marLeft w:val="0"/>
      <w:marRight w:val="0"/>
      <w:marTop w:val="0"/>
      <w:marBottom w:val="0"/>
      <w:divBdr>
        <w:top w:val="none" w:sz="0" w:space="0" w:color="auto"/>
        <w:left w:val="none" w:sz="0" w:space="0" w:color="auto"/>
        <w:bottom w:val="none" w:sz="0" w:space="0" w:color="auto"/>
        <w:right w:val="none" w:sz="0" w:space="0" w:color="auto"/>
      </w:divBdr>
    </w:div>
    <w:div w:id="1242717911">
      <w:bodyDiv w:val="1"/>
      <w:marLeft w:val="0"/>
      <w:marRight w:val="0"/>
      <w:marTop w:val="0"/>
      <w:marBottom w:val="0"/>
      <w:divBdr>
        <w:top w:val="none" w:sz="0" w:space="0" w:color="auto"/>
        <w:left w:val="none" w:sz="0" w:space="0" w:color="auto"/>
        <w:bottom w:val="none" w:sz="0" w:space="0" w:color="auto"/>
        <w:right w:val="none" w:sz="0" w:space="0" w:color="auto"/>
      </w:divBdr>
    </w:div>
    <w:div w:id="1305282846">
      <w:bodyDiv w:val="1"/>
      <w:marLeft w:val="0"/>
      <w:marRight w:val="0"/>
      <w:marTop w:val="0"/>
      <w:marBottom w:val="0"/>
      <w:divBdr>
        <w:top w:val="none" w:sz="0" w:space="0" w:color="auto"/>
        <w:left w:val="none" w:sz="0" w:space="0" w:color="auto"/>
        <w:bottom w:val="none" w:sz="0" w:space="0" w:color="auto"/>
        <w:right w:val="none" w:sz="0" w:space="0" w:color="auto"/>
      </w:divBdr>
    </w:div>
    <w:div w:id="1377239471">
      <w:bodyDiv w:val="1"/>
      <w:marLeft w:val="0"/>
      <w:marRight w:val="0"/>
      <w:marTop w:val="0"/>
      <w:marBottom w:val="0"/>
      <w:divBdr>
        <w:top w:val="none" w:sz="0" w:space="0" w:color="auto"/>
        <w:left w:val="none" w:sz="0" w:space="0" w:color="auto"/>
        <w:bottom w:val="none" w:sz="0" w:space="0" w:color="auto"/>
        <w:right w:val="none" w:sz="0" w:space="0" w:color="auto"/>
      </w:divBdr>
    </w:div>
    <w:div w:id="1415005321">
      <w:bodyDiv w:val="1"/>
      <w:marLeft w:val="0"/>
      <w:marRight w:val="0"/>
      <w:marTop w:val="0"/>
      <w:marBottom w:val="0"/>
      <w:divBdr>
        <w:top w:val="none" w:sz="0" w:space="0" w:color="auto"/>
        <w:left w:val="none" w:sz="0" w:space="0" w:color="auto"/>
        <w:bottom w:val="none" w:sz="0" w:space="0" w:color="auto"/>
        <w:right w:val="none" w:sz="0" w:space="0" w:color="auto"/>
      </w:divBdr>
    </w:div>
    <w:div w:id="1500387488">
      <w:bodyDiv w:val="1"/>
      <w:marLeft w:val="0"/>
      <w:marRight w:val="0"/>
      <w:marTop w:val="0"/>
      <w:marBottom w:val="0"/>
      <w:divBdr>
        <w:top w:val="none" w:sz="0" w:space="0" w:color="auto"/>
        <w:left w:val="none" w:sz="0" w:space="0" w:color="auto"/>
        <w:bottom w:val="none" w:sz="0" w:space="0" w:color="auto"/>
        <w:right w:val="none" w:sz="0" w:space="0" w:color="auto"/>
      </w:divBdr>
    </w:div>
    <w:div w:id="1526362149">
      <w:bodyDiv w:val="1"/>
      <w:marLeft w:val="0"/>
      <w:marRight w:val="0"/>
      <w:marTop w:val="0"/>
      <w:marBottom w:val="0"/>
      <w:divBdr>
        <w:top w:val="none" w:sz="0" w:space="0" w:color="auto"/>
        <w:left w:val="none" w:sz="0" w:space="0" w:color="auto"/>
        <w:bottom w:val="none" w:sz="0" w:space="0" w:color="auto"/>
        <w:right w:val="none" w:sz="0" w:space="0" w:color="auto"/>
      </w:divBdr>
    </w:div>
    <w:div w:id="1662999624">
      <w:bodyDiv w:val="1"/>
      <w:marLeft w:val="0"/>
      <w:marRight w:val="0"/>
      <w:marTop w:val="0"/>
      <w:marBottom w:val="0"/>
      <w:divBdr>
        <w:top w:val="none" w:sz="0" w:space="0" w:color="auto"/>
        <w:left w:val="none" w:sz="0" w:space="0" w:color="auto"/>
        <w:bottom w:val="none" w:sz="0" w:space="0" w:color="auto"/>
        <w:right w:val="none" w:sz="0" w:space="0" w:color="auto"/>
      </w:divBdr>
      <w:divsChild>
        <w:div w:id="11091636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9575888">
      <w:bodyDiv w:val="1"/>
      <w:marLeft w:val="0"/>
      <w:marRight w:val="0"/>
      <w:marTop w:val="0"/>
      <w:marBottom w:val="0"/>
      <w:divBdr>
        <w:top w:val="none" w:sz="0" w:space="0" w:color="auto"/>
        <w:left w:val="none" w:sz="0" w:space="0" w:color="auto"/>
        <w:bottom w:val="none" w:sz="0" w:space="0" w:color="auto"/>
        <w:right w:val="none" w:sz="0" w:space="0" w:color="auto"/>
      </w:divBdr>
    </w:div>
    <w:div w:id="1735154751">
      <w:bodyDiv w:val="1"/>
      <w:marLeft w:val="0"/>
      <w:marRight w:val="0"/>
      <w:marTop w:val="0"/>
      <w:marBottom w:val="0"/>
      <w:divBdr>
        <w:top w:val="none" w:sz="0" w:space="0" w:color="auto"/>
        <w:left w:val="none" w:sz="0" w:space="0" w:color="auto"/>
        <w:bottom w:val="none" w:sz="0" w:space="0" w:color="auto"/>
        <w:right w:val="none" w:sz="0" w:space="0" w:color="auto"/>
      </w:divBdr>
    </w:div>
    <w:div w:id="1737780275">
      <w:bodyDiv w:val="1"/>
      <w:marLeft w:val="0"/>
      <w:marRight w:val="0"/>
      <w:marTop w:val="0"/>
      <w:marBottom w:val="0"/>
      <w:divBdr>
        <w:top w:val="none" w:sz="0" w:space="0" w:color="auto"/>
        <w:left w:val="none" w:sz="0" w:space="0" w:color="auto"/>
        <w:bottom w:val="none" w:sz="0" w:space="0" w:color="auto"/>
        <w:right w:val="none" w:sz="0" w:space="0" w:color="auto"/>
      </w:divBdr>
    </w:div>
    <w:div w:id="1739935726">
      <w:bodyDiv w:val="1"/>
      <w:marLeft w:val="0"/>
      <w:marRight w:val="0"/>
      <w:marTop w:val="0"/>
      <w:marBottom w:val="0"/>
      <w:divBdr>
        <w:top w:val="none" w:sz="0" w:space="0" w:color="auto"/>
        <w:left w:val="none" w:sz="0" w:space="0" w:color="auto"/>
        <w:bottom w:val="none" w:sz="0" w:space="0" w:color="auto"/>
        <w:right w:val="none" w:sz="0" w:space="0" w:color="auto"/>
      </w:divBdr>
    </w:div>
    <w:div w:id="1753505447">
      <w:bodyDiv w:val="1"/>
      <w:marLeft w:val="0"/>
      <w:marRight w:val="0"/>
      <w:marTop w:val="0"/>
      <w:marBottom w:val="0"/>
      <w:divBdr>
        <w:top w:val="none" w:sz="0" w:space="0" w:color="auto"/>
        <w:left w:val="none" w:sz="0" w:space="0" w:color="auto"/>
        <w:bottom w:val="none" w:sz="0" w:space="0" w:color="auto"/>
        <w:right w:val="none" w:sz="0" w:space="0" w:color="auto"/>
      </w:divBdr>
    </w:div>
    <w:div w:id="1757705138">
      <w:bodyDiv w:val="1"/>
      <w:marLeft w:val="0"/>
      <w:marRight w:val="0"/>
      <w:marTop w:val="0"/>
      <w:marBottom w:val="0"/>
      <w:divBdr>
        <w:top w:val="none" w:sz="0" w:space="0" w:color="auto"/>
        <w:left w:val="none" w:sz="0" w:space="0" w:color="auto"/>
        <w:bottom w:val="none" w:sz="0" w:space="0" w:color="auto"/>
        <w:right w:val="none" w:sz="0" w:space="0" w:color="auto"/>
      </w:divBdr>
    </w:div>
    <w:div w:id="1780949630">
      <w:bodyDiv w:val="1"/>
      <w:marLeft w:val="0"/>
      <w:marRight w:val="0"/>
      <w:marTop w:val="0"/>
      <w:marBottom w:val="0"/>
      <w:divBdr>
        <w:top w:val="none" w:sz="0" w:space="0" w:color="auto"/>
        <w:left w:val="none" w:sz="0" w:space="0" w:color="auto"/>
        <w:bottom w:val="none" w:sz="0" w:space="0" w:color="auto"/>
        <w:right w:val="none" w:sz="0" w:space="0" w:color="auto"/>
      </w:divBdr>
    </w:div>
    <w:div w:id="1879587366">
      <w:bodyDiv w:val="1"/>
      <w:marLeft w:val="0"/>
      <w:marRight w:val="0"/>
      <w:marTop w:val="0"/>
      <w:marBottom w:val="0"/>
      <w:divBdr>
        <w:top w:val="none" w:sz="0" w:space="0" w:color="auto"/>
        <w:left w:val="none" w:sz="0" w:space="0" w:color="auto"/>
        <w:bottom w:val="none" w:sz="0" w:space="0" w:color="auto"/>
        <w:right w:val="none" w:sz="0" w:space="0" w:color="auto"/>
      </w:divBdr>
    </w:div>
    <w:div w:id="1930770345">
      <w:bodyDiv w:val="1"/>
      <w:marLeft w:val="0"/>
      <w:marRight w:val="0"/>
      <w:marTop w:val="0"/>
      <w:marBottom w:val="0"/>
      <w:divBdr>
        <w:top w:val="none" w:sz="0" w:space="0" w:color="auto"/>
        <w:left w:val="none" w:sz="0" w:space="0" w:color="auto"/>
        <w:bottom w:val="none" w:sz="0" w:space="0" w:color="auto"/>
        <w:right w:val="none" w:sz="0" w:space="0" w:color="auto"/>
      </w:divBdr>
    </w:div>
    <w:div w:id="1931542573">
      <w:bodyDiv w:val="1"/>
      <w:marLeft w:val="0"/>
      <w:marRight w:val="0"/>
      <w:marTop w:val="0"/>
      <w:marBottom w:val="0"/>
      <w:divBdr>
        <w:top w:val="none" w:sz="0" w:space="0" w:color="auto"/>
        <w:left w:val="none" w:sz="0" w:space="0" w:color="auto"/>
        <w:bottom w:val="none" w:sz="0" w:space="0" w:color="auto"/>
        <w:right w:val="none" w:sz="0" w:space="0" w:color="auto"/>
      </w:divBdr>
    </w:div>
    <w:div w:id="2052992933">
      <w:bodyDiv w:val="1"/>
      <w:marLeft w:val="0"/>
      <w:marRight w:val="0"/>
      <w:marTop w:val="0"/>
      <w:marBottom w:val="0"/>
      <w:divBdr>
        <w:top w:val="none" w:sz="0" w:space="0" w:color="auto"/>
        <w:left w:val="none" w:sz="0" w:space="0" w:color="auto"/>
        <w:bottom w:val="none" w:sz="0" w:space="0" w:color="auto"/>
        <w:right w:val="none" w:sz="0" w:space="0" w:color="auto"/>
      </w:divBdr>
    </w:div>
    <w:div w:id="2058965429">
      <w:bodyDiv w:val="1"/>
      <w:marLeft w:val="0"/>
      <w:marRight w:val="0"/>
      <w:marTop w:val="0"/>
      <w:marBottom w:val="0"/>
      <w:divBdr>
        <w:top w:val="none" w:sz="0" w:space="0" w:color="auto"/>
        <w:left w:val="none" w:sz="0" w:space="0" w:color="auto"/>
        <w:bottom w:val="none" w:sz="0" w:space="0" w:color="auto"/>
        <w:right w:val="none" w:sz="0" w:space="0" w:color="auto"/>
      </w:divBdr>
    </w:div>
    <w:div w:id="2062174137">
      <w:bodyDiv w:val="1"/>
      <w:marLeft w:val="0"/>
      <w:marRight w:val="0"/>
      <w:marTop w:val="0"/>
      <w:marBottom w:val="0"/>
      <w:divBdr>
        <w:top w:val="none" w:sz="0" w:space="0" w:color="auto"/>
        <w:left w:val="none" w:sz="0" w:space="0" w:color="auto"/>
        <w:bottom w:val="none" w:sz="0" w:space="0" w:color="auto"/>
        <w:right w:val="none" w:sz="0" w:space="0" w:color="auto"/>
      </w:divBdr>
    </w:div>
    <w:div w:id="211747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9" Type="http://schemas.openxmlformats.org/officeDocument/2006/relationships/theme" Target="theme/theme1.xml"/><Relationship Id="rId21" Type="http://schemas.openxmlformats.org/officeDocument/2006/relationships/header" Target="header7.xml"/><Relationship Id="rId34" Type="http://schemas.openxmlformats.org/officeDocument/2006/relationships/header" Target="header1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eader" Target="header10.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package" Target="embeddings/Microsoft_Visio_Drawing.vsdx"/><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image" Target="media/image6.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image" Target="cid:ii_kfuyo6j30" TargetMode="External"/><Relationship Id="rId35" Type="http://schemas.openxmlformats.org/officeDocument/2006/relationships/footer" Target="footer6.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0542B-138E-4B8A-BE4B-1BC07D427851}">
  <ds:schemaRefs>
    <ds:schemaRef ds:uri="http://schemas.microsoft.com/sharepoint/v3/contenttype/forms"/>
  </ds:schemaRefs>
</ds:datastoreItem>
</file>

<file path=customXml/itemProps2.xml><?xml version="1.0" encoding="utf-8"?>
<ds:datastoreItem xmlns:ds="http://schemas.openxmlformats.org/officeDocument/2006/customXml" ds:itemID="{5C96F0AA-A945-4A4C-87A6-40FCDA776F7E}">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10196B04-B577-4EED-B178-F9059B449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1FAC20-197E-4A98-AFD4-715E3598E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1279</TotalTime>
  <Pages>34</Pages>
  <Words>15039</Words>
  <Characters>66322</Characters>
  <Application>Microsoft Office Word</Application>
  <DocSecurity>0</DocSecurity>
  <Lines>3316</Lines>
  <Paragraphs>3390</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Guideline G1156</vt:lpstr>
      <vt:lpstr>IALA Guideline 1115</vt:lpstr>
      <vt:lpstr>IALA Guideline 1115</vt:lpstr>
    </vt:vector>
  </TitlesOfParts>
  <Manager>IALA</Manager>
  <Company>IALA</Company>
  <LinksUpToDate>false</LinksUpToDate>
  <CharactersWithSpaces>77971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G1156</dc:title>
  <dc:subject>IALA</dc:subject>
  <dc:creator>IALA Secretariat</dc:creator>
  <cp:keywords/>
  <dc:description/>
  <cp:lastModifiedBy>Abercrombie, Kerrie</cp:lastModifiedBy>
  <cp:revision>26</cp:revision>
  <cp:lastPrinted>2020-01-08T03:46:00Z</cp:lastPrinted>
  <dcterms:created xsi:type="dcterms:W3CDTF">2025-08-28T06:09:00Z</dcterms:created>
  <dcterms:modified xsi:type="dcterms:W3CDTF">2025-09-10T01:38:00Z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y fmtid="{D5CDD505-2E9C-101B-9397-08002B2CF9AE}" pid="4" name="MSIP_Label_c8b443ca-c1bb-4c68-942c-da1c759dcae1_Enabled">
    <vt:lpwstr>true</vt:lpwstr>
  </property>
  <property fmtid="{D5CDD505-2E9C-101B-9397-08002B2CF9AE}" pid="5" name="MSIP_Label_c8b443ca-c1bb-4c68-942c-da1c759dcae1_SetDate">
    <vt:lpwstr>2024-11-13T14:41:15Z</vt:lpwstr>
  </property>
  <property fmtid="{D5CDD505-2E9C-101B-9397-08002B2CF9AE}" pid="6" name="MSIP_Label_c8b443ca-c1bb-4c68-942c-da1c759dcae1_Method">
    <vt:lpwstr>Standard</vt:lpwstr>
  </property>
  <property fmtid="{D5CDD505-2E9C-101B-9397-08002B2CF9AE}" pid="7" name="MSIP_Label_c8b443ca-c1bb-4c68-942c-da1c759dcae1_Name">
    <vt:lpwstr>c8b443ca-c1bb-4c68-942c-da1c759dcae1</vt:lpwstr>
  </property>
  <property fmtid="{D5CDD505-2E9C-101B-9397-08002B2CF9AE}" pid="8" name="MSIP_Label_c8b443ca-c1bb-4c68-942c-da1c759dcae1_SiteId">
    <vt:lpwstr>3fd408b5-82e6-4dc0-a36c-6e2aa815db3e</vt:lpwstr>
  </property>
  <property fmtid="{D5CDD505-2E9C-101B-9397-08002B2CF9AE}" pid="9" name="MSIP_Label_c8b443ca-c1bb-4c68-942c-da1c759dcae1_ActionId">
    <vt:lpwstr>3ef64939-0ee5-486f-ae2e-8064e78020df</vt:lpwstr>
  </property>
  <property fmtid="{D5CDD505-2E9C-101B-9397-08002B2CF9AE}" pid="10" name="MSIP_Label_c8b443ca-c1bb-4c68-942c-da1c759dcae1_ContentBits">
    <vt:lpwstr>0</vt:lpwstr>
  </property>
</Properties>
</file>